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6FB900" w14:textId="77777777" w:rsidR="00C808D7" w:rsidRPr="00035A89" w:rsidRDefault="00C808D7" w:rsidP="00C808D7">
      <w:pPr>
        <w:pStyle w:val="Default"/>
        <w:spacing w:before="240" w:line="276" w:lineRule="auto"/>
        <w:jc w:val="both"/>
        <w:rPr>
          <w:sz w:val="22"/>
          <w:szCs w:val="22"/>
        </w:rPr>
      </w:pPr>
      <w:r w:rsidRPr="00035A89">
        <w:rPr>
          <w:sz w:val="22"/>
          <w:szCs w:val="22"/>
        </w:rPr>
        <w:t xml:space="preserve">Dear Participant, </w:t>
      </w:r>
    </w:p>
    <w:p w14:paraId="4A18EED8" w14:textId="77777777" w:rsidR="00C808D7" w:rsidRPr="00C276C7" w:rsidRDefault="00C808D7" w:rsidP="00C808D7">
      <w:pPr>
        <w:pStyle w:val="Default"/>
        <w:spacing w:before="240" w:line="276" w:lineRule="auto"/>
        <w:jc w:val="both"/>
        <w:rPr>
          <w:sz w:val="22"/>
          <w:szCs w:val="22"/>
          <w:lang w:val="en"/>
        </w:rPr>
      </w:pPr>
      <w:r>
        <w:rPr>
          <w:sz w:val="22"/>
          <w:szCs w:val="22"/>
        </w:rPr>
        <w:t>T</w:t>
      </w:r>
      <w:r w:rsidRPr="00C276C7">
        <w:rPr>
          <w:sz w:val="22"/>
          <w:szCs w:val="22"/>
        </w:rPr>
        <w:t xml:space="preserve">his research seeks to chart the </w:t>
      </w:r>
      <w:r w:rsidRPr="00C276C7">
        <w:rPr>
          <w:rFonts w:asciiTheme="minorHAnsi" w:eastAsia="Times New Roman" w:hAnsiTheme="minorHAnsi" w:cstheme="minorHAnsi"/>
          <w:sz w:val="22"/>
          <w:szCs w:val="22"/>
          <w:lang w:val="en"/>
        </w:rPr>
        <w:t xml:space="preserve">attitudes, </w:t>
      </w:r>
      <w:proofErr w:type="gramStart"/>
      <w:r w:rsidRPr="00C276C7">
        <w:rPr>
          <w:rFonts w:asciiTheme="minorHAnsi" w:eastAsia="Times New Roman" w:hAnsiTheme="minorHAnsi" w:cstheme="minorHAnsi"/>
          <w:sz w:val="22"/>
          <w:szCs w:val="22"/>
          <w:lang w:val="en"/>
        </w:rPr>
        <w:t>beliefs</w:t>
      </w:r>
      <w:proofErr w:type="gramEnd"/>
      <w:r w:rsidRPr="00C276C7">
        <w:rPr>
          <w:rFonts w:asciiTheme="minorHAnsi" w:eastAsia="Times New Roman" w:hAnsiTheme="minorHAnsi" w:cstheme="minorHAnsi"/>
          <w:sz w:val="22"/>
          <w:szCs w:val="22"/>
          <w:lang w:val="en"/>
        </w:rPr>
        <w:t xml:space="preserve"> and perception of risks in </w:t>
      </w:r>
      <w:r>
        <w:rPr>
          <w:rFonts w:asciiTheme="minorHAnsi" w:eastAsia="Times New Roman" w:hAnsiTheme="minorHAnsi" w:cstheme="minorHAnsi"/>
          <w:sz w:val="22"/>
          <w:szCs w:val="22"/>
          <w:lang w:val="en"/>
        </w:rPr>
        <w:t xml:space="preserve">a </w:t>
      </w:r>
      <w:r w:rsidRPr="00C276C7">
        <w:rPr>
          <w:rFonts w:asciiTheme="minorHAnsi" w:eastAsia="Times New Roman" w:hAnsiTheme="minorHAnsi" w:cstheme="minorHAnsi"/>
          <w:sz w:val="22"/>
          <w:szCs w:val="22"/>
          <w:lang w:val="en"/>
        </w:rPr>
        <w:t>society</w:t>
      </w:r>
      <w:r>
        <w:rPr>
          <w:rFonts w:asciiTheme="minorHAnsi" w:eastAsia="Times New Roman" w:hAnsiTheme="minorHAnsi" w:cstheme="minorHAnsi"/>
          <w:sz w:val="22"/>
          <w:szCs w:val="22"/>
          <w:lang w:val="en"/>
        </w:rPr>
        <w:t>, which is conducted in the context of the European research project RadoNorm.</w:t>
      </w:r>
    </w:p>
    <w:p w14:paraId="398FB700" w14:textId="25115ACD" w:rsidR="00C808D7" w:rsidRDefault="00C808D7" w:rsidP="00C808D7">
      <w:pPr>
        <w:pStyle w:val="Default"/>
        <w:spacing w:before="240" w:line="276" w:lineRule="auto"/>
        <w:jc w:val="both"/>
        <w:rPr>
          <w:sz w:val="22"/>
          <w:szCs w:val="22"/>
        </w:rPr>
      </w:pPr>
      <w:r w:rsidRPr="00035A89">
        <w:rPr>
          <w:sz w:val="22"/>
          <w:szCs w:val="22"/>
        </w:rPr>
        <w:t>Your name will not be used at any stage in the data. You may refuse to answer any question or withdraw at any stage. The informati</w:t>
      </w:r>
      <w:r w:rsidRPr="00640EAF">
        <w:rPr>
          <w:sz w:val="22"/>
          <w:szCs w:val="22"/>
        </w:rPr>
        <w:t xml:space="preserve">on you provide will be used only for this survey and will be held anonymously and confidentially. In keeping with the General Data Protection Regulation (GDPR) all participant data will be destroyed as soon as the dataset is </w:t>
      </w:r>
      <w:proofErr w:type="spellStart"/>
      <w:r w:rsidRPr="00640EAF">
        <w:rPr>
          <w:sz w:val="22"/>
          <w:szCs w:val="22"/>
        </w:rPr>
        <w:t>finalised</w:t>
      </w:r>
      <w:proofErr w:type="spellEnd"/>
      <w:r w:rsidRPr="00640EAF">
        <w:rPr>
          <w:sz w:val="22"/>
          <w:szCs w:val="22"/>
        </w:rPr>
        <w:t>.</w:t>
      </w:r>
      <w:r w:rsidRPr="00035A89">
        <w:rPr>
          <w:sz w:val="22"/>
          <w:szCs w:val="22"/>
        </w:rPr>
        <w:t xml:space="preserve"> </w:t>
      </w:r>
    </w:p>
    <w:p w14:paraId="596C4F5E" w14:textId="77777777" w:rsidR="00C808D7" w:rsidRPr="00035A89" w:rsidRDefault="00C808D7" w:rsidP="00C808D7">
      <w:pPr>
        <w:pStyle w:val="Default"/>
        <w:spacing w:before="240" w:line="276" w:lineRule="auto"/>
        <w:jc w:val="both"/>
        <w:rPr>
          <w:sz w:val="22"/>
          <w:szCs w:val="22"/>
        </w:rPr>
      </w:pPr>
      <w:r w:rsidRPr="00035A89">
        <w:rPr>
          <w:sz w:val="22"/>
          <w:szCs w:val="22"/>
        </w:rPr>
        <w:t xml:space="preserve">Please read the following statements before </w:t>
      </w:r>
      <w:r>
        <w:rPr>
          <w:sz w:val="22"/>
          <w:szCs w:val="22"/>
        </w:rPr>
        <w:t>consenting to participate in the survey.</w:t>
      </w:r>
      <w:r w:rsidRPr="00035A89">
        <w:rPr>
          <w:sz w:val="22"/>
          <w:szCs w:val="22"/>
        </w:rPr>
        <w:t xml:space="preserve"> </w:t>
      </w:r>
    </w:p>
    <w:p w14:paraId="2B2DB738" w14:textId="77777777" w:rsidR="00C808D7" w:rsidRPr="00035A89" w:rsidRDefault="00C808D7" w:rsidP="00C808D7">
      <w:pPr>
        <w:pStyle w:val="Default"/>
        <w:spacing w:before="240" w:line="276" w:lineRule="auto"/>
        <w:jc w:val="both"/>
        <w:rPr>
          <w:sz w:val="22"/>
          <w:szCs w:val="22"/>
        </w:rPr>
      </w:pPr>
      <w:r w:rsidRPr="00035A89">
        <w:rPr>
          <w:b/>
          <w:bCs/>
          <w:sz w:val="22"/>
          <w:szCs w:val="22"/>
        </w:rPr>
        <w:t xml:space="preserve">• I have read and understood the participant information sheet. </w:t>
      </w:r>
    </w:p>
    <w:p w14:paraId="13DAB2AB" w14:textId="77777777" w:rsidR="00C808D7" w:rsidRPr="00035A89" w:rsidRDefault="00C808D7" w:rsidP="00C808D7">
      <w:pPr>
        <w:pStyle w:val="Default"/>
        <w:spacing w:before="240" w:line="276" w:lineRule="auto"/>
        <w:jc w:val="both"/>
        <w:rPr>
          <w:sz w:val="22"/>
          <w:szCs w:val="22"/>
        </w:rPr>
      </w:pPr>
      <w:r w:rsidRPr="00035A89">
        <w:rPr>
          <w:b/>
          <w:bCs/>
          <w:sz w:val="22"/>
          <w:szCs w:val="22"/>
        </w:rPr>
        <w:t xml:space="preserve">• I understand what the project is about, and what the results will be used for. </w:t>
      </w:r>
    </w:p>
    <w:p w14:paraId="4804FCFF" w14:textId="77777777" w:rsidR="00C808D7" w:rsidRDefault="00C808D7" w:rsidP="00C808D7">
      <w:pPr>
        <w:pStyle w:val="Default"/>
        <w:spacing w:before="240" w:line="276" w:lineRule="auto"/>
        <w:jc w:val="both"/>
        <w:rPr>
          <w:b/>
          <w:bCs/>
          <w:sz w:val="22"/>
          <w:szCs w:val="22"/>
        </w:rPr>
      </w:pPr>
      <w:r w:rsidRPr="00035A89">
        <w:rPr>
          <w:b/>
          <w:bCs/>
          <w:sz w:val="22"/>
          <w:szCs w:val="22"/>
        </w:rPr>
        <w:t xml:space="preserve">• I know that my participation is voluntary and that I can withdraw from the project at any stage without giving any reason. </w:t>
      </w:r>
    </w:p>
    <w:p w14:paraId="026AA94B" w14:textId="77777777" w:rsidR="00C808D7" w:rsidRPr="00035A89" w:rsidRDefault="00C808D7" w:rsidP="00C808D7">
      <w:pPr>
        <w:pStyle w:val="Default"/>
        <w:spacing w:before="240" w:line="276" w:lineRule="auto"/>
        <w:jc w:val="both"/>
        <w:rPr>
          <w:b/>
          <w:bCs/>
          <w:sz w:val="22"/>
          <w:szCs w:val="22"/>
        </w:rPr>
      </w:pPr>
      <w:r w:rsidRPr="00035A89">
        <w:rPr>
          <w:b/>
          <w:bCs/>
          <w:sz w:val="22"/>
          <w:szCs w:val="22"/>
        </w:rPr>
        <w:t xml:space="preserve">• I am aware that my information and answers will be kept confidential. </w:t>
      </w:r>
    </w:p>
    <w:p w14:paraId="50ED4FE0" w14:textId="77777777" w:rsidR="00C808D7" w:rsidRDefault="00C808D7" w:rsidP="00C808D7">
      <w:pPr>
        <w:rPr>
          <w:color w:val="2E74B5" w:themeColor="accent1" w:themeShade="BF"/>
        </w:rPr>
      </w:pPr>
    </w:p>
    <w:p w14:paraId="3B1E35F8" w14:textId="77777777" w:rsidR="00C808D7" w:rsidRPr="00711C5B" w:rsidRDefault="00C808D7" w:rsidP="00C808D7">
      <w:r w:rsidRPr="00711C5B">
        <w:t>Having read the information above, do you consent to participate in this survey?</w:t>
      </w:r>
    </w:p>
    <w:p w14:paraId="110943AA" w14:textId="1788B337" w:rsidR="00C808D7" w:rsidRDefault="00C808D7" w:rsidP="00C808D7">
      <w:r>
        <w:t xml:space="preserve">(The participant </w:t>
      </w:r>
      <w:proofErr w:type="gramStart"/>
      <w:r>
        <w:t>has to</w:t>
      </w:r>
      <w:proofErr w:type="gramEnd"/>
      <w:r>
        <w:t xml:space="preserve"> provide this answer in the first item of the questionnaire).</w:t>
      </w:r>
    </w:p>
    <w:p w14:paraId="72500D5C" w14:textId="77777777" w:rsidR="001A110C" w:rsidRDefault="001A110C" w:rsidP="00C808D7"/>
    <w:p w14:paraId="50DD99ED" w14:textId="2BF563B4" w:rsidR="00021050" w:rsidRPr="001A110C" w:rsidRDefault="00021050" w:rsidP="001A110C">
      <w:pPr>
        <w:pStyle w:val="BodyText"/>
        <w:spacing w:after="120"/>
        <w:rPr>
          <w:rFonts w:asciiTheme="minorHAnsi" w:hAnsiTheme="minorHAnsi" w:cstheme="minorHAnsi"/>
          <w:b/>
          <w:iCs w:val="0"/>
          <w:color w:val="538135" w:themeColor="accent6" w:themeShade="BF"/>
          <w:szCs w:val="22"/>
        </w:rPr>
      </w:pPr>
      <w:r w:rsidRPr="001A110C">
        <w:rPr>
          <w:rFonts w:asciiTheme="minorHAnsi" w:hAnsiTheme="minorHAnsi" w:cstheme="minorHAnsi"/>
          <w:b/>
          <w:iCs w:val="0"/>
          <w:color w:val="538135" w:themeColor="accent6" w:themeShade="BF"/>
          <w:szCs w:val="22"/>
        </w:rPr>
        <w:t>Kjære deltaker,</w:t>
      </w:r>
    </w:p>
    <w:p w14:paraId="368088A7" w14:textId="77777777" w:rsidR="00D0123D" w:rsidRPr="001A110C" w:rsidRDefault="008A6FB4" w:rsidP="001A110C">
      <w:pPr>
        <w:pStyle w:val="BodyText"/>
        <w:spacing w:after="120"/>
        <w:rPr>
          <w:rFonts w:asciiTheme="minorHAnsi" w:hAnsiTheme="minorHAnsi" w:cstheme="minorHAnsi"/>
          <w:bCs/>
          <w:color w:val="538135" w:themeColor="accent6" w:themeShade="BF"/>
        </w:rPr>
      </w:pPr>
      <w:r w:rsidRPr="001A110C">
        <w:rPr>
          <w:rFonts w:asciiTheme="minorHAnsi" w:hAnsiTheme="minorHAnsi" w:cstheme="minorHAnsi"/>
          <w:bCs/>
          <w:iCs w:val="0"/>
          <w:color w:val="538135" w:themeColor="accent6" w:themeShade="BF"/>
          <w:szCs w:val="22"/>
        </w:rPr>
        <w:t>Denne spørreundersøkelsen vil kartlegge risiko</w:t>
      </w:r>
      <w:r w:rsidRPr="001A110C">
        <w:rPr>
          <w:rFonts w:asciiTheme="minorHAnsi" w:hAnsiTheme="minorHAnsi" w:cstheme="minorHAnsi"/>
          <w:bCs/>
          <w:color w:val="538135" w:themeColor="accent6" w:themeShade="BF"/>
        </w:rPr>
        <w:t>oppfatninger og holdninger i samfunnet og er en del av et EU-</w:t>
      </w:r>
      <w:r w:rsidR="00C2215C" w:rsidRPr="001A110C">
        <w:rPr>
          <w:rFonts w:asciiTheme="minorHAnsi" w:hAnsiTheme="minorHAnsi" w:cstheme="minorHAnsi"/>
          <w:bCs/>
          <w:color w:val="538135" w:themeColor="accent6" w:themeShade="BF"/>
        </w:rPr>
        <w:t>prosjekt RadoNorm</w:t>
      </w:r>
    </w:p>
    <w:p w14:paraId="52B44F59" w14:textId="572B62F7" w:rsidR="00D0123D" w:rsidRPr="001A110C" w:rsidRDefault="00D0123D" w:rsidP="001A110C">
      <w:pPr>
        <w:pStyle w:val="BodyText"/>
        <w:spacing w:after="120"/>
        <w:rPr>
          <w:rFonts w:asciiTheme="minorHAnsi" w:hAnsiTheme="minorHAnsi" w:cstheme="minorHAnsi"/>
          <w:b/>
          <w:iCs w:val="0"/>
          <w:color w:val="538135" w:themeColor="accent6" w:themeShade="BF"/>
        </w:rPr>
      </w:pPr>
      <w:r w:rsidRPr="001A110C">
        <w:rPr>
          <w:rFonts w:asciiTheme="minorHAnsi" w:hAnsiTheme="minorHAnsi" w:cstheme="minorHAnsi"/>
          <w:b/>
          <w:iCs w:val="0"/>
          <w:color w:val="538135" w:themeColor="accent6" w:themeShade="BF"/>
        </w:rPr>
        <w:t>Hvem er ansvarlig for forskningsprosjektet?</w:t>
      </w:r>
    </w:p>
    <w:p w14:paraId="6A54E065" w14:textId="008197B7" w:rsidR="00D0123D" w:rsidRPr="001A110C" w:rsidRDefault="00D0123D" w:rsidP="001A110C">
      <w:pPr>
        <w:spacing w:after="120" w:line="240" w:lineRule="auto"/>
        <w:rPr>
          <w:rFonts w:cstheme="minorHAnsi"/>
          <w:iCs/>
          <w:color w:val="538135" w:themeColor="accent6" w:themeShade="BF"/>
          <w:highlight w:val="lightGray"/>
          <w:lang w:val="nb-NO"/>
        </w:rPr>
      </w:pPr>
      <w:r w:rsidRPr="001A110C">
        <w:rPr>
          <w:rFonts w:cstheme="minorHAnsi"/>
          <w:iCs/>
          <w:color w:val="538135" w:themeColor="accent6" w:themeShade="BF"/>
          <w:lang w:val="nb-NO"/>
        </w:rPr>
        <w:t xml:space="preserve">Norges Miljø- og Biovitenskapelige Universitet </w:t>
      </w:r>
      <w:r w:rsidR="001042CA">
        <w:rPr>
          <w:rFonts w:cstheme="minorHAnsi"/>
          <w:iCs/>
          <w:color w:val="538135" w:themeColor="accent6" w:themeShade="BF"/>
          <w:lang w:val="nb-NO"/>
        </w:rPr>
        <w:t xml:space="preserve">(NMBU) </w:t>
      </w:r>
      <w:r w:rsidRPr="001A110C">
        <w:rPr>
          <w:rFonts w:cstheme="minorHAnsi"/>
          <w:iCs/>
          <w:color w:val="538135" w:themeColor="accent6" w:themeShade="BF"/>
          <w:lang w:val="nb-NO"/>
        </w:rPr>
        <w:t>er ansvarlig for prosjektet</w:t>
      </w:r>
      <w:r w:rsidRPr="001A110C">
        <w:rPr>
          <w:rFonts w:cstheme="minorHAnsi"/>
          <w:i/>
          <w:iCs/>
          <w:color w:val="538135" w:themeColor="accent6" w:themeShade="BF"/>
          <w:lang w:val="nb-NO"/>
        </w:rPr>
        <w:t>.</w:t>
      </w:r>
    </w:p>
    <w:p w14:paraId="4BE9B867" w14:textId="77777777" w:rsidR="00265394" w:rsidRPr="001A110C" w:rsidRDefault="00265394" w:rsidP="001A110C">
      <w:pPr>
        <w:pStyle w:val="Heading1"/>
        <w:spacing w:after="120"/>
        <w:rPr>
          <w:rFonts w:asciiTheme="minorHAnsi" w:hAnsiTheme="minorHAnsi" w:cstheme="minorHAnsi"/>
          <w:color w:val="538135" w:themeColor="accent6" w:themeShade="BF"/>
          <w:sz w:val="22"/>
          <w:szCs w:val="22"/>
        </w:rPr>
      </w:pPr>
      <w:r w:rsidRPr="001A110C">
        <w:rPr>
          <w:rFonts w:asciiTheme="minorHAnsi" w:hAnsiTheme="minorHAnsi" w:cstheme="minorHAnsi"/>
          <w:color w:val="538135" w:themeColor="accent6" w:themeShade="BF"/>
          <w:sz w:val="22"/>
          <w:szCs w:val="22"/>
        </w:rPr>
        <w:t>Hva innebærer det for deg å delta?</w:t>
      </w:r>
    </w:p>
    <w:p w14:paraId="605429A6" w14:textId="3BCF585B" w:rsidR="00265394" w:rsidRPr="001A110C" w:rsidRDefault="00265394" w:rsidP="001A110C">
      <w:pPr>
        <w:spacing w:after="120" w:line="240" w:lineRule="auto"/>
        <w:rPr>
          <w:iCs/>
          <w:color w:val="538135" w:themeColor="accent6" w:themeShade="BF"/>
          <w:lang w:val="nb-NO"/>
        </w:rPr>
      </w:pPr>
      <w:r w:rsidRPr="001A110C">
        <w:rPr>
          <w:iCs/>
          <w:color w:val="538135" w:themeColor="accent6" w:themeShade="BF"/>
          <w:lang w:val="nb-NO"/>
        </w:rPr>
        <w:t xml:space="preserve">Hvis du velger å delta i prosjektet, innebærer det at du fyller ut et </w:t>
      </w:r>
      <w:proofErr w:type="gramStart"/>
      <w:r w:rsidRPr="001A110C">
        <w:rPr>
          <w:iCs/>
          <w:color w:val="538135" w:themeColor="accent6" w:themeShade="BF"/>
          <w:lang w:val="nb-NO"/>
        </w:rPr>
        <w:t>online</w:t>
      </w:r>
      <w:proofErr w:type="gramEnd"/>
      <w:r w:rsidRPr="001A110C">
        <w:rPr>
          <w:iCs/>
          <w:color w:val="538135" w:themeColor="accent6" w:themeShade="BF"/>
          <w:lang w:val="nb-NO"/>
        </w:rPr>
        <w:t xml:space="preserve"> spørreskjema. Det vil ta deg ca. 2</w:t>
      </w:r>
      <w:r w:rsidR="00CB1D8E">
        <w:rPr>
          <w:iCs/>
          <w:color w:val="538135" w:themeColor="accent6" w:themeShade="BF"/>
          <w:lang w:val="nb-NO"/>
        </w:rPr>
        <w:t>5</w:t>
      </w:r>
      <w:r w:rsidRPr="001A110C">
        <w:rPr>
          <w:iCs/>
          <w:color w:val="538135" w:themeColor="accent6" w:themeShade="BF"/>
          <w:lang w:val="nb-NO"/>
        </w:rPr>
        <w:t xml:space="preserve"> minutter. Spørreskjemaet inneholder spørsmål om dine holdninger til risiko.</w:t>
      </w:r>
      <w:r w:rsidR="004D6CD1">
        <w:rPr>
          <w:iCs/>
          <w:color w:val="538135" w:themeColor="accent6" w:themeShade="BF"/>
          <w:lang w:val="nb-NO"/>
        </w:rPr>
        <w:t xml:space="preserve"> </w:t>
      </w:r>
      <w:r w:rsidRPr="001A110C">
        <w:rPr>
          <w:iCs/>
          <w:color w:val="538135" w:themeColor="accent6" w:themeShade="BF"/>
          <w:lang w:val="nb-NO"/>
        </w:rPr>
        <w:t xml:space="preserve">Dine svar fra spørreskjemaet blir registrert elektronisk. </w:t>
      </w:r>
    </w:p>
    <w:p w14:paraId="19B9FF30" w14:textId="13CD9519" w:rsidR="00021050" w:rsidRPr="001A110C" w:rsidRDefault="00021050" w:rsidP="001A110C">
      <w:pPr>
        <w:pStyle w:val="BodyText"/>
        <w:spacing w:after="120"/>
        <w:rPr>
          <w:rFonts w:asciiTheme="minorHAnsi" w:hAnsiTheme="minorHAnsi" w:cstheme="minorHAnsi"/>
          <w:color w:val="538135" w:themeColor="accent6" w:themeShade="BF"/>
          <w:szCs w:val="22"/>
        </w:rPr>
      </w:pPr>
      <w:r w:rsidRPr="001A110C">
        <w:rPr>
          <w:rFonts w:asciiTheme="minorHAnsi" w:hAnsiTheme="minorHAnsi" w:cstheme="minorHAnsi"/>
          <w:b/>
          <w:iCs w:val="0"/>
          <w:color w:val="538135" w:themeColor="accent6" w:themeShade="BF"/>
          <w:szCs w:val="22"/>
        </w:rPr>
        <w:t>Hva skjer med informasjonen om deg?</w:t>
      </w:r>
      <w:r w:rsidRPr="001A110C">
        <w:rPr>
          <w:rFonts w:asciiTheme="minorHAnsi" w:hAnsiTheme="minorHAnsi" w:cstheme="minorHAnsi"/>
          <w:color w:val="538135" w:themeColor="accent6" w:themeShade="BF"/>
          <w:szCs w:val="22"/>
        </w:rPr>
        <w:t xml:space="preserve"> </w:t>
      </w:r>
    </w:p>
    <w:p w14:paraId="0F7F98A0" w14:textId="43C11A3C" w:rsidR="00021050" w:rsidRPr="001A110C" w:rsidRDefault="00021050" w:rsidP="001A110C">
      <w:pPr>
        <w:spacing w:after="120" w:line="240" w:lineRule="auto"/>
        <w:rPr>
          <w:rFonts w:cstheme="minorHAnsi"/>
          <w:color w:val="538135" w:themeColor="accent6" w:themeShade="BF"/>
          <w:lang w:val="nb-NO"/>
        </w:rPr>
      </w:pPr>
      <w:r w:rsidRPr="001A110C">
        <w:rPr>
          <w:rFonts w:cstheme="minorHAnsi"/>
          <w:color w:val="538135" w:themeColor="accent6" w:themeShade="BF"/>
          <w:lang w:val="nb-NO"/>
        </w:rPr>
        <w:t>Alle personopplysninger vil bli behandlet konfidensielt og lagret på en sikker måte.</w:t>
      </w:r>
      <w:r w:rsidR="004D6CD1">
        <w:rPr>
          <w:rFonts w:cstheme="minorHAnsi"/>
          <w:color w:val="538135" w:themeColor="accent6" w:themeShade="BF"/>
          <w:lang w:val="nb-NO"/>
        </w:rPr>
        <w:t xml:space="preserve"> </w:t>
      </w:r>
      <w:r w:rsidRPr="001A110C">
        <w:rPr>
          <w:rFonts w:cstheme="minorHAnsi"/>
          <w:iCs/>
          <w:color w:val="538135" w:themeColor="accent6" w:themeShade="BF"/>
          <w:lang w:val="nb-NO"/>
        </w:rPr>
        <w:t>Kun prosjektansvarlig vil ha tilgang til opplysningene.</w:t>
      </w:r>
      <w:r w:rsidRPr="001A110C">
        <w:rPr>
          <w:rFonts w:cstheme="minorHAnsi"/>
          <w:color w:val="538135" w:themeColor="accent6" w:themeShade="BF"/>
          <w:lang w:val="nb-NO"/>
        </w:rPr>
        <w:t xml:space="preserve"> Opplysningene skal lagres på en server hos NMBU og kommer til å bli slettet etter prosjektets slutt (februar 2024).</w:t>
      </w:r>
    </w:p>
    <w:p w14:paraId="2D0EF0D7" w14:textId="4E28CBB0" w:rsidR="00021050" w:rsidRPr="001A110C" w:rsidRDefault="00021050" w:rsidP="001A110C">
      <w:pPr>
        <w:pStyle w:val="Header"/>
        <w:spacing w:after="120"/>
        <w:rPr>
          <w:rFonts w:cstheme="minorHAnsi"/>
          <w:color w:val="538135" w:themeColor="accent6" w:themeShade="BF"/>
          <w:lang w:val="nb-NO"/>
        </w:rPr>
      </w:pPr>
      <w:r w:rsidRPr="001A110C">
        <w:rPr>
          <w:rFonts w:cstheme="minorHAnsi"/>
          <w:color w:val="538135" w:themeColor="accent6" w:themeShade="BF"/>
          <w:lang w:val="nb-NO"/>
        </w:rPr>
        <w:t>Resultatene av spørreundersøkelsen vil bli publisert i akademiske tidsskrifter. Ingen</w:t>
      </w:r>
      <w:r w:rsidR="004D6CD1">
        <w:rPr>
          <w:rFonts w:cstheme="minorHAnsi"/>
          <w:color w:val="538135" w:themeColor="accent6" w:themeShade="BF"/>
          <w:lang w:val="nb-NO"/>
        </w:rPr>
        <w:t xml:space="preserve"> </w:t>
      </w:r>
      <w:r w:rsidRPr="001A110C">
        <w:rPr>
          <w:rFonts w:cstheme="minorHAnsi"/>
          <w:color w:val="538135" w:themeColor="accent6" w:themeShade="BF"/>
          <w:lang w:val="nb-NO"/>
        </w:rPr>
        <w:t>personlig identifiserbar informasjon vil bli publisert.</w:t>
      </w:r>
    </w:p>
    <w:p w14:paraId="12D87142" w14:textId="77777777" w:rsidR="00E57C08" w:rsidRPr="001A110C" w:rsidRDefault="00E57C08" w:rsidP="001A110C">
      <w:pPr>
        <w:pStyle w:val="Header"/>
        <w:spacing w:after="120"/>
        <w:rPr>
          <w:b/>
          <w:color w:val="538135" w:themeColor="accent6" w:themeShade="BF"/>
          <w:lang w:val="nb-NO"/>
        </w:rPr>
      </w:pPr>
      <w:r w:rsidRPr="001A110C">
        <w:rPr>
          <w:b/>
          <w:color w:val="538135" w:themeColor="accent6" w:themeShade="BF"/>
          <w:lang w:val="nb-NO"/>
        </w:rPr>
        <w:t>Det er frivillig å delta</w:t>
      </w:r>
    </w:p>
    <w:p w14:paraId="4F04D6D7" w14:textId="6118753C" w:rsidR="00E57C08" w:rsidRPr="001A110C" w:rsidRDefault="00E57C08" w:rsidP="001A110C">
      <w:pPr>
        <w:pStyle w:val="Header"/>
        <w:spacing w:after="120"/>
        <w:rPr>
          <w:color w:val="538135" w:themeColor="accent6" w:themeShade="BF"/>
          <w:lang w:val="nb-NO"/>
        </w:rPr>
      </w:pPr>
      <w:r w:rsidRPr="001A110C">
        <w:rPr>
          <w:color w:val="538135" w:themeColor="accent6" w:themeShade="BF"/>
          <w:lang w:val="nb-NO"/>
        </w:rPr>
        <w:lastRenderedPageBreak/>
        <w:t xml:space="preserve">Det er frivillig å delta i prosjektet. Hvis du velger å delta, kan du når som helst trekke samtykket tilbake uten å oppgi noen grunn. Alle dine personopplysninger vil da bli slettet. Det vil ikke ha noen negative konsekvenser for deg hvis du ikke vil delta eller senere velger å trekke deg. </w:t>
      </w:r>
    </w:p>
    <w:p w14:paraId="313A4338" w14:textId="77777777" w:rsidR="00021050" w:rsidRPr="001A110C" w:rsidRDefault="00021050" w:rsidP="001A110C">
      <w:pPr>
        <w:pStyle w:val="Header"/>
        <w:spacing w:after="120"/>
        <w:rPr>
          <w:rFonts w:cstheme="minorHAnsi"/>
          <w:b/>
          <w:bCs/>
          <w:color w:val="538135" w:themeColor="accent6" w:themeShade="BF"/>
          <w:lang w:val="nb-NO"/>
        </w:rPr>
      </w:pPr>
      <w:r w:rsidRPr="001A110C">
        <w:rPr>
          <w:rFonts w:cstheme="minorHAnsi"/>
          <w:b/>
          <w:bCs/>
          <w:color w:val="538135" w:themeColor="accent6" w:themeShade="BF"/>
          <w:lang w:val="nb-NO"/>
        </w:rPr>
        <w:t>Samtykkeerklæring</w:t>
      </w:r>
    </w:p>
    <w:p w14:paraId="23319064" w14:textId="52271BE4" w:rsidR="00021050" w:rsidRPr="001A110C" w:rsidRDefault="00021050" w:rsidP="001A110C">
      <w:pPr>
        <w:spacing w:after="120" w:line="240" w:lineRule="auto"/>
        <w:rPr>
          <w:color w:val="538135" w:themeColor="accent6" w:themeShade="BF"/>
          <w:lang w:val="nb-NO"/>
        </w:rPr>
      </w:pPr>
      <w:r w:rsidRPr="001A110C">
        <w:rPr>
          <w:color w:val="538135" w:themeColor="accent6" w:themeShade="BF"/>
          <w:lang w:val="nb-NO"/>
        </w:rPr>
        <w:t xml:space="preserve">Jeg har mottatt og forstått informasjon om prosjektet </w:t>
      </w:r>
      <w:r w:rsidRPr="001A110C">
        <w:rPr>
          <w:rFonts w:cs="Calibri"/>
          <w:color w:val="538135" w:themeColor="accent6" w:themeShade="BF"/>
          <w:lang w:val="nb-NO"/>
        </w:rPr>
        <w:t>«</w:t>
      </w:r>
      <w:r w:rsidR="00197EB1" w:rsidRPr="001A110C">
        <w:rPr>
          <w:rFonts w:cs="Calibri"/>
          <w:color w:val="538135" w:themeColor="accent6" w:themeShade="BF"/>
          <w:lang w:val="nb-NO"/>
        </w:rPr>
        <w:t>Kartlegging av</w:t>
      </w:r>
      <w:r w:rsidRPr="001A110C">
        <w:rPr>
          <w:rFonts w:cs="Calibri"/>
          <w:color w:val="538135" w:themeColor="accent6" w:themeShade="BF"/>
          <w:lang w:val="nb-NO"/>
        </w:rPr>
        <w:t xml:space="preserve"> </w:t>
      </w:r>
      <w:r w:rsidR="00197EB1" w:rsidRPr="001A110C">
        <w:rPr>
          <w:rFonts w:cs="Calibri"/>
          <w:color w:val="538135" w:themeColor="accent6" w:themeShade="BF"/>
          <w:lang w:val="nb-NO"/>
        </w:rPr>
        <w:t>risiko</w:t>
      </w:r>
      <w:r w:rsidRPr="001A110C">
        <w:rPr>
          <w:rFonts w:cs="Calibri"/>
          <w:color w:val="538135" w:themeColor="accent6" w:themeShade="BF"/>
          <w:lang w:val="nb-NO"/>
        </w:rPr>
        <w:t>oppfatninger og holdninger»</w:t>
      </w:r>
      <w:r w:rsidRPr="001A110C">
        <w:rPr>
          <w:color w:val="538135" w:themeColor="accent6" w:themeShade="BF"/>
          <w:lang w:val="nb-NO"/>
        </w:rPr>
        <w:t xml:space="preserve">, og har fått anledning til å stille spørsmål. Jeg samtykker til: </w:t>
      </w:r>
    </w:p>
    <w:p w14:paraId="4165D65D" w14:textId="3BC4DF20" w:rsidR="006C34CB" w:rsidRPr="001A110C" w:rsidRDefault="001A110C" w:rsidP="001A110C">
      <w:pPr>
        <w:pStyle w:val="ListParagraph"/>
        <w:numPr>
          <w:ilvl w:val="0"/>
          <w:numId w:val="13"/>
        </w:numPr>
        <w:spacing w:after="120" w:line="240" w:lineRule="auto"/>
        <w:rPr>
          <w:color w:val="538135" w:themeColor="accent6" w:themeShade="BF"/>
          <w:lang w:val="nb-NO"/>
        </w:rPr>
      </w:pPr>
      <w:r w:rsidRPr="001A110C">
        <w:rPr>
          <w:color w:val="538135" w:themeColor="accent6" w:themeShade="BF"/>
          <w:lang w:val="nb-NO"/>
        </w:rPr>
        <w:t>å</w:t>
      </w:r>
      <w:r w:rsidR="006C34CB" w:rsidRPr="001A110C">
        <w:rPr>
          <w:color w:val="538135" w:themeColor="accent6" w:themeShade="BF"/>
          <w:lang w:val="nb-NO"/>
        </w:rPr>
        <w:t xml:space="preserve"> delta i spørreundersøkelsen</w:t>
      </w:r>
    </w:p>
    <w:p w14:paraId="20A939C4" w14:textId="6DD3385B" w:rsidR="00E12682" w:rsidRPr="001A110C" w:rsidRDefault="00E12682" w:rsidP="001A110C">
      <w:pPr>
        <w:pStyle w:val="Header"/>
        <w:numPr>
          <w:ilvl w:val="0"/>
          <w:numId w:val="13"/>
        </w:numPr>
        <w:tabs>
          <w:tab w:val="clear" w:pos="4536"/>
          <w:tab w:val="clear" w:pos="9072"/>
        </w:tabs>
        <w:spacing w:after="120"/>
        <w:rPr>
          <w:color w:val="538135" w:themeColor="accent6" w:themeShade="BF"/>
          <w:lang w:val="nb-NO"/>
        </w:rPr>
      </w:pPr>
      <w:r w:rsidRPr="001A110C">
        <w:rPr>
          <w:color w:val="538135" w:themeColor="accent6" w:themeShade="BF"/>
          <w:lang w:val="nb-NO"/>
        </w:rPr>
        <w:t>at mine opplysninger behandles frem til prosjektet er avsluttet</w:t>
      </w:r>
    </w:p>
    <w:p w14:paraId="5AA813F2" w14:textId="77777777" w:rsidR="00E12682" w:rsidRPr="008E0ADB" w:rsidRDefault="00E12682" w:rsidP="001A110C">
      <w:pPr>
        <w:spacing w:after="120" w:line="240" w:lineRule="auto"/>
        <w:rPr>
          <w:lang w:val="nb-NO"/>
        </w:rPr>
      </w:pPr>
    </w:p>
    <w:p w14:paraId="7C07A8B2" w14:textId="0389DB20" w:rsidR="00E12682" w:rsidRDefault="00E12682" w:rsidP="001A110C">
      <w:pPr>
        <w:spacing w:after="120" w:line="240" w:lineRule="auto"/>
      </w:pPr>
      <w:r>
        <w:t xml:space="preserve">(The participant </w:t>
      </w:r>
      <w:proofErr w:type="gramStart"/>
      <w:r>
        <w:t>has to</w:t>
      </w:r>
      <w:proofErr w:type="gramEnd"/>
      <w:r>
        <w:t xml:space="preserve"> provide this answer in the first item of the questionnaire).</w:t>
      </w:r>
    </w:p>
    <w:p w14:paraId="1763A454" w14:textId="77777777" w:rsidR="00021050" w:rsidRPr="00E12682" w:rsidRDefault="00021050" w:rsidP="00C808D7"/>
    <w:p w14:paraId="2B7578B2" w14:textId="77777777" w:rsidR="005853EA" w:rsidRPr="00DC1235" w:rsidRDefault="0068707B">
      <w:pPr>
        <w:rPr>
          <w:lang w:val="en-US"/>
        </w:rPr>
      </w:pPr>
      <w:r w:rsidRPr="00DC1235">
        <w:rPr>
          <w:lang w:val="en-US"/>
        </w:rPr>
        <w:t xml:space="preserve">Questionnaire </w:t>
      </w:r>
    </w:p>
    <w:p w14:paraId="54A41762" w14:textId="77777777" w:rsidR="0068707B" w:rsidRPr="00DC1235" w:rsidRDefault="009C4B3C">
      <w:pPr>
        <w:rPr>
          <w:lang w:val="en-US"/>
        </w:rPr>
      </w:pPr>
      <w:r w:rsidRPr="00DC1235">
        <w:rPr>
          <w:lang w:val="en-US"/>
        </w:rPr>
        <w:t xml:space="preserve">INTRO: </w:t>
      </w:r>
    </w:p>
    <w:p w14:paraId="3621F8D2" w14:textId="6A36A1A1" w:rsidR="0068707B" w:rsidRDefault="009C4B3C">
      <w:pPr>
        <w:rPr>
          <w:lang w:val="en-US"/>
        </w:rPr>
      </w:pPr>
      <w:proofErr w:type="gramStart"/>
      <w:r>
        <w:rPr>
          <w:lang w:val="en-US"/>
        </w:rPr>
        <w:t>First</w:t>
      </w:r>
      <w:proofErr w:type="gramEnd"/>
      <w:r>
        <w:rPr>
          <w:lang w:val="en-US"/>
        </w:rPr>
        <w:t xml:space="preserve"> we want to ask some questions about you. </w:t>
      </w:r>
    </w:p>
    <w:p w14:paraId="4CE39227" w14:textId="4CFA00A6" w:rsidR="000D5E58" w:rsidRPr="00667F42" w:rsidRDefault="00667F42">
      <w:pPr>
        <w:rPr>
          <w:color w:val="538135" w:themeColor="accent6" w:themeShade="BF"/>
          <w:lang w:val="nb-NO"/>
        </w:rPr>
      </w:pPr>
      <w:r w:rsidRPr="00667F42">
        <w:rPr>
          <w:rStyle w:val="rynqvb"/>
          <w:color w:val="538135" w:themeColor="accent6" w:themeShade="BF"/>
          <w:lang w:val="nb-NO"/>
        </w:rPr>
        <w:t>Først vil vi stille noen spørsmål om deg.</w:t>
      </w:r>
    </w:p>
    <w:tbl>
      <w:tblPr>
        <w:tblW w:w="8921" w:type="dxa"/>
        <w:tblCellMar>
          <w:left w:w="0" w:type="dxa"/>
          <w:right w:w="0" w:type="dxa"/>
        </w:tblCellMar>
        <w:tblLook w:val="04A0" w:firstRow="1" w:lastRow="0" w:firstColumn="1" w:lastColumn="0" w:noHBand="0" w:noVBand="1"/>
      </w:tblPr>
      <w:tblGrid>
        <w:gridCol w:w="841"/>
        <w:gridCol w:w="5245"/>
        <w:gridCol w:w="2835"/>
      </w:tblGrid>
      <w:tr w:rsidR="0068707B" w:rsidRPr="00DC1235" w14:paraId="7F823129" w14:textId="77777777" w:rsidTr="0068707B">
        <w:trPr>
          <w:trHeight w:val="996"/>
        </w:trPr>
        <w:tc>
          <w:tcPr>
            <w:tcW w:w="841"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5053718C" w14:textId="77777777" w:rsidR="0068707B" w:rsidRPr="0068707B" w:rsidRDefault="0068707B" w:rsidP="0068707B">
            <w:pPr>
              <w:rPr>
                <w:lang w:val="en-US"/>
              </w:rPr>
            </w:pPr>
            <w:r w:rsidRPr="0068707B">
              <w:rPr>
                <w:b/>
                <w:bCs/>
                <w:lang w:val="en-US"/>
              </w:rPr>
              <w:t>S2</w:t>
            </w:r>
          </w:p>
          <w:p w14:paraId="2C37D8DC" w14:textId="77777777" w:rsidR="0068707B" w:rsidRPr="0068707B" w:rsidRDefault="0068707B" w:rsidP="0068707B">
            <w:pPr>
              <w:rPr>
                <w:lang w:val="en-US"/>
              </w:rPr>
            </w:pPr>
            <w:r w:rsidRPr="0068707B">
              <w:rPr>
                <w:b/>
                <w:bCs/>
                <w:lang w:val="en-US"/>
              </w:rPr>
              <w:t> </w:t>
            </w:r>
          </w:p>
        </w:tc>
        <w:tc>
          <w:tcPr>
            <w:tcW w:w="5245"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3D799FA2" w14:textId="77777777" w:rsidR="0068707B" w:rsidRDefault="0068707B" w:rsidP="0068707B">
            <w:pPr>
              <w:rPr>
                <w:lang w:val="nl-BE"/>
              </w:rPr>
            </w:pPr>
            <w:r w:rsidRPr="0068707B">
              <w:rPr>
                <w:lang w:val="nl-BE"/>
              </w:rPr>
              <w:t>What is your gender?</w:t>
            </w:r>
          </w:p>
          <w:p w14:paraId="38577805" w14:textId="77777777" w:rsidR="00FD69B9" w:rsidRPr="00725DA6" w:rsidRDefault="00FD69B9" w:rsidP="0068707B">
            <w:pPr>
              <w:rPr>
                <w:lang w:val="nb-NO"/>
              </w:rPr>
            </w:pPr>
          </w:p>
          <w:p w14:paraId="4A5CDF5C" w14:textId="77777777" w:rsidR="001C2E93" w:rsidRPr="00725DA6" w:rsidRDefault="001C2E93" w:rsidP="0068707B">
            <w:pPr>
              <w:rPr>
                <w:lang w:val="nb-NO"/>
              </w:rPr>
            </w:pPr>
          </w:p>
          <w:p w14:paraId="3E55D510" w14:textId="77777777" w:rsidR="001C2E93" w:rsidRPr="00725DA6" w:rsidRDefault="001C2E93" w:rsidP="0068707B">
            <w:pPr>
              <w:rPr>
                <w:lang w:val="nb-NO"/>
              </w:rPr>
            </w:pPr>
          </w:p>
          <w:p w14:paraId="758730F5" w14:textId="0F45BBB6" w:rsidR="001C2E93" w:rsidRPr="00725DA6" w:rsidRDefault="00BC2F18" w:rsidP="0068707B">
            <w:pPr>
              <w:rPr>
                <w:lang w:val="nb-NO"/>
              </w:rPr>
            </w:pPr>
            <w:r w:rsidRPr="00725DA6">
              <w:rPr>
                <w:color w:val="538135" w:themeColor="accent6" w:themeShade="BF"/>
                <w:lang w:val="nb-NO"/>
              </w:rPr>
              <w:t>Hva er ditt kjønn?</w:t>
            </w:r>
          </w:p>
        </w:tc>
        <w:tc>
          <w:tcPr>
            <w:tcW w:w="2835"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5E6E1A51" w14:textId="77777777" w:rsidR="0068707B" w:rsidRPr="0068707B" w:rsidRDefault="0068707B" w:rsidP="0068707B">
            <w:pPr>
              <w:jc w:val="left"/>
              <w:rPr>
                <w:lang w:val="en-US"/>
              </w:rPr>
            </w:pPr>
            <w:r w:rsidRPr="0068707B">
              <w:rPr>
                <w:lang w:val="nl-BE"/>
              </w:rPr>
              <w:t>1. Male</w:t>
            </w:r>
            <w:r w:rsidRPr="0068707B">
              <w:rPr>
                <w:lang w:val="nl-BE"/>
              </w:rPr>
              <w:br/>
              <w:t>2. Female</w:t>
            </w:r>
            <w:r w:rsidRPr="0068707B">
              <w:rPr>
                <w:lang w:val="nl-BE"/>
              </w:rPr>
              <w:br/>
              <w:t>3. Other</w:t>
            </w:r>
          </w:p>
          <w:p w14:paraId="6873FF04" w14:textId="77777777" w:rsidR="0068707B" w:rsidRDefault="0068707B" w:rsidP="0068707B">
            <w:pPr>
              <w:jc w:val="left"/>
              <w:rPr>
                <w:lang w:val="nl-BE"/>
              </w:rPr>
            </w:pPr>
            <w:r w:rsidRPr="0068707B">
              <w:rPr>
                <w:lang w:val="nl-BE"/>
              </w:rPr>
              <w:t>4. I prefer not to say</w:t>
            </w:r>
          </w:p>
          <w:p w14:paraId="59CCBA17" w14:textId="77777777" w:rsidR="003E702E" w:rsidRDefault="003E702E" w:rsidP="0068707B">
            <w:pPr>
              <w:jc w:val="left"/>
              <w:rPr>
                <w:lang w:val="en-US"/>
              </w:rPr>
            </w:pPr>
          </w:p>
          <w:p w14:paraId="37D72246" w14:textId="0DA4E2C0" w:rsidR="003E702E" w:rsidRPr="003E702E" w:rsidRDefault="003E702E" w:rsidP="003E702E">
            <w:pPr>
              <w:jc w:val="left"/>
              <w:rPr>
                <w:color w:val="538135" w:themeColor="accent6" w:themeShade="BF"/>
                <w:lang w:val="nb-NO"/>
              </w:rPr>
            </w:pPr>
            <w:r w:rsidRPr="003E702E">
              <w:rPr>
                <w:color w:val="538135" w:themeColor="accent6" w:themeShade="BF"/>
                <w:lang w:val="nb-NO"/>
              </w:rPr>
              <w:t xml:space="preserve">1. </w:t>
            </w:r>
            <w:r>
              <w:rPr>
                <w:color w:val="538135" w:themeColor="accent6" w:themeShade="BF"/>
                <w:lang w:val="nb-NO"/>
              </w:rPr>
              <w:t>M</w:t>
            </w:r>
            <w:r w:rsidRPr="003E702E">
              <w:rPr>
                <w:color w:val="538135" w:themeColor="accent6" w:themeShade="BF"/>
                <w:lang w:val="nb-NO"/>
              </w:rPr>
              <w:t>ann</w:t>
            </w:r>
          </w:p>
          <w:p w14:paraId="534A9D56" w14:textId="77777777" w:rsidR="003E702E" w:rsidRPr="003E702E" w:rsidRDefault="003E702E" w:rsidP="003E702E">
            <w:pPr>
              <w:jc w:val="left"/>
              <w:rPr>
                <w:color w:val="538135" w:themeColor="accent6" w:themeShade="BF"/>
                <w:lang w:val="nb-NO"/>
              </w:rPr>
            </w:pPr>
            <w:r w:rsidRPr="003E702E">
              <w:rPr>
                <w:color w:val="538135" w:themeColor="accent6" w:themeShade="BF"/>
                <w:lang w:val="nb-NO"/>
              </w:rPr>
              <w:t>2. Kvinne</w:t>
            </w:r>
          </w:p>
          <w:p w14:paraId="7082D823" w14:textId="77777777" w:rsidR="003E702E" w:rsidRPr="003E702E" w:rsidRDefault="003E702E" w:rsidP="003E702E">
            <w:pPr>
              <w:jc w:val="left"/>
              <w:rPr>
                <w:color w:val="538135" w:themeColor="accent6" w:themeShade="BF"/>
                <w:lang w:val="nb-NO"/>
              </w:rPr>
            </w:pPr>
            <w:r w:rsidRPr="003E702E">
              <w:rPr>
                <w:color w:val="538135" w:themeColor="accent6" w:themeShade="BF"/>
                <w:lang w:val="nb-NO"/>
              </w:rPr>
              <w:t>3. Annet</w:t>
            </w:r>
          </w:p>
          <w:p w14:paraId="40F4843F" w14:textId="179C9593" w:rsidR="003E702E" w:rsidRPr="003E702E" w:rsidRDefault="003E702E" w:rsidP="003E702E">
            <w:pPr>
              <w:jc w:val="left"/>
              <w:rPr>
                <w:lang w:val="nb-NO"/>
              </w:rPr>
            </w:pPr>
            <w:r w:rsidRPr="003E702E">
              <w:rPr>
                <w:color w:val="538135" w:themeColor="accent6" w:themeShade="BF"/>
                <w:lang w:val="nb-NO"/>
              </w:rPr>
              <w:t xml:space="preserve">4. Jeg foretrekker å ikke </w:t>
            </w:r>
            <w:r w:rsidR="00233EF2">
              <w:rPr>
                <w:color w:val="538135" w:themeColor="accent6" w:themeShade="BF"/>
                <w:lang w:val="nb-NO"/>
              </w:rPr>
              <w:t>oppgi dette</w:t>
            </w:r>
          </w:p>
        </w:tc>
      </w:tr>
      <w:tr w:rsidR="0068707B" w:rsidRPr="0068707B" w14:paraId="03B47EA8" w14:textId="77777777" w:rsidTr="0068707B">
        <w:trPr>
          <w:trHeight w:val="313"/>
        </w:trPr>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40A4EEA7" w14:textId="77777777" w:rsidR="0068707B" w:rsidRPr="0068707B" w:rsidRDefault="0068707B" w:rsidP="0068707B">
            <w:pPr>
              <w:rPr>
                <w:lang w:val="en-US"/>
              </w:rPr>
            </w:pPr>
            <w:r w:rsidRPr="0068707B">
              <w:rPr>
                <w:b/>
                <w:bCs/>
                <w:lang w:val="en-US"/>
              </w:rPr>
              <w:t>S3</w:t>
            </w:r>
          </w:p>
        </w:tc>
        <w:tc>
          <w:tcPr>
            <w:tcW w:w="524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1759DD69" w14:textId="77777777" w:rsidR="0068707B" w:rsidRDefault="0068707B" w:rsidP="0068707B">
            <w:pPr>
              <w:rPr>
                <w:lang w:val="fr-FR"/>
              </w:rPr>
            </w:pPr>
            <w:r w:rsidRPr="0068707B">
              <w:rPr>
                <w:lang w:val="fr-FR"/>
              </w:rPr>
              <w:t xml:space="preserve">Place of </w:t>
            </w:r>
            <w:proofErr w:type="spellStart"/>
            <w:r w:rsidRPr="0068707B">
              <w:rPr>
                <w:lang w:val="fr-FR"/>
              </w:rPr>
              <w:t>residence</w:t>
            </w:r>
            <w:proofErr w:type="spellEnd"/>
          </w:p>
          <w:p w14:paraId="126440C8" w14:textId="5DC73237" w:rsidR="00FD69B9" w:rsidRPr="0068707B" w:rsidRDefault="00C3642C" w:rsidP="0068707B">
            <w:pPr>
              <w:rPr>
                <w:lang w:val="en-US"/>
              </w:rPr>
            </w:pPr>
            <w:proofErr w:type="spellStart"/>
            <w:r w:rsidRPr="00C40CBC">
              <w:rPr>
                <w:color w:val="538135" w:themeColor="accent6" w:themeShade="BF"/>
                <w:lang w:val="en-US"/>
              </w:rPr>
              <w:t>Bosted</w:t>
            </w:r>
            <w:proofErr w:type="spellEnd"/>
          </w:p>
        </w:tc>
        <w:tc>
          <w:tcPr>
            <w:tcW w:w="283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1707F37E" w14:textId="77777777" w:rsidR="0068707B" w:rsidRDefault="0068707B" w:rsidP="0068707B">
            <w:pPr>
              <w:jc w:val="left"/>
              <w:rPr>
                <w:lang w:val="fr-FR"/>
              </w:rPr>
            </w:pPr>
            <w:r w:rsidRPr="0068707B">
              <w:rPr>
                <w:lang w:val="fr-FR"/>
              </w:rPr>
              <w:t>…. [</w:t>
            </w:r>
            <w:proofErr w:type="spellStart"/>
            <w:proofErr w:type="gramStart"/>
            <w:r w:rsidRPr="0068707B">
              <w:rPr>
                <w:lang w:val="fr-FR"/>
              </w:rPr>
              <w:t>zîp</w:t>
            </w:r>
            <w:proofErr w:type="spellEnd"/>
            <w:proofErr w:type="gramEnd"/>
            <w:r w:rsidRPr="0068707B">
              <w:rPr>
                <w:lang w:val="fr-FR"/>
              </w:rPr>
              <w:t>/post code]</w:t>
            </w:r>
          </w:p>
          <w:p w14:paraId="2B15F068" w14:textId="549D64C4" w:rsidR="00C3642C" w:rsidRPr="0068707B" w:rsidRDefault="00C40CBC" w:rsidP="0068707B">
            <w:pPr>
              <w:jc w:val="left"/>
              <w:rPr>
                <w:lang w:val="en-US"/>
              </w:rPr>
            </w:pPr>
            <w:r w:rsidRPr="00C40CBC">
              <w:rPr>
                <w:color w:val="538135" w:themeColor="accent6" w:themeShade="BF"/>
                <w:lang w:val="fr-FR"/>
              </w:rPr>
              <w:t>…. [</w:t>
            </w:r>
            <w:proofErr w:type="spellStart"/>
            <w:proofErr w:type="gramStart"/>
            <w:r w:rsidRPr="00C40CBC">
              <w:rPr>
                <w:color w:val="538135" w:themeColor="accent6" w:themeShade="BF"/>
                <w:lang w:val="fr-FR"/>
              </w:rPr>
              <w:t>postnummer</w:t>
            </w:r>
            <w:proofErr w:type="spellEnd"/>
            <w:proofErr w:type="gramEnd"/>
            <w:r w:rsidRPr="00C40CBC">
              <w:rPr>
                <w:color w:val="538135" w:themeColor="accent6" w:themeShade="BF"/>
                <w:lang w:val="fr-FR"/>
              </w:rPr>
              <w:t>]</w:t>
            </w:r>
          </w:p>
        </w:tc>
      </w:tr>
      <w:tr w:rsidR="0068707B" w:rsidRPr="0068707B" w14:paraId="19F16E27" w14:textId="77777777" w:rsidTr="0068707B">
        <w:trPr>
          <w:trHeight w:val="320"/>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3E6BA156" w14:textId="77777777" w:rsidR="0068707B" w:rsidRPr="0068707B" w:rsidRDefault="0068707B" w:rsidP="0068707B">
            <w:pPr>
              <w:rPr>
                <w:lang w:val="en-US"/>
              </w:rPr>
            </w:pPr>
            <w:r w:rsidRPr="0068707B">
              <w:rPr>
                <w:b/>
                <w:bCs/>
                <w:lang w:val="nl-BE"/>
              </w:rPr>
              <w:t>S4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7FAF6938" w14:textId="77777777" w:rsidR="0068707B" w:rsidRDefault="0068707B" w:rsidP="0068707B">
            <w:pPr>
              <w:rPr>
                <w:lang w:val="en-US"/>
              </w:rPr>
            </w:pPr>
            <w:r w:rsidRPr="0068707B">
              <w:rPr>
                <w:lang w:val="en-US"/>
              </w:rPr>
              <w:t>Year of birth</w:t>
            </w:r>
          </w:p>
          <w:p w14:paraId="421943D2" w14:textId="35D9FA25" w:rsidR="00C40CBC" w:rsidRPr="0068707B" w:rsidRDefault="00C40CBC" w:rsidP="0068707B">
            <w:pPr>
              <w:rPr>
                <w:lang w:val="en-US"/>
              </w:rPr>
            </w:pPr>
            <w:proofErr w:type="spellStart"/>
            <w:r w:rsidRPr="00D61FAC">
              <w:rPr>
                <w:color w:val="538135" w:themeColor="accent6" w:themeShade="BF"/>
                <w:lang w:val="en-US"/>
              </w:rPr>
              <w:t>Fødselsår</w:t>
            </w:r>
            <w:proofErr w:type="spellEnd"/>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649E97CE" w14:textId="77777777" w:rsidR="0068707B" w:rsidRDefault="0068707B" w:rsidP="0068707B">
            <w:pPr>
              <w:jc w:val="left"/>
              <w:rPr>
                <w:lang w:val="fr-FR"/>
              </w:rPr>
            </w:pPr>
            <w:r w:rsidRPr="0068707B">
              <w:rPr>
                <w:lang w:val="fr-FR"/>
              </w:rPr>
              <w:t>.... [</w:t>
            </w:r>
            <w:proofErr w:type="spellStart"/>
            <w:proofErr w:type="gramStart"/>
            <w:r w:rsidRPr="0068707B">
              <w:rPr>
                <w:lang w:val="fr-FR"/>
              </w:rPr>
              <w:t>year</w:t>
            </w:r>
            <w:proofErr w:type="spellEnd"/>
            <w:proofErr w:type="gramEnd"/>
            <w:r w:rsidRPr="0068707B">
              <w:rPr>
                <w:lang w:val="fr-FR"/>
              </w:rPr>
              <w:t>]</w:t>
            </w:r>
          </w:p>
          <w:p w14:paraId="5E4BB87D" w14:textId="0F78A026" w:rsidR="00C40CBC" w:rsidRPr="0068707B" w:rsidRDefault="00C40CBC" w:rsidP="0068707B">
            <w:pPr>
              <w:jc w:val="left"/>
              <w:rPr>
                <w:lang w:val="en-US"/>
              </w:rPr>
            </w:pPr>
            <w:r w:rsidRPr="00D61FAC">
              <w:rPr>
                <w:color w:val="538135" w:themeColor="accent6" w:themeShade="BF"/>
                <w:lang w:val="fr-FR"/>
              </w:rPr>
              <w:t>…. [</w:t>
            </w:r>
            <w:proofErr w:type="spellStart"/>
            <w:proofErr w:type="gramStart"/>
            <w:r w:rsidRPr="00D61FAC">
              <w:rPr>
                <w:color w:val="538135" w:themeColor="accent6" w:themeShade="BF"/>
                <w:lang w:val="fr-FR"/>
              </w:rPr>
              <w:t>år</w:t>
            </w:r>
            <w:proofErr w:type="spellEnd"/>
            <w:proofErr w:type="gramEnd"/>
            <w:r w:rsidRPr="00D61FAC">
              <w:rPr>
                <w:color w:val="538135" w:themeColor="accent6" w:themeShade="BF"/>
                <w:lang w:val="fr-FR"/>
              </w:rPr>
              <w:t>]</w:t>
            </w:r>
          </w:p>
        </w:tc>
      </w:tr>
      <w:tr w:rsidR="0068707B" w:rsidRPr="000D7955" w14:paraId="08ED5861" w14:textId="77777777" w:rsidTr="0068707B">
        <w:trPr>
          <w:trHeight w:val="2166"/>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5E1B805E" w14:textId="77777777" w:rsidR="0068707B" w:rsidRPr="0068707B" w:rsidRDefault="0068707B" w:rsidP="0068707B">
            <w:pPr>
              <w:rPr>
                <w:lang w:val="en-US"/>
              </w:rPr>
            </w:pPr>
            <w:r w:rsidRPr="0068707B">
              <w:rPr>
                <w:b/>
                <w:bCs/>
                <w:lang w:val="nl-BE"/>
              </w:rPr>
              <w:t>S5</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668B74EF" w14:textId="77777777" w:rsidR="0068707B" w:rsidRDefault="0068707B" w:rsidP="0068707B">
            <w:pPr>
              <w:rPr>
                <w:lang w:val="en-US"/>
              </w:rPr>
            </w:pPr>
            <w:r w:rsidRPr="0068707B">
              <w:rPr>
                <w:lang w:val="en-US"/>
              </w:rPr>
              <w:t>What is the highest diploma you have obtained?</w:t>
            </w:r>
          </w:p>
          <w:p w14:paraId="3AEFAD63" w14:textId="77777777" w:rsidR="000D7955" w:rsidRDefault="000D7955" w:rsidP="0068707B">
            <w:pPr>
              <w:rPr>
                <w:lang w:val="en-US"/>
              </w:rPr>
            </w:pPr>
          </w:p>
          <w:p w14:paraId="584DA459" w14:textId="77777777" w:rsidR="000D7955" w:rsidRDefault="000D7955" w:rsidP="0068707B">
            <w:pPr>
              <w:rPr>
                <w:lang w:val="en-US"/>
              </w:rPr>
            </w:pPr>
          </w:p>
          <w:p w14:paraId="5C13A2E2" w14:textId="77777777" w:rsidR="000D7955" w:rsidRDefault="000D7955" w:rsidP="0068707B">
            <w:pPr>
              <w:rPr>
                <w:lang w:val="en-US"/>
              </w:rPr>
            </w:pPr>
          </w:p>
          <w:p w14:paraId="16AA4A6F" w14:textId="77777777" w:rsidR="000D7955" w:rsidRDefault="000D7955" w:rsidP="0068707B">
            <w:pPr>
              <w:rPr>
                <w:lang w:val="en-US"/>
              </w:rPr>
            </w:pPr>
          </w:p>
          <w:p w14:paraId="7752304A" w14:textId="77777777" w:rsidR="00D61FAC" w:rsidRPr="00725DA6" w:rsidRDefault="00D61FAC" w:rsidP="000D7955">
            <w:pPr>
              <w:pStyle w:val="Default"/>
              <w:rPr>
                <w:rFonts w:asciiTheme="minorHAnsi" w:hAnsiTheme="minorHAnsi" w:cstheme="minorHAnsi"/>
                <w:sz w:val="21"/>
                <w:szCs w:val="21"/>
              </w:rPr>
            </w:pPr>
          </w:p>
          <w:p w14:paraId="5769BA68" w14:textId="5405A32F" w:rsidR="000D7955" w:rsidRPr="00D61FAC" w:rsidRDefault="000D7955" w:rsidP="000D7955">
            <w:pPr>
              <w:pStyle w:val="Default"/>
              <w:rPr>
                <w:rFonts w:asciiTheme="minorHAnsi" w:hAnsiTheme="minorHAnsi" w:cstheme="minorHAnsi"/>
                <w:color w:val="538135" w:themeColor="accent6" w:themeShade="BF"/>
                <w:sz w:val="22"/>
                <w:szCs w:val="22"/>
                <w:lang w:val="nb-NO"/>
              </w:rPr>
            </w:pPr>
            <w:r w:rsidRPr="00D61FAC">
              <w:rPr>
                <w:rFonts w:asciiTheme="minorHAnsi" w:hAnsiTheme="minorHAnsi" w:cstheme="minorHAnsi"/>
                <w:color w:val="538135" w:themeColor="accent6" w:themeShade="BF"/>
                <w:sz w:val="22"/>
                <w:szCs w:val="22"/>
                <w:lang w:val="nb-NO"/>
              </w:rPr>
              <w:t xml:space="preserve">Hvor mange års utdanning utover grunnskolen har du? </w:t>
            </w:r>
          </w:p>
          <w:p w14:paraId="60188ACF" w14:textId="1DF65014" w:rsidR="000D7955" w:rsidRPr="000D7955" w:rsidRDefault="000D7955" w:rsidP="000D7955">
            <w:pPr>
              <w:rPr>
                <w:lang w:val="nb-NO"/>
              </w:rPr>
            </w:pP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7DA9A8D6" w14:textId="35B6C9E8" w:rsidR="0068707B" w:rsidRPr="000D7955" w:rsidRDefault="000D7955" w:rsidP="000D7955">
            <w:pPr>
              <w:jc w:val="left"/>
              <w:rPr>
                <w:lang w:val="en-US"/>
              </w:rPr>
            </w:pPr>
            <w:r w:rsidRPr="000D7955">
              <w:rPr>
                <w:lang w:val="en-US"/>
              </w:rPr>
              <w:lastRenderedPageBreak/>
              <w:t>1.</w:t>
            </w:r>
            <w:r>
              <w:rPr>
                <w:lang w:val="en-US"/>
              </w:rPr>
              <w:t xml:space="preserve"> </w:t>
            </w:r>
            <w:r w:rsidR="0068707B" w:rsidRPr="000D7955">
              <w:rPr>
                <w:lang w:val="en-US"/>
              </w:rPr>
              <w:t xml:space="preserve">less than a </w:t>
            </w:r>
            <w:proofErr w:type="spellStart"/>
            <w:r w:rsidR="0068707B" w:rsidRPr="000D7955">
              <w:rPr>
                <w:lang w:val="en-US"/>
              </w:rPr>
              <w:t>highschool</w:t>
            </w:r>
            <w:proofErr w:type="spellEnd"/>
            <w:r w:rsidR="0068707B" w:rsidRPr="000D7955">
              <w:rPr>
                <w:lang w:val="en-US"/>
              </w:rPr>
              <w:t xml:space="preserve"> diploma,</w:t>
            </w:r>
            <w:r w:rsidR="0068707B" w:rsidRPr="000D7955">
              <w:rPr>
                <w:lang w:val="en-US"/>
              </w:rPr>
              <w:br/>
              <w:t xml:space="preserve">2. </w:t>
            </w:r>
            <w:proofErr w:type="spellStart"/>
            <w:r w:rsidR="0068707B" w:rsidRPr="000D7955">
              <w:rPr>
                <w:lang w:val="en-US"/>
              </w:rPr>
              <w:t>highschool</w:t>
            </w:r>
            <w:proofErr w:type="spellEnd"/>
            <w:r w:rsidR="0068707B" w:rsidRPr="000D7955">
              <w:rPr>
                <w:lang w:val="en-US"/>
              </w:rPr>
              <w:t xml:space="preserve"> degree or equivalent</w:t>
            </w:r>
            <w:r w:rsidR="0068707B" w:rsidRPr="000D7955">
              <w:rPr>
                <w:lang w:val="en-US"/>
              </w:rPr>
              <w:br/>
              <w:t xml:space="preserve">3. </w:t>
            </w:r>
            <w:proofErr w:type="gramStart"/>
            <w:r w:rsidR="0068707B" w:rsidRPr="000D7955">
              <w:rPr>
                <w:lang w:val="en-US"/>
              </w:rPr>
              <w:t>bachelor</w:t>
            </w:r>
            <w:proofErr w:type="gramEnd"/>
            <w:r w:rsidR="0068707B" w:rsidRPr="000D7955">
              <w:rPr>
                <w:lang w:val="en-US"/>
              </w:rPr>
              <w:t xml:space="preserve"> degree</w:t>
            </w:r>
            <w:r w:rsidR="0068707B" w:rsidRPr="000D7955">
              <w:rPr>
                <w:lang w:val="en-US"/>
              </w:rPr>
              <w:br/>
              <w:t xml:space="preserve">4. </w:t>
            </w:r>
            <w:proofErr w:type="gramStart"/>
            <w:r w:rsidR="0068707B" w:rsidRPr="000D7955">
              <w:rPr>
                <w:lang w:val="en-US"/>
              </w:rPr>
              <w:t>master</w:t>
            </w:r>
            <w:proofErr w:type="gramEnd"/>
            <w:r w:rsidR="0068707B" w:rsidRPr="000D7955">
              <w:rPr>
                <w:lang w:val="en-US"/>
              </w:rPr>
              <w:t xml:space="preserve"> degree</w:t>
            </w:r>
            <w:r w:rsidR="0068707B" w:rsidRPr="000D7955">
              <w:rPr>
                <w:lang w:val="en-US"/>
              </w:rPr>
              <w:br/>
            </w:r>
            <w:r w:rsidR="0068707B" w:rsidRPr="000D7955">
              <w:rPr>
                <w:lang w:val="en-US"/>
              </w:rPr>
              <w:lastRenderedPageBreak/>
              <w:t>5. Doctorate</w:t>
            </w:r>
            <w:r w:rsidR="0068707B" w:rsidRPr="000D7955">
              <w:rPr>
                <w:lang w:val="en-US"/>
              </w:rPr>
              <w:br/>
              <w:t xml:space="preserve">9. NA </w:t>
            </w:r>
          </w:p>
          <w:p w14:paraId="4D80A30D" w14:textId="77777777" w:rsidR="000D7955" w:rsidRPr="00D61FAC" w:rsidRDefault="000D7955" w:rsidP="000D7955">
            <w:pPr>
              <w:pStyle w:val="Default"/>
              <w:rPr>
                <w:rFonts w:asciiTheme="minorHAnsi" w:hAnsiTheme="minorHAnsi" w:cstheme="minorHAnsi"/>
                <w:color w:val="538135" w:themeColor="accent6" w:themeShade="BF"/>
                <w:sz w:val="22"/>
                <w:szCs w:val="22"/>
                <w:lang w:val="nb-NO"/>
              </w:rPr>
            </w:pPr>
            <w:r w:rsidRPr="00D61FAC">
              <w:rPr>
                <w:rFonts w:asciiTheme="minorHAnsi" w:hAnsiTheme="minorHAnsi" w:cstheme="minorHAnsi"/>
                <w:color w:val="538135" w:themeColor="accent6" w:themeShade="BF"/>
                <w:sz w:val="22"/>
                <w:szCs w:val="22"/>
                <w:lang w:val="nb-NO"/>
              </w:rPr>
              <w:t xml:space="preserve">1: Ingen </w:t>
            </w:r>
          </w:p>
          <w:p w14:paraId="5AFC0668" w14:textId="77777777" w:rsidR="000D7955" w:rsidRPr="00D61FAC" w:rsidRDefault="000D7955" w:rsidP="000D7955">
            <w:pPr>
              <w:pStyle w:val="Default"/>
              <w:rPr>
                <w:rFonts w:asciiTheme="minorHAnsi" w:hAnsiTheme="minorHAnsi" w:cstheme="minorHAnsi"/>
                <w:color w:val="538135" w:themeColor="accent6" w:themeShade="BF"/>
                <w:sz w:val="22"/>
                <w:szCs w:val="22"/>
                <w:lang w:val="nb-NO"/>
              </w:rPr>
            </w:pPr>
            <w:r w:rsidRPr="00D61FAC">
              <w:rPr>
                <w:rFonts w:asciiTheme="minorHAnsi" w:hAnsiTheme="minorHAnsi" w:cstheme="minorHAnsi"/>
                <w:color w:val="538135" w:themeColor="accent6" w:themeShade="BF"/>
                <w:sz w:val="22"/>
                <w:szCs w:val="22"/>
                <w:lang w:val="nb-NO"/>
              </w:rPr>
              <w:t xml:space="preserve">2: 1-3 år </w:t>
            </w:r>
          </w:p>
          <w:p w14:paraId="118EB813" w14:textId="77777777" w:rsidR="000D7955" w:rsidRPr="00D61FAC" w:rsidRDefault="000D7955" w:rsidP="000D7955">
            <w:pPr>
              <w:pStyle w:val="Default"/>
              <w:rPr>
                <w:rFonts w:asciiTheme="minorHAnsi" w:hAnsiTheme="minorHAnsi" w:cstheme="minorHAnsi"/>
                <w:color w:val="538135" w:themeColor="accent6" w:themeShade="BF"/>
                <w:sz w:val="22"/>
                <w:szCs w:val="22"/>
                <w:lang w:val="nb-NO"/>
              </w:rPr>
            </w:pPr>
            <w:r w:rsidRPr="00D61FAC">
              <w:rPr>
                <w:rFonts w:asciiTheme="minorHAnsi" w:hAnsiTheme="minorHAnsi" w:cstheme="minorHAnsi"/>
                <w:color w:val="538135" w:themeColor="accent6" w:themeShade="BF"/>
                <w:sz w:val="22"/>
                <w:szCs w:val="22"/>
                <w:lang w:val="nb-NO"/>
              </w:rPr>
              <w:t xml:space="preserve">3: 4-6 år </w:t>
            </w:r>
          </w:p>
          <w:p w14:paraId="28922049" w14:textId="772B5B98" w:rsidR="000D7955" w:rsidRPr="00D61FAC" w:rsidRDefault="000D7955" w:rsidP="000D7955">
            <w:pPr>
              <w:rPr>
                <w:rFonts w:cstheme="minorHAnsi"/>
                <w:color w:val="538135" w:themeColor="accent6" w:themeShade="BF"/>
                <w:lang w:val="nb-NO"/>
              </w:rPr>
            </w:pPr>
            <w:r w:rsidRPr="00D61FAC">
              <w:rPr>
                <w:rFonts w:cstheme="minorHAnsi"/>
                <w:color w:val="538135" w:themeColor="accent6" w:themeShade="BF"/>
                <w:lang w:val="nb-NO"/>
              </w:rPr>
              <w:t>4: Mer enn 6 år</w:t>
            </w:r>
          </w:p>
        </w:tc>
      </w:tr>
      <w:tr w:rsidR="0068707B" w:rsidRPr="00DC1235" w14:paraId="41EC42A2" w14:textId="77777777" w:rsidTr="0068707B">
        <w:trPr>
          <w:trHeight w:val="148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4643C23" w14:textId="77777777" w:rsidR="0068707B" w:rsidRPr="0068707B" w:rsidRDefault="0068707B" w:rsidP="0068707B">
            <w:pPr>
              <w:rPr>
                <w:lang w:val="en-US"/>
              </w:rPr>
            </w:pPr>
            <w:r w:rsidRPr="0068707B">
              <w:rPr>
                <w:b/>
                <w:bCs/>
                <w:lang w:val="nl-BE"/>
              </w:rPr>
              <w:lastRenderedPageBreak/>
              <w:t>S7</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1041E5CE" w14:textId="77777777" w:rsidR="0068707B" w:rsidRDefault="0068707B" w:rsidP="0068707B">
            <w:pPr>
              <w:rPr>
                <w:lang w:val="en-US"/>
              </w:rPr>
            </w:pPr>
            <w:r w:rsidRPr="0068707B">
              <w:rPr>
                <w:lang w:val="en-US"/>
              </w:rPr>
              <w:t>How many family members are currently living in your household (including yourself)?  Children living in student accommodation who come home during the weekend also count as a household member.</w:t>
            </w:r>
          </w:p>
          <w:p w14:paraId="6463B559" w14:textId="1277EC51" w:rsidR="006D7034" w:rsidRPr="006D7034" w:rsidRDefault="006D7034" w:rsidP="0068707B">
            <w:pPr>
              <w:rPr>
                <w:lang w:val="nb-NO"/>
              </w:rPr>
            </w:pPr>
            <w:r w:rsidRPr="00FB131A">
              <w:rPr>
                <w:color w:val="538135" w:themeColor="accent6" w:themeShade="BF"/>
                <w:lang w:val="nb-NO"/>
              </w:rPr>
              <w:t>Hvor mange familiemedlemmer bor i husstanden din (inkludert deg selv)? Barn som bor i studentbolig som kommer hjem i helgen</w:t>
            </w:r>
            <w:r w:rsidR="00233EF2">
              <w:rPr>
                <w:color w:val="538135" w:themeColor="accent6" w:themeShade="BF"/>
                <w:lang w:val="nb-NO"/>
              </w:rPr>
              <w:t>e</w:t>
            </w:r>
            <w:r w:rsidRPr="00FB131A">
              <w:rPr>
                <w:color w:val="538135" w:themeColor="accent6" w:themeShade="BF"/>
                <w:lang w:val="nb-NO"/>
              </w:rPr>
              <w:t xml:space="preserve"> regnes også som husstandsmedlemmer.</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6030FEBB" w14:textId="77777777" w:rsidR="0068707B" w:rsidRPr="006D7034" w:rsidRDefault="0068707B" w:rsidP="0068707B">
            <w:pPr>
              <w:jc w:val="left"/>
              <w:rPr>
                <w:lang w:val="nb-NO"/>
              </w:rPr>
            </w:pPr>
            <w:r w:rsidRPr="0068707B">
              <w:rPr>
                <w:lang w:val="fr-FR"/>
              </w:rPr>
              <w:t> </w:t>
            </w:r>
          </w:p>
          <w:p w14:paraId="52A93F3F" w14:textId="77777777" w:rsidR="0068707B" w:rsidRPr="006D7034" w:rsidRDefault="0068707B" w:rsidP="0068707B">
            <w:pPr>
              <w:jc w:val="left"/>
              <w:rPr>
                <w:lang w:val="nb-NO"/>
              </w:rPr>
            </w:pPr>
            <w:r w:rsidRPr="0068707B">
              <w:rPr>
                <w:lang w:val="fr-FR"/>
              </w:rPr>
              <w:t> </w:t>
            </w:r>
          </w:p>
        </w:tc>
      </w:tr>
      <w:tr w:rsidR="0068707B" w:rsidRPr="00DC1235" w14:paraId="0C75CD1A" w14:textId="77777777" w:rsidTr="0068707B">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FC5062A" w14:textId="77777777" w:rsidR="0068707B" w:rsidRPr="0068707B" w:rsidRDefault="0068707B" w:rsidP="0068707B">
            <w:pPr>
              <w:rPr>
                <w:lang w:val="en-US"/>
              </w:rPr>
            </w:pPr>
            <w:r w:rsidRPr="0068707B">
              <w:rPr>
                <w:b/>
                <w:bCs/>
                <w:lang w:val="en-US"/>
              </w:rPr>
              <w:t>S8</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648A2D68" w14:textId="1F7A36FD" w:rsidR="0068707B" w:rsidRDefault="0068707B" w:rsidP="0068707B">
            <w:pPr>
              <w:rPr>
                <w:lang w:val="en-US"/>
              </w:rPr>
            </w:pPr>
            <w:r w:rsidRPr="0068707B">
              <w:rPr>
                <w:lang w:val="en-US"/>
              </w:rPr>
              <w:t>And how many of those are children younger than 18?</w:t>
            </w:r>
          </w:p>
          <w:p w14:paraId="23FCD8CF" w14:textId="7190C8C7" w:rsidR="0068707B" w:rsidRPr="00022137" w:rsidRDefault="006D7034" w:rsidP="0068707B">
            <w:pPr>
              <w:rPr>
                <w:lang w:val="nb-NO"/>
              </w:rPr>
            </w:pPr>
            <w:r w:rsidRPr="00FB131A">
              <w:rPr>
                <w:color w:val="538135" w:themeColor="accent6" w:themeShade="BF"/>
                <w:lang w:val="nb-NO"/>
              </w:rPr>
              <w:t xml:space="preserve">Hvor mange av </w:t>
            </w:r>
            <w:r w:rsidR="00022137" w:rsidRPr="00FB131A">
              <w:rPr>
                <w:color w:val="538135" w:themeColor="accent6" w:themeShade="BF"/>
                <w:lang w:val="nb-NO"/>
              </w:rPr>
              <w:t>disse familiemedlemmene er under 18?</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36163180" w14:textId="77777777" w:rsidR="0068707B" w:rsidRPr="00022137" w:rsidRDefault="0068707B" w:rsidP="0068707B">
            <w:pPr>
              <w:jc w:val="left"/>
              <w:rPr>
                <w:lang w:val="nb-NO"/>
              </w:rPr>
            </w:pPr>
            <w:r w:rsidRPr="0068707B">
              <w:rPr>
                <w:lang w:val="fr-BE"/>
              </w:rPr>
              <w:t> </w:t>
            </w:r>
          </w:p>
        </w:tc>
      </w:tr>
      <w:tr w:rsidR="0068707B" w:rsidRPr="003738A8" w14:paraId="16343914" w14:textId="77777777" w:rsidTr="0068707B">
        <w:trPr>
          <w:trHeight w:val="1760"/>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E4A0A81" w14:textId="77777777" w:rsidR="0068707B" w:rsidRPr="0068707B" w:rsidRDefault="0068707B" w:rsidP="0068707B">
            <w:pPr>
              <w:rPr>
                <w:lang w:val="en-US"/>
              </w:rPr>
            </w:pPr>
            <w:r w:rsidRPr="0068707B">
              <w:rPr>
                <w:b/>
                <w:bCs/>
                <w:lang w:val="en-US"/>
              </w:rPr>
              <w:t>S10</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44833D27" w14:textId="77777777" w:rsidR="0068707B" w:rsidRDefault="0068707B" w:rsidP="0068707B">
            <w:pPr>
              <w:rPr>
                <w:lang w:val="en-US"/>
              </w:rPr>
            </w:pPr>
            <w:r w:rsidRPr="0068707B">
              <w:rPr>
                <w:lang w:val="en-US"/>
              </w:rPr>
              <w:t>Is the dwelling that you spend most of your time a property of yours or your family, or does it belong to someone else?</w:t>
            </w:r>
          </w:p>
          <w:p w14:paraId="682CBAD9" w14:textId="7FC90344" w:rsidR="00FB131A" w:rsidRDefault="00FB131A" w:rsidP="0068707B">
            <w:pPr>
              <w:rPr>
                <w:lang w:val="en-US"/>
              </w:rPr>
            </w:pPr>
          </w:p>
          <w:p w14:paraId="5D8F4D39" w14:textId="5D9277EB" w:rsidR="0054664F" w:rsidRDefault="0054664F" w:rsidP="0068707B">
            <w:pPr>
              <w:rPr>
                <w:lang w:val="en-US"/>
              </w:rPr>
            </w:pPr>
          </w:p>
          <w:p w14:paraId="570F6802" w14:textId="0515F550" w:rsidR="0054664F" w:rsidRDefault="0054664F" w:rsidP="0068707B">
            <w:pPr>
              <w:rPr>
                <w:lang w:val="en-US"/>
              </w:rPr>
            </w:pPr>
          </w:p>
          <w:p w14:paraId="3670B6B6" w14:textId="77777777" w:rsidR="0054664F" w:rsidRDefault="0054664F" w:rsidP="0068707B">
            <w:pPr>
              <w:rPr>
                <w:lang w:val="en-US"/>
              </w:rPr>
            </w:pPr>
          </w:p>
          <w:p w14:paraId="1981C936" w14:textId="5BF5E1DC" w:rsidR="00FB131A" w:rsidRPr="00FB131A" w:rsidRDefault="00737920" w:rsidP="0068707B">
            <w:pPr>
              <w:rPr>
                <w:lang w:val="nb-NO"/>
              </w:rPr>
            </w:pPr>
            <w:r>
              <w:rPr>
                <w:color w:val="538135" w:themeColor="accent6" w:themeShade="BF"/>
                <w:lang w:val="nb-NO"/>
              </w:rPr>
              <w:t>Tilhører</w:t>
            </w:r>
            <w:r w:rsidR="00FB131A" w:rsidRPr="0054664F">
              <w:rPr>
                <w:color w:val="538135" w:themeColor="accent6" w:themeShade="BF"/>
                <w:lang w:val="nb-NO"/>
              </w:rPr>
              <w:t xml:space="preserve"> boligen du bruker mesteparten av tiden din</w:t>
            </w:r>
            <w:r w:rsidR="003738A8">
              <w:rPr>
                <w:color w:val="538135" w:themeColor="accent6" w:themeShade="BF"/>
                <w:lang w:val="nb-NO"/>
              </w:rPr>
              <w:t xml:space="preserve"> i</w:t>
            </w:r>
            <w:r w:rsidR="00FB131A" w:rsidRPr="0054664F">
              <w:rPr>
                <w:color w:val="538135" w:themeColor="accent6" w:themeShade="BF"/>
                <w:lang w:val="nb-NO"/>
              </w:rPr>
              <w:t xml:space="preserve"> </w:t>
            </w:r>
            <w:r>
              <w:rPr>
                <w:color w:val="538135" w:themeColor="accent6" w:themeShade="BF"/>
                <w:lang w:val="nb-NO"/>
              </w:rPr>
              <w:t xml:space="preserve">deg </w:t>
            </w:r>
            <w:r w:rsidR="00FB131A" w:rsidRPr="0054664F">
              <w:rPr>
                <w:color w:val="538135" w:themeColor="accent6" w:themeShade="BF"/>
                <w:lang w:val="nb-NO"/>
              </w:rPr>
              <w:t>eller din familie, eller tilhører den noen andre?</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2310E7FF" w14:textId="77777777" w:rsidR="0068707B" w:rsidRPr="0068707B" w:rsidRDefault="0068707B" w:rsidP="0068707B">
            <w:pPr>
              <w:jc w:val="left"/>
              <w:rPr>
                <w:lang w:val="en-US"/>
              </w:rPr>
            </w:pPr>
            <w:r w:rsidRPr="0068707B">
              <w:rPr>
                <w:lang w:val="en-US"/>
              </w:rPr>
              <w:t>1. I am owner or co-owner</w:t>
            </w:r>
          </w:p>
          <w:p w14:paraId="5AA0F122" w14:textId="77777777" w:rsidR="0068707B" w:rsidRPr="0068707B" w:rsidRDefault="0068707B" w:rsidP="0068707B">
            <w:pPr>
              <w:jc w:val="left"/>
              <w:rPr>
                <w:lang w:val="en-US"/>
              </w:rPr>
            </w:pPr>
            <w:r w:rsidRPr="0068707B">
              <w:rPr>
                <w:lang w:val="en-US"/>
              </w:rPr>
              <w:t>2. It is the property of another family member</w:t>
            </w:r>
          </w:p>
          <w:p w14:paraId="6B4F9AD6" w14:textId="77777777" w:rsidR="0068707B" w:rsidRPr="0068707B" w:rsidRDefault="0068707B" w:rsidP="0068707B">
            <w:pPr>
              <w:jc w:val="left"/>
              <w:rPr>
                <w:lang w:val="en-US"/>
              </w:rPr>
            </w:pPr>
            <w:r w:rsidRPr="0068707B">
              <w:rPr>
                <w:lang w:val="en-US"/>
              </w:rPr>
              <w:t>3. It is the property of someone else</w:t>
            </w:r>
          </w:p>
          <w:p w14:paraId="482E9FFE" w14:textId="77777777" w:rsidR="0068707B" w:rsidRDefault="0068707B" w:rsidP="0068707B">
            <w:pPr>
              <w:jc w:val="left"/>
              <w:rPr>
                <w:lang w:val="nl-BE"/>
              </w:rPr>
            </w:pPr>
            <w:r w:rsidRPr="0068707B">
              <w:rPr>
                <w:lang w:val="nl-BE"/>
              </w:rPr>
              <w:t>9. Don't know/ NA</w:t>
            </w:r>
          </w:p>
          <w:p w14:paraId="3AA3ECD3" w14:textId="77777777" w:rsidR="00FB131A" w:rsidRPr="00725DA6" w:rsidRDefault="00FB131A" w:rsidP="0068707B">
            <w:pPr>
              <w:jc w:val="left"/>
              <w:rPr>
                <w:lang w:val="nb-NO"/>
              </w:rPr>
            </w:pPr>
          </w:p>
          <w:p w14:paraId="62B06A8A" w14:textId="77777777" w:rsidR="0054664F" w:rsidRPr="0054664F" w:rsidRDefault="0054664F" w:rsidP="0054664F">
            <w:pPr>
              <w:jc w:val="left"/>
              <w:rPr>
                <w:color w:val="538135" w:themeColor="accent6" w:themeShade="BF"/>
                <w:lang w:val="nb-NO"/>
              </w:rPr>
            </w:pPr>
            <w:r w:rsidRPr="0054664F">
              <w:rPr>
                <w:color w:val="538135" w:themeColor="accent6" w:themeShade="BF"/>
                <w:lang w:val="nb-NO"/>
              </w:rPr>
              <w:t>1. Jeg er eier eller medeier</w:t>
            </w:r>
          </w:p>
          <w:p w14:paraId="24F414FD" w14:textId="329EE39F" w:rsidR="0054664F" w:rsidRPr="0054664F" w:rsidRDefault="0054664F" w:rsidP="0054664F">
            <w:pPr>
              <w:jc w:val="left"/>
              <w:rPr>
                <w:color w:val="538135" w:themeColor="accent6" w:themeShade="BF"/>
                <w:lang w:val="nb-NO"/>
              </w:rPr>
            </w:pPr>
            <w:r w:rsidRPr="0054664F">
              <w:rPr>
                <w:color w:val="538135" w:themeColor="accent6" w:themeShade="BF"/>
                <w:lang w:val="nb-NO"/>
              </w:rPr>
              <w:t>2. De</w:t>
            </w:r>
            <w:r w:rsidR="005B3ADD">
              <w:rPr>
                <w:color w:val="538135" w:themeColor="accent6" w:themeShade="BF"/>
                <w:lang w:val="nb-NO"/>
              </w:rPr>
              <w:t>n</w:t>
            </w:r>
            <w:r w:rsidRPr="0054664F">
              <w:rPr>
                <w:color w:val="538135" w:themeColor="accent6" w:themeShade="BF"/>
                <w:lang w:val="nb-NO"/>
              </w:rPr>
              <w:t xml:space="preserve"> </w:t>
            </w:r>
            <w:r w:rsidR="005B3ADD">
              <w:rPr>
                <w:color w:val="538135" w:themeColor="accent6" w:themeShade="BF"/>
                <w:lang w:val="nb-NO"/>
              </w:rPr>
              <w:t>eies av e</w:t>
            </w:r>
            <w:r w:rsidR="00623730">
              <w:rPr>
                <w:color w:val="538135" w:themeColor="accent6" w:themeShade="BF"/>
                <w:lang w:val="nb-NO"/>
              </w:rPr>
              <w:t>t</w:t>
            </w:r>
            <w:r w:rsidR="005B3ADD">
              <w:rPr>
                <w:color w:val="538135" w:themeColor="accent6" w:themeShade="BF"/>
                <w:lang w:val="nb-NO"/>
              </w:rPr>
              <w:t xml:space="preserve"> </w:t>
            </w:r>
            <w:r w:rsidRPr="0054664F">
              <w:rPr>
                <w:color w:val="538135" w:themeColor="accent6" w:themeShade="BF"/>
                <w:lang w:val="nb-NO"/>
              </w:rPr>
              <w:t>anne</w:t>
            </w:r>
            <w:r w:rsidR="00623730">
              <w:rPr>
                <w:color w:val="538135" w:themeColor="accent6" w:themeShade="BF"/>
                <w:lang w:val="nb-NO"/>
              </w:rPr>
              <w:t>t</w:t>
            </w:r>
            <w:r w:rsidRPr="0054664F">
              <w:rPr>
                <w:color w:val="538135" w:themeColor="accent6" w:themeShade="BF"/>
                <w:lang w:val="nb-NO"/>
              </w:rPr>
              <w:t xml:space="preserve"> familiemedlem </w:t>
            </w:r>
          </w:p>
          <w:p w14:paraId="42D5F41E" w14:textId="30546B08" w:rsidR="0054664F" w:rsidRPr="0054664F" w:rsidRDefault="0054664F" w:rsidP="0054664F">
            <w:pPr>
              <w:jc w:val="left"/>
              <w:rPr>
                <w:color w:val="538135" w:themeColor="accent6" w:themeShade="BF"/>
                <w:lang w:val="nb-NO"/>
              </w:rPr>
            </w:pPr>
            <w:r w:rsidRPr="0054664F">
              <w:rPr>
                <w:color w:val="538135" w:themeColor="accent6" w:themeShade="BF"/>
                <w:lang w:val="nb-NO"/>
              </w:rPr>
              <w:t>3. De</w:t>
            </w:r>
            <w:r w:rsidR="005B3ADD">
              <w:rPr>
                <w:color w:val="538135" w:themeColor="accent6" w:themeShade="BF"/>
                <w:lang w:val="nb-NO"/>
              </w:rPr>
              <w:t>n</w:t>
            </w:r>
            <w:r w:rsidRPr="0054664F">
              <w:rPr>
                <w:color w:val="538135" w:themeColor="accent6" w:themeShade="BF"/>
                <w:lang w:val="nb-NO"/>
              </w:rPr>
              <w:t xml:space="preserve"> </w:t>
            </w:r>
            <w:r w:rsidR="005B3ADD">
              <w:rPr>
                <w:color w:val="538135" w:themeColor="accent6" w:themeShade="BF"/>
                <w:lang w:val="nb-NO"/>
              </w:rPr>
              <w:t>eies av en annen person</w:t>
            </w:r>
            <w:r w:rsidRPr="0054664F">
              <w:rPr>
                <w:color w:val="538135" w:themeColor="accent6" w:themeShade="BF"/>
                <w:lang w:val="nb-NO"/>
              </w:rPr>
              <w:t xml:space="preserve"> </w:t>
            </w:r>
          </w:p>
          <w:p w14:paraId="67F3FCC0" w14:textId="1E76BF0B" w:rsidR="0054664F" w:rsidRPr="0054664F" w:rsidRDefault="0054664F" w:rsidP="0054664F">
            <w:pPr>
              <w:jc w:val="left"/>
              <w:rPr>
                <w:lang w:val="nb-NO"/>
              </w:rPr>
            </w:pPr>
            <w:r w:rsidRPr="0054664F">
              <w:rPr>
                <w:color w:val="538135" w:themeColor="accent6" w:themeShade="BF"/>
                <w:lang w:val="nb-NO"/>
              </w:rPr>
              <w:t>9. Vet ikke/</w:t>
            </w:r>
            <w:r w:rsidR="00623730">
              <w:rPr>
                <w:color w:val="538135" w:themeColor="accent6" w:themeShade="BF"/>
                <w:lang w:val="nb-NO"/>
              </w:rPr>
              <w:t>ikke aktuelt</w:t>
            </w:r>
          </w:p>
        </w:tc>
      </w:tr>
      <w:tr w:rsidR="0068707B" w:rsidRPr="00DC1235" w14:paraId="097AA8DA" w14:textId="77777777" w:rsidTr="0068707B">
        <w:trPr>
          <w:trHeight w:val="799"/>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6C7E7A3F" w14:textId="77777777" w:rsidR="0068707B" w:rsidRPr="0068707B" w:rsidRDefault="0068707B" w:rsidP="0068707B">
            <w:pPr>
              <w:rPr>
                <w:lang w:val="en-US"/>
              </w:rPr>
            </w:pPr>
            <w:r w:rsidRPr="0068707B">
              <w:rPr>
                <w:b/>
                <w:bCs/>
                <w:lang w:val="en-US"/>
              </w:rPr>
              <w:t>S11</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1AF00B8F" w14:textId="77777777" w:rsidR="0068707B" w:rsidRDefault="0068707B" w:rsidP="0068707B">
            <w:pPr>
              <w:rPr>
                <w:lang w:val="en-US"/>
              </w:rPr>
            </w:pPr>
            <w:r w:rsidRPr="0068707B">
              <w:rPr>
                <w:lang w:val="en-US"/>
              </w:rPr>
              <w:t xml:space="preserve">For how long have you been living in this dwelling? </w:t>
            </w:r>
          </w:p>
          <w:p w14:paraId="1A658E41" w14:textId="6B2534C2" w:rsidR="00A541B9" w:rsidRDefault="00A541B9" w:rsidP="0068707B">
            <w:pPr>
              <w:rPr>
                <w:lang w:val="en-US"/>
              </w:rPr>
            </w:pPr>
          </w:p>
          <w:p w14:paraId="0D65E90C" w14:textId="77777777" w:rsidR="00A541B9" w:rsidRDefault="00A541B9" w:rsidP="0068707B">
            <w:pPr>
              <w:rPr>
                <w:lang w:val="en-US"/>
              </w:rPr>
            </w:pPr>
          </w:p>
          <w:p w14:paraId="4B24B5C0" w14:textId="71191AC7" w:rsidR="00A541B9" w:rsidRPr="00A541B9" w:rsidRDefault="00A541B9" w:rsidP="0068707B">
            <w:pPr>
              <w:rPr>
                <w:lang w:val="nb-NO"/>
              </w:rPr>
            </w:pPr>
            <w:r w:rsidRPr="00A541B9">
              <w:rPr>
                <w:color w:val="538135" w:themeColor="accent6" w:themeShade="BF"/>
                <w:lang w:val="nb-NO"/>
              </w:rPr>
              <w:t>Hvor lenge har du bodd i denne boligen?</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5A5D721F" w14:textId="77777777" w:rsidR="0068707B" w:rsidRPr="0068707B" w:rsidRDefault="0068707B" w:rsidP="0068707B">
            <w:pPr>
              <w:jc w:val="left"/>
              <w:rPr>
                <w:lang w:val="en-US"/>
              </w:rPr>
            </w:pPr>
            <w:r w:rsidRPr="0068707B">
              <w:rPr>
                <w:lang w:val="en-US"/>
              </w:rPr>
              <w:t>1. Less than 1 year</w:t>
            </w:r>
          </w:p>
          <w:p w14:paraId="6B412608" w14:textId="44F8AA96" w:rsidR="0068707B" w:rsidRDefault="0068707B" w:rsidP="0068707B">
            <w:pPr>
              <w:jc w:val="left"/>
              <w:rPr>
                <w:lang w:val="en-US"/>
              </w:rPr>
            </w:pPr>
            <w:r w:rsidRPr="0068707B">
              <w:rPr>
                <w:lang w:val="en-US"/>
              </w:rPr>
              <w:t>2. More than one year: (Indicate in years)</w:t>
            </w:r>
          </w:p>
          <w:p w14:paraId="1F11DDF8" w14:textId="77777777" w:rsidR="00A541B9" w:rsidRPr="00A541B9" w:rsidRDefault="00A541B9" w:rsidP="00A541B9">
            <w:pPr>
              <w:jc w:val="left"/>
              <w:rPr>
                <w:color w:val="538135" w:themeColor="accent6" w:themeShade="BF"/>
                <w:lang w:val="nb-NO"/>
              </w:rPr>
            </w:pPr>
            <w:r w:rsidRPr="00A541B9">
              <w:rPr>
                <w:color w:val="538135" w:themeColor="accent6" w:themeShade="BF"/>
                <w:lang w:val="nb-NO"/>
              </w:rPr>
              <w:t>1. Mindre enn 1 år</w:t>
            </w:r>
          </w:p>
          <w:p w14:paraId="4DEFF444" w14:textId="4ACC620D" w:rsidR="00A541B9" w:rsidRPr="00A541B9" w:rsidRDefault="00A541B9" w:rsidP="00A541B9">
            <w:pPr>
              <w:jc w:val="left"/>
              <w:rPr>
                <w:lang w:val="nb-NO"/>
              </w:rPr>
            </w:pPr>
            <w:r w:rsidRPr="00A541B9">
              <w:rPr>
                <w:color w:val="538135" w:themeColor="accent6" w:themeShade="BF"/>
                <w:lang w:val="nb-NO"/>
              </w:rPr>
              <w:t xml:space="preserve">2. Mer enn ett år: (Angi </w:t>
            </w:r>
            <w:r w:rsidR="00963AFF">
              <w:rPr>
                <w:color w:val="538135" w:themeColor="accent6" w:themeShade="BF"/>
                <w:lang w:val="nb-NO"/>
              </w:rPr>
              <w:t>hvor mange</w:t>
            </w:r>
            <w:r w:rsidRPr="00A541B9">
              <w:rPr>
                <w:color w:val="538135" w:themeColor="accent6" w:themeShade="BF"/>
                <w:lang w:val="nb-NO"/>
              </w:rPr>
              <w:t xml:space="preserve"> år)</w:t>
            </w:r>
          </w:p>
        </w:tc>
      </w:tr>
      <w:tr w:rsidR="0068707B" w:rsidRPr="0068707B" w14:paraId="60D6CB22" w14:textId="77777777" w:rsidTr="0068707B">
        <w:trPr>
          <w:trHeight w:val="996"/>
        </w:trPr>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41AC65FF" w14:textId="77777777" w:rsidR="0068707B" w:rsidRPr="0068707B" w:rsidRDefault="0068707B" w:rsidP="0068707B">
            <w:pPr>
              <w:rPr>
                <w:lang w:val="en-US"/>
              </w:rPr>
            </w:pPr>
            <w:r w:rsidRPr="0068707B">
              <w:rPr>
                <w:b/>
                <w:bCs/>
                <w:lang w:val="en-US"/>
              </w:rPr>
              <w:t>DWEL1</w:t>
            </w:r>
          </w:p>
        </w:tc>
        <w:tc>
          <w:tcPr>
            <w:tcW w:w="5245"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5" w:type="dxa"/>
              <w:bottom w:w="0" w:type="dxa"/>
              <w:right w:w="15" w:type="dxa"/>
            </w:tcMar>
            <w:vAlign w:val="bottom"/>
            <w:hideMark/>
          </w:tcPr>
          <w:p w14:paraId="24CFEB90" w14:textId="77777777" w:rsidR="0068707B" w:rsidRDefault="0068707B" w:rsidP="0068707B">
            <w:pPr>
              <w:rPr>
                <w:lang w:val="en-US"/>
              </w:rPr>
            </w:pPr>
            <w:r w:rsidRPr="0068707B">
              <w:rPr>
                <w:lang w:val="en-US"/>
              </w:rPr>
              <w:t>In approximately which year was the dwelling you live in built?</w:t>
            </w:r>
          </w:p>
          <w:p w14:paraId="0DD1C753" w14:textId="4CF541E1" w:rsidR="00376FF2" w:rsidRPr="00376FF2" w:rsidRDefault="00376FF2" w:rsidP="0068707B">
            <w:pPr>
              <w:rPr>
                <w:lang w:val="nb-NO"/>
              </w:rPr>
            </w:pPr>
            <w:r w:rsidRPr="008B4A9E">
              <w:rPr>
                <w:color w:val="538135" w:themeColor="accent6" w:themeShade="BF"/>
                <w:lang w:val="nb-NO"/>
              </w:rPr>
              <w:t>I hvilket år ble boligen du bor i bygget?</w:t>
            </w:r>
          </w:p>
        </w:tc>
        <w:tc>
          <w:tcPr>
            <w:tcW w:w="2835"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5" w:type="dxa"/>
              <w:bottom w:w="0" w:type="dxa"/>
              <w:right w:w="15" w:type="dxa"/>
            </w:tcMar>
            <w:vAlign w:val="bottom"/>
            <w:hideMark/>
          </w:tcPr>
          <w:p w14:paraId="25776693" w14:textId="77777777" w:rsidR="0068707B" w:rsidRDefault="00117121" w:rsidP="0068707B">
            <w:pPr>
              <w:jc w:val="left"/>
              <w:rPr>
                <w:lang w:val="en-US"/>
              </w:rPr>
            </w:pPr>
            <w:r w:rsidRPr="00725DA6">
              <w:rPr>
                <w:lang w:val="nb-NO"/>
              </w:rPr>
              <w:t xml:space="preserve"> </w:t>
            </w:r>
            <w:r w:rsidR="0068707B" w:rsidRPr="0068707B">
              <w:rPr>
                <w:lang w:val="en-US"/>
              </w:rPr>
              <w:t>… [year]</w:t>
            </w:r>
          </w:p>
          <w:p w14:paraId="43D86CE8" w14:textId="4ECDC68C" w:rsidR="00117121" w:rsidRPr="0068707B" w:rsidRDefault="00117121" w:rsidP="0068707B">
            <w:pPr>
              <w:jc w:val="left"/>
              <w:rPr>
                <w:lang w:val="en-US"/>
              </w:rPr>
            </w:pPr>
            <w:r>
              <w:rPr>
                <w:lang w:val="en-US"/>
              </w:rPr>
              <w:t xml:space="preserve"> </w:t>
            </w:r>
            <w:r w:rsidRPr="008B4A9E">
              <w:rPr>
                <w:color w:val="538135" w:themeColor="accent6" w:themeShade="BF"/>
                <w:lang w:val="en-US"/>
              </w:rPr>
              <w:t>…. [</w:t>
            </w:r>
            <w:proofErr w:type="spellStart"/>
            <w:r w:rsidRPr="008B4A9E">
              <w:rPr>
                <w:color w:val="538135" w:themeColor="accent6" w:themeShade="BF"/>
                <w:lang w:val="en-US"/>
              </w:rPr>
              <w:t>år</w:t>
            </w:r>
            <w:proofErr w:type="spellEnd"/>
            <w:r w:rsidRPr="008B4A9E">
              <w:rPr>
                <w:color w:val="538135" w:themeColor="accent6" w:themeShade="BF"/>
                <w:lang w:val="en-US"/>
              </w:rPr>
              <w:t>]</w:t>
            </w:r>
          </w:p>
        </w:tc>
      </w:tr>
      <w:tr w:rsidR="0068707B" w:rsidRPr="00DC1235" w14:paraId="2F369935" w14:textId="77777777" w:rsidTr="0068707B">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2B3BC2CD" w14:textId="77777777" w:rsidR="0068707B" w:rsidRPr="0068707B" w:rsidRDefault="0068707B" w:rsidP="0068707B">
            <w:pPr>
              <w:rPr>
                <w:lang w:val="en-US"/>
              </w:rPr>
            </w:pPr>
            <w:r w:rsidRPr="0068707B">
              <w:rPr>
                <w:b/>
                <w:bCs/>
                <w:lang w:val="en-US"/>
              </w:rPr>
              <w:t>DWEL2</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30A5FC94" w14:textId="5A64688C" w:rsidR="0068707B" w:rsidRDefault="0068707B" w:rsidP="0068707B">
            <w:pPr>
              <w:rPr>
                <w:lang w:val="en-US"/>
              </w:rPr>
            </w:pPr>
            <w:r w:rsidRPr="0068707B">
              <w:rPr>
                <w:lang w:val="en-US"/>
              </w:rPr>
              <w:t>IF dwel1 is older than 10 years: Was the dwelling renovated for energy-saving purposes (</w:t>
            </w:r>
            <w:proofErr w:type="gramStart"/>
            <w:r w:rsidRPr="0068707B">
              <w:rPr>
                <w:lang w:val="en-US"/>
              </w:rPr>
              <w:t>e.g.</w:t>
            </w:r>
            <w:proofErr w:type="gramEnd"/>
            <w:r w:rsidRPr="0068707B">
              <w:rPr>
                <w:lang w:val="en-US"/>
              </w:rPr>
              <w:t xml:space="preserve"> insulation, windows, …)?</w:t>
            </w:r>
          </w:p>
          <w:p w14:paraId="590BBABE" w14:textId="77777777" w:rsidR="005A4569" w:rsidRDefault="005A4569" w:rsidP="0068707B">
            <w:pPr>
              <w:rPr>
                <w:lang w:val="en-US"/>
              </w:rPr>
            </w:pPr>
          </w:p>
          <w:p w14:paraId="3CEBEEB0" w14:textId="527019C1" w:rsidR="005A4569" w:rsidRPr="008B4A9E" w:rsidRDefault="005A4569" w:rsidP="0068707B">
            <w:pPr>
              <w:rPr>
                <w:color w:val="538135" w:themeColor="accent6" w:themeShade="BF"/>
                <w:lang w:val="nb-NO"/>
              </w:rPr>
            </w:pPr>
            <w:r w:rsidRPr="008B4A9E">
              <w:rPr>
                <w:color w:val="538135" w:themeColor="accent6" w:themeShade="BF"/>
                <w:highlight w:val="cyan"/>
                <w:lang w:val="nb-NO"/>
              </w:rPr>
              <w:t>HVIS</w:t>
            </w:r>
            <w:r w:rsidRPr="008B4A9E">
              <w:rPr>
                <w:color w:val="538135" w:themeColor="accent6" w:themeShade="BF"/>
                <w:lang w:val="nb-NO"/>
              </w:rPr>
              <w:t xml:space="preserve"> </w:t>
            </w:r>
            <w:r w:rsidR="001944B2" w:rsidRPr="008B4A9E">
              <w:rPr>
                <w:b/>
                <w:bCs/>
                <w:color w:val="538135" w:themeColor="accent6" w:themeShade="BF"/>
                <w:lang w:val="nb-NO"/>
              </w:rPr>
              <w:t>DWEL1</w:t>
            </w:r>
            <w:r w:rsidRPr="008B4A9E">
              <w:rPr>
                <w:color w:val="538135" w:themeColor="accent6" w:themeShade="BF"/>
                <w:lang w:val="nb-NO"/>
              </w:rPr>
              <w:t xml:space="preserve"> er eldre enn 10 år: Ble boligen renovert for energisparende formål (f.eks. isolasjon, vinduer, …)?</w:t>
            </w:r>
          </w:p>
          <w:p w14:paraId="2EACF815" w14:textId="4230A117" w:rsidR="005A4569" w:rsidRPr="005A4569" w:rsidRDefault="005A4569" w:rsidP="0068707B">
            <w:pPr>
              <w:rPr>
                <w:lang w:val="nb-NO"/>
              </w:rPr>
            </w:pP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2A1873D3" w14:textId="7EA1493B" w:rsidR="0068707B" w:rsidRPr="008B4A9E" w:rsidRDefault="008B4A9E" w:rsidP="008B4A9E">
            <w:pPr>
              <w:jc w:val="left"/>
              <w:rPr>
                <w:lang w:val="en-US"/>
              </w:rPr>
            </w:pPr>
            <w:r w:rsidRPr="008B4A9E">
              <w:rPr>
                <w:lang w:val="en-US"/>
              </w:rPr>
              <w:t>1.</w:t>
            </w:r>
            <w:r>
              <w:rPr>
                <w:lang w:val="en-US"/>
              </w:rPr>
              <w:t xml:space="preserve"> </w:t>
            </w:r>
            <w:r w:rsidR="0068707B" w:rsidRPr="008B4A9E">
              <w:rPr>
                <w:lang w:val="en-US"/>
              </w:rPr>
              <w:t>Yes</w:t>
            </w:r>
            <w:r w:rsidR="0068707B" w:rsidRPr="008B4A9E">
              <w:rPr>
                <w:lang w:val="en-US"/>
              </w:rPr>
              <w:br/>
              <w:t>2. No</w:t>
            </w:r>
            <w:r w:rsidR="0068707B" w:rsidRPr="008B4A9E">
              <w:rPr>
                <w:lang w:val="en-US"/>
              </w:rPr>
              <w:br/>
              <w:t>9. I don't know/</w:t>
            </w:r>
            <w:proofErr w:type="gramStart"/>
            <w:r w:rsidR="0068707B" w:rsidRPr="008B4A9E">
              <w:rPr>
                <w:lang w:val="en-US"/>
              </w:rPr>
              <w:t>NA</w:t>
            </w:r>
            <w:proofErr w:type="gramEnd"/>
          </w:p>
          <w:p w14:paraId="5C682982" w14:textId="030A30A5" w:rsidR="008B4A9E" w:rsidRDefault="008B4A9E" w:rsidP="008B4A9E">
            <w:pPr>
              <w:rPr>
                <w:lang w:val="en-US"/>
              </w:rPr>
            </w:pPr>
          </w:p>
          <w:p w14:paraId="4D1516DD" w14:textId="77777777" w:rsidR="005A4569" w:rsidRPr="008B4A9E" w:rsidRDefault="005A4569" w:rsidP="008B4A9E">
            <w:pPr>
              <w:spacing w:after="0"/>
              <w:rPr>
                <w:color w:val="538135" w:themeColor="accent6" w:themeShade="BF"/>
                <w:lang w:val="nb-NO"/>
              </w:rPr>
            </w:pPr>
            <w:r w:rsidRPr="008B4A9E">
              <w:rPr>
                <w:color w:val="538135" w:themeColor="accent6" w:themeShade="BF"/>
                <w:lang w:val="nb-NO"/>
              </w:rPr>
              <w:t>1. Ja</w:t>
            </w:r>
          </w:p>
          <w:p w14:paraId="3D1AF7C6" w14:textId="77777777" w:rsidR="005A4569" w:rsidRPr="008B4A9E" w:rsidRDefault="005A4569" w:rsidP="008B4A9E">
            <w:pPr>
              <w:spacing w:after="0"/>
              <w:rPr>
                <w:color w:val="538135" w:themeColor="accent6" w:themeShade="BF"/>
                <w:lang w:val="nb-NO"/>
              </w:rPr>
            </w:pPr>
            <w:r w:rsidRPr="008B4A9E">
              <w:rPr>
                <w:color w:val="538135" w:themeColor="accent6" w:themeShade="BF"/>
                <w:lang w:val="nb-NO"/>
              </w:rPr>
              <w:t>2. Nei</w:t>
            </w:r>
          </w:p>
          <w:p w14:paraId="0DDDE426" w14:textId="6E77FA42" w:rsidR="005A4569" w:rsidRPr="008B4A9E" w:rsidRDefault="005A4569" w:rsidP="008B4A9E">
            <w:pPr>
              <w:spacing w:after="0"/>
              <w:jc w:val="left"/>
              <w:rPr>
                <w:color w:val="538135" w:themeColor="accent6" w:themeShade="BF"/>
                <w:lang w:val="nb-NO"/>
              </w:rPr>
            </w:pPr>
            <w:r w:rsidRPr="008B4A9E">
              <w:rPr>
                <w:color w:val="538135" w:themeColor="accent6" w:themeShade="BF"/>
                <w:lang w:val="nb-NO"/>
              </w:rPr>
              <w:t xml:space="preserve">9. </w:t>
            </w:r>
            <w:r w:rsidR="00854223">
              <w:rPr>
                <w:color w:val="538135" w:themeColor="accent6" w:themeShade="BF"/>
                <w:lang w:val="nb-NO"/>
              </w:rPr>
              <w:t>Vet</w:t>
            </w:r>
            <w:r w:rsidRPr="008B4A9E">
              <w:rPr>
                <w:color w:val="538135" w:themeColor="accent6" w:themeShade="BF"/>
                <w:lang w:val="nb-NO"/>
              </w:rPr>
              <w:t xml:space="preserve"> ikke/</w:t>
            </w:r>
            <w:r w:rsidR="00854223">
              <w:rPr>
                <w:color w:val="538135" w:themeColor="accent6" w:themeShade="BF"/>
                <w:lang w:val="nb-NO"/>
              </w:rPr>
              <w:t>ikke aktuelt</w:t>
            </w:r>
          </w:p>
          <w:p w14:paraId="3CB60DA7" w14:textId="14864A38" w:rsidR="008B4A9E" w:rsidRPr="005A4569" w:rsidRDefault="008B4A9E" w:rsidP="008B4A9E">
            <w:pPr>
              <w:spacing w:after="0"/>
              <w:jc w:val="left"/>
              <w:rPr>
                <w:lang w:val="nb-NO"/>
              </w:rPr>
            </w:pPr>
          </w:p>
        </w:tc>
      </w:tr>
      <w:tr w:rsidR="0068707B" w:rsidRPr="00DC1235" w14:paraId="62667ECE" w14:textId="77777777" w:rsidTr="00117121">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5CA0626A" w14:textId="77777777" w:rsidR="0068707B" w:rsidRPr="0068707B" w:rsidRDefault="0068707B" w:rsidP="0068707B">
            <w:pPr>
              <w:rPr>
                <w:lang w:val="en-US"/>
              </w:rPr>
            </w:pPr>
            <w:r w:rsidRPr="0068707B">
              <w:rPr>
                <w:b/>
                <w:bCs/>
                <w:lang w:val="en-US"/>
              </w:rPr>
              <w:t>DWEL3</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300CE612" w14:textId="728A7068" w:rsidR="0068707B" w:rsidRDefault="0068707B" w:rsidP="0068707B">
            <w:pPr>
              <w:rPr>
                <w:lang w:val="en-US"/>
              </w:rPr>
            </w:pPr>
            <w:r w:rsidRPr="0068707B">
              <w:rPr>
                <w:lang w:val="en-US"/>
              </w:rPr>
              <w:t>In what type of dwelling do you live?</w:t>
            </w:r>
          </w:p>
          <w:p w14:paraId="44073486" w14:textId="2C09AC2D" w:rsidR="008B4A9E" w:rsidRDefault="008B4A9E" w:rsidP="0068707B">
            <w:pPr>
              <w:rPr>
                <w:lang w:val="en-US"/>
              </w:rPr>
            </w:pPr>
          </w:p>
          <w:p w14:paraId="0A1F04E8" w14:textId="77777777" w:rsidR="008B4A9E" w:rsidRDefault="008B4A9E" w:rsidP="0068707B">
            <w:pPr>
              <w:rPr>
                <w:lang w:val="en-US"/>
              </w:rPr>
            </w:pPr>
          </w:p>
          <w:p w14:paraId="3DC5DC8C" w14:textId="77777777" w:rsidR="007112C0" w:rsidRDefault="007112C0" w:rsidP="0068707B">
            <w:pPr>
              <w:rPr>
                <w:lang w:val="en-US"/>
              </w:rPr>
            </w:pPr>
          </w:p>
          <w:p w14:paraId="6328EAF3" w14:textId="63AE04D5" w:rsidR="001944B2" w:rsidRPr="008B4A9E" w:rsidRDefault="00121023" w:rsidP="0068707B">
            <w:pPr>
              <w:rPr>
                <w:color w:val="538135" w:themeColor="accent6" w:themeShade="BF"/>
                <w:lang w:val="nb-NO"/>
              </w:rPr>
            </w:pPr>
            <w:r>
              <w:rPr>
                <w:color w:val="538135" w:themeColor="accent6" w:themeShade="BF"/>
                <w:lang w:val="nb-NO"/>
              </w:rPr>
              <w:t>H</w:t>
            </w:r>
            <w:r w:rsidR="001944B2" w:rsidRPr="008B4A9E">
              <w:rPr>
                <w:color w:val="538135" w:themeColor="accent6" w:themeShade="BF"/>
                <w:lang w:val="nb-NO"/>
              </w:rPr>
              <w:t>vilken type bolig bor du</w:t>
            </w:r>
            <w:r>
              <w:rPr>
                <w:color w:val="538135" w:themeColor="accent6" w:themeShade="BF"/>
                <w:lang w:val="nb-NO"/>
              </w:rPr>
              <w:t xml:space="preserve"> i</w:t>
            </w:r>
            <w:r w:rsidR="001944B2" w:rsidRPr="008B4A9E">
              <w:rPr>
                <w:color w:val="538135" w:themeColor="accent6" w:themeShade="BF"/>
                <w:lang w:val="nb-NO"/>
              </w:rPr>
              <w:t>?</w:t>
            </w:r>
          </w:p>
          <w:p w14:paraId="703B3FC0" w14:textId="77777777" w:rsidR="008B4A9E" w:rsidRDefault="008B4A9E" w:rsidP="0068707B">
            <w:pPr>
              <w:rPr>
                <w:lang w:val="nb-NO"/>
              </w:rPr>
            </w:pPr>
          </w:p>
          <w:p w14:paraId="0FEC6662" w14:textId="64F398D6" w:rsidR="008B4A9E" w:rsidRPr="001944B2" w:rsidRDefault="008B4A9E" w:rsidP="0068707B">
            <w:pPr>
              <w:rPr>
                <w:lang w:val="nb-NO"/>
              </w:rPr>
            </w:pP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hideMark/>
          </w:tcPr>
          <w:p w14:paraId="7B208A53" w14:textId="1ACA4B8D" w:rsidR="00D40C9A" w:rsidRPr="008B4A9E" w:rsidRDefault="007112C0" w:rsidP="007112C0">
            <w:pPr>
              <w:jc w:val="left"/>
              <w:rPr>
                <w:lang w:val="en-US"/>
              </w:rPr>
            </w:pPr>
            <w:r w:rsidRPr="008B4A9E">
              <w:rPr>
                <w:lang w:val="en-US"/>
              </w:rPr>
              <w:t xml:space="preserve">1. </w:t>
            </w:r>
            <w:r w:rsidR="00D40C9A" w:rsidRPr="008B4A9E">
              <w:rPr>
                <w:lang w:val="en-US"/>
              </w:rPr>
              <w:t>Studio/Apartment</w:t>
            </w:r>
          </w:p>
          <w:p w14:paraId="5888B64F" w14:textId="77777777" w:rsidR="0068707B" w:rsidRPr="00725DA6" w:rsidRDefault="0068707B" w:rsidP="00117121">
            <w:pPr>
              <w:jc w:val="left"/>
              <w:rPr>
                <w:lang w:val="nb-NO"/>
              </w:rPr>
            </w:pPr>
            <w:r w:rsidRPr="008B4A9E">
              <w:rPr>
                <w:lang w:val="en-US"/>
              </w:rPr>
              <w:t>2. Detached House</w:t>
            </w:r>
            <w:r w:rsidRPr="008B4A9E">
              <w:rPr>
                <w:lang w:val="en-US"/>
              </w:rPr>
              <w:br/>
              <w:t>3. Semi-detached House</w:t>
            </w:r>
            <w:r w:rsidRPr="008B4A9E">
              <w:rPr>
                <w:lang w:val="en-US"/>
              </w:rPr>
              <w:br/>
              <w:t xml:space="preserve">4. </w:t>
            </w:r>
            <w:proofErr w:type="spellStart"/>
            <w:r w:rsidRPr="00725DA6">
              <w:rPr>
                <w:lang w:val="nb-NO"/>
              </w:rPr>
              <w:t>Terraced</w:t>
            </w:r>
            <w:proofErr w:type="spellEnd"/>
            <w:r w:rsidRPr="00725DA6">
              <w:rPr>
                <w:lang w:val="nb-NO"/>
              </w:rPr>
              <w:t xml:space="preserve"> House</w:t>
            </w:r>
            <w:r w:rsidRPr="00725DA6">
              <w:rPr>
                <w:lang w:val="nb-NO"/>
              </w:rPr>
              <w:br/>
              <w:t xml:space="preserve">5. </w:t>
            </w:r>
            <w:proofErr w:type="spellStart"/>
            <w:r w:rsidRPr="00725DA6">
              <w:rPr>
                <w:lang w:val="nb-NO"/>
              </w:rPr>
              <w:t>Other</w:t>
            </w:r>
            <w:proofErr w:type="spellEnd"/>
          </w:p>
          <w:p w14:paraId="5EAE571B" w14:textId="77777777" w:rsidR="008B4A9E" w:rsidRPr="00725DA6" w:rsidRDefault="008B4A9E" w:rsidP="008B4A9E">
            <w:pPr>
              <w:spacing w:after="0"/>
              <w:jc w:val="left"/>
              <w:rPr>
                <w:color w:val="538135" w:themeColor="accent6" w:themeShade="BF"/>
                <w:lang w:val="nb-NO"/>
              </w:rPr>
            </w:pPr>
            <w:r w:rsidRPr="00725DA6">
              <w:rPr>
                <w:color w:val="538135" w:themeColor="accent6" w:themeShade="BF"/>
                <w:lang w:val="nb-NO"/>
              </w:rPr>
              <w:t>1. Studio/Leilighet</w:t>
            </w:r>
          </w:p>
          <w:p w14:paraId="615094CD" w14:textId="77777777" w:rsidR="008B4A9E" w:rsidRPr="00725DA6" w:rsidRDefault="008B4A9E" w:rsidP="008B4A9E">
            <w:pPr>
              <w:spacing w:after="0"/>
              <w:jc w:val="left"/>
              <w:rPr>
                <w:color w:val="538135" w:themeColor="accent6" w:themeShade="BF"/>
                <w:lang w:val="nb-NO"/>
              </w:rPr>
            </w:pPr>
            <w:r w:rsidRPr="00725DA6">
              <w:rPr>
                <w:color w:val="538135" w:themeColor="accent6" w:themeShade="BF"/>
                <w:lang w:val="nb-NO"/>
              </w:rPr>
              <w:t>2. Enebolig</w:t>
            </w:r>
          </w:p>
          <w:p w14:paraId="6B696F2F" w14:textId="77777777" w:rsidR="008B4A9E" w:rsidRPr="00725DA6" w:rsidRDefault="008B4A9E" w:rsidP="008B4A9E">
            <w:pPr>
              <w:spacing w:after="0"/>
              <w:jc w:val="left"/>
              <w:rPr>
                <w:color w:val="538135" w:themeColor="accent6" w:themeShade="BF"/>
                <w:lang w:val="nb-NO"/>
              </w:rPr>
            </w:pPr>
            <w:r w:rsidRPr="00725DA6">
              <w:rPr>
                <w:color w:val="538135" w:themeColor="accent6" w:themeShade="BF"/>
                <w:lang w:val="nb-NO"/>
              </w:rPr>
              <w:t>3. Tomannsbolig</w:t>
            </w:r>
          </w:p>
          <w:p w14:paraId="46DB61CC" w14:textId="77777777" w:rsidR="008B4A9E" w:rsidRPr="00DC1235" w:rsidRDefault="008B4A9E" w:rsidP="008B4A9E">
            <w:pPr>
              <w:spacing w:after="0"/>
              <w:jc w:val="left"/>
              <w:rPr>
                <w:color w:val="538135" w:themeColor="accent6" w:themeShade="BF"/>
                <w:lang w:val="nb-NO"/>
              </w:rPr>
            </w:pPr>
            <w:r w:rsidRPr="00DC1235">
              <w:rPr>
                <w:color w:val="538135" w:themeColor="accent6" w:themeShade="BF"/>
                <w:lang w:val="nb-NO"/>
              </w:rPr>
              <w:t>4. Rekkehus</w:t>
            </w:r>
          </w:p>
          <w:p w14:paraId="2A67925B" w14:textId="6943B589" w:rsidR="008B4A9E" w:rsidRPr="00DC1235" w:rsidRDefault="008B4A9E" w:rsidP="008B4A9E">
            <w:pPr>
              <w:spacing w:after="0"/>
              <w:jc w:val="left"/>
              <w:rPr>
                <w:lang w:val="nb-NO"/>
              </w:rPr>
            </w:pPr>
            <w:r w:rsidRPr="00DC1235">
              <w:rPr>
                <w:color w:val="538135" w:themeColor="accent6" w:themeShade="BF"/>
                <w:lang w:val="nb-NO"/>
              </w:rPr>
              <w:t>5. Annet</w:t>
            </w:r>
          </w:p>
        </w:tc>
      </w:tr>
      <w:tr w:rsidR="0068707B" w:rsidRPr="00DC1235" w14:paraId="0630E3E6" w14:textId="77777777" w:rsidTr="0068707B">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111B8532" w14:textId="77777777" w:rsidR="0068707B" w:rsidRPr="0068707B" w:rsidRDefault="0068707B" w:rsidP="0068707B">
            <w:pPr>
              <w:rPr>
                <w:lang w:val="en-US"/>
              </w:rPr>
            </w:pPr>
            <w:r w:rsidRPr="0068707B">
              <w:rPr>
                <w:b/>
                <w:bCs/>
                <w:lang w:val="en-US"/>
              </w:rPr>
              <w:t>DWEL4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3100DF62" w14:textId="15088686" w:rsidR="0068707B" w:rsidRDefault="0068707B" w:rsidP="0068707B">
            <w:pPr>
              <w:rPr>
                <w:lang w:val="en-US"/>
              </w:rPr>
            </w:pPr>
            <w:r w:rsidRPr="0068707B">
              <w:rPr>
                <w:lang w:val="en-US"/>
              </w:rPr>
              <w:t>Is the ground floor or basement in your dwelling used as a living space?</w:t>
            </w:r>
          </w:p>
          <w:p w14:paraId="031D897E" w14:textId="77777777" w:rsidR="00AD130E" w:rsidRDefault="00AD130E" w:rsidP="0068707B">
            <w:pPr>
              <w:rPr>
                <w:lang w:val="en-US"/>
              </w:rPr>
            </w:pPr>
          </w:p>
          <w:p w14:paraId="392A2C8C" w14:textId="77777777" w:rsidR="003142EF" w:rsidRPr="00DC6630" w:rsidRDefault="003142EF" w:rsidP="0068707B">
            <w:pPr>
              <w:rPr>
                <w:color w:val="538135" w:themeColor="accent6" w:themeShade="BF"/>
                <w:lang w:val="nb-NO"/>
              </w:rPr>
            </w:pPr>
            <w:r w:rsidRPr="00DC6630">
              <w:rPr>
                <w:color w:val="538135" w:themeColor="accent6" w:themeShade="BF"/>
                <w:lang w:val="nb-NO"/>
              </w:rPr>
              <w:t>Brukes første etasje eller kjeller i boligen din som oppholdsrom?</w:t>
            </w:r>
          </w:p>
          <w:p w14:paraId="67D19944" w14:textId="0F4A8703" w:rsidR="00DC6630" w:rsidRPr="003142EF" w:rsidRDefault="00DC6630" w:rsidP="0068707B">
            <w:pPr>
              <w:rPr>
                <w:lang w:val="nb-NO"/>
              </w:rPr>
            </w:pP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6EF1B831" w14:textId="77777777" w:rsidR="0068707B" w:rsidRPr="0068707B" w:rsidRDefault="0068707B" w:rsidP="00AD130E">
            <w:pPr>
              <w:spacing w:after="0"/>
              <w:rPr>
                <w:lang w:val="en-US"/>
              </w:rPr>
            </w:pPr>
            <w:r w:rsidRPr="0068707B">
              <w:rPr>
                <w:lang w:val="en-US"/>
              </w:rPr>
              <w:t>1. Yes</w:t>
            </w:r>
          </w:p>
          <w:p w14:paraId="4A341E9F" w14:textId="77777777" w:rsidR="0068707B" w:rsidRPr="0068707B" w:rsidRDefault="0068707B" w:rsidP="00AD130E">
            <w:pPr>
              <w:spacing w:after="0"/>
              <w:rPr>
                <w:lang w:val="en-US"/>
              </w:rPr>
            </w:pPr>
            <w:r w:rsidRPr="0068707B">
              <w:rPr>
                <w:lang w:val="en-US"/>
              </w:rPr>
              <w:t>2. No</w:t>
            </w:r>
          </w:p>
          <w:p w14:paraId="37269FCE" w14:textId="1F304CD7" w:rsidR="0068707B" w:rsidRDefault="0068707B" w:rsidP="00AD130E">
            <w:pPr>
              <w:spacing w:after="0"/>
              <w:rPr>
                <w:lang w:val="en-US"/>
              </w:rPr>
            </w:pPr>
            <w:r w:rsidRPr="0068707B">
              <w:rPr>
                <w:lang w:val="en-US"/>
              </w:rPr>
              <w:t>9. I don't know/ NA</w:t>
            </w:r>
          </w:p>
          <w:p w14:paraId="1B009213" w14:textId="77777777" w:rsidR="00AD130E" w:rsidRDefault="00AD130E" w:rsidP="00AD130E">
            <w:pPr>
              <w:spacing w:after="0"/>
              <w:rPr>
                <w:lang w:val="en-US"/>
              </w:rPr>
            </w:pPr>
          </w:p>
          <w:p w14:paraId="5FCD6725" w14:textId="77777777" w:rsidR="00AD130E" w:rsidRPr="008B4A9E" w:rsidRDefault="00AD130E" w:rsidP="00AD130E">
            <w:pPr>
              <w:spacing w:after="0"/>
              <w:rPr>
                <w:color w:val="538135" w:themeColor="accent6" w:themeShade="BF"/>
                <w:lang w:val="nb-NO"/>
              </w:rPr>
            </w:pPr>
            <w:r w:rsidRPr="008B4A9E">
              <w:rPr>
                <w:color w:val="538135" w:themeColor="accent6" w:themeShade="BF"/>
                <w:lang w:val="nb-NO"/>
              </w:rPr>
              <w:t>1. Ja</w:t>
            </w:r>
          </w:p>
          <w:p w14:paraId="65FAD0F4" w14:textId="77777777" w:rsidR="00AD130E" w:rsidRPr="008B4A9E" w:rsidRDefault="00AD130E" w:rsidP="00AD130E">
            <w:pPr>
              <w:spacing w:after="0"/>
              <w:rPr>
                <w:color w:val="538135" w:themeColor="accent6" w:themeShade="BF"/>
                <w:lang w:val="nb-NO"/>
              </w:rPr>
            </w:pPr>
            <w:r w:rsidRPr="008B4A9E">
              <w:rPr>
                <w:color w:val="538135" w:themeColor="accent6" w:themeShade="BF"/>
                <w:lang w:val="nb-NO"/>
              </w:rPr>
              <w:t>2. Nei</w:t>
            </w:r>
          </w:p>
          <w:p w14:paraId="622F0AAA" w14:textId="7846A7C4" w:rsidR="00AD130E" w:rsidRPr="008B4A9E" w:rsidRDefault="00AD130E" w:rsidP="00AD130E">
            <w:pPr>
              <w:spacing w:after="0"/>
              <w:jc w:val="left"/>
              <w:rPr>
                <w:color w:val="538135" w:themeColor="accent6" w:themeShade="BF"/>
                <w:lang w:val="nb-NO"/>
              </w:rPr>
            </w:pPr>
            <w:r w:rsidRPr="008B4A9E">
              <w:rPr>
                <w:color w:val="538135" w:themeColor="accent6" w:themeShade="BF"/>
                <w:lang w:val="nb-NO"/>
              </w:rPr>
              <w:t xml:space="preserve">9. </w:t>
            </w:r>
            <w:r w:rsidR="00854223">
              <w:rPr>
                <w:color w:val="538135" w:themeColor="accent6" w:themeShade="BF"/>
                <w:lang w:val="nb-NO"/>
              </w:rPr>
              <w:t>V</w:t>
            </w:r>
            <w:r w:rsidRPr="008B4A9E">
              <w:rPr>
                <w:color w:val="538135" w:themeColor="accent6" w:themeShade="BF"/>
                <w:lang w:val="nb-NO"/>
              </w:rPr>
              <w:t>et ikke/</w:t>
            </w:r>
            <w:r w:rsidR="00854223">
              <w:rPr>
                <w:color w:val="538135" w:themeColor="accent6" w:themeShade="BF"/>
                <w:lang w:val="nb-NO"/>
              </w:rPr>
              <w:t>ikke aktuelt</w:t>
            </w:r>
          </w:p>
          <w:p w14:paraId="4C87861D" w14:textId="0D9F665C" w:rsidR="00AD130E" w:rsidRPr="00AD130E" w:rsidRDefault="00AD130E" w:rsidP="0068707B">
            <w:pPr>
              <w:rPr>
                <w:lang w:val="nb-NO"/>
              </w:rPr>
            </w:pPr>
          </w:p>
        </w:tc>
      </w:tr>
      <w:tr w:rsidR="0068707B" w:rsidRPr="00DC1235" w14:paraId="279638E2" w14:textId="77777777" w:rsidTr="0068707B">
        <w:trPr>
          <w:trHeight w:val="985"/>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1CA3AE79" w14:textId="77777777" w:rsidR="0068707B" w:rsidRPr="0068707B" w:rsidRDefault="0068707B" w:rsidP="0068707B">
            <w:pPr>
              <w:rPr>
                <w:lang w:val="en-US"/>
              </w:rPr>
            </w:pPr>
            <w:r w:rsidRPr="0068707B">
              <w:rPr>
                <w:b/>
                <w:bCs/>
                <w:lang w:val="en-US"/>
              </w:rPr>
              <w:t>SMOKE</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5C23454E" w14:textId="0B3251A9" w:rsidR="0068707B" w:rsidRDefault="0068707B" w:rsidP="0068707B">
            <w:pPr>
              <w:rPr>
                <w:lang w:val="en-US"/>
              </w:rPr>
            </w:pPr>
            <w:r w:rsidRPr="0068707B">
              <w:rPr>
                <w:lang w:val="en-US"/>
              </w:rPr>
              <w:t xml:space="preserve">Do you or does someone else in your house smoke indoors? </w:t>
            </w:r>
          </w:p>
          <w:p w14:paraId="24736BA1" w14:textId="7AF4D1E8" w:rsidR="007B6E01" w:rsidRDefault="007B6E01" w:rsidP="0068707B">
            <w:pPr>
              <w:rPr>
                <w:lang w:val="en-US"/>
              </w:rPr>
            </w:pPr>
          </w:p>
          <w:p w14:paraId="1D25A9FE" w14:textId="77777777" w:rsidR="007B6E01" w:rsidRDefault="007B6E01" w:rsidP="0068707B">
            <w:pPr>
              <w:rPr>
                <w:lang w:val="en-US"/>
              </w:rPr>
            </w:pPr>
          </w:p>
          <w:p w14:paraId="4E69091C" w14:textId="1461BC7C" w:rsidR="007B6E01" w:rsidRPr="007B6E01" w:rsidRDefault="007B6E01" w:rsidP="0068707B">
            <w:pPr>
              <w:rPr>
                <w:lang w:val="nb-NO"/>
              </w:rPr>
            </w:pPr>
            <w:r w:rsidRPr="00121023">
              <w:rPr>
                <w:color w:val="538135" w:themeColor="accent6" w:themeShade="BF"/>
                <w:lang w:val="nb-NO"/>
              </w:rPr>
              <w:t>Røyker du eller noen andre innendørs</w:t>
            </w:r>
            <w:r w:rsidR="00130D51">
              <w:rPr>
                <w:color w:val="538135" w:themeColor="accent6" w:themeShade="BF"/>
                <w:lang w:val="nb-NO"/>
              </w:rPr>
              <w:t xml:space="preserve"> </w:t>
            </w:r>
            <w:r w:rsidR="00130D51" w:rsidRPr="00121023">
              <w:rPr>
                <w:color w:val="538135" w:themeColor="accent6" w:themeShade="BF"/>
                <w:lang w:val="nb-NO"/>
              </w:rPr>
              <w:t>i huset ditt</w:t>
            </w:r>
            <w:r w:rsidRPr="00121023">
              <w:rPr>
                <w:color w:val="538135" w:themeColor="accent6" w:themeShade="BF"/>
                <w:lang w:val="nb-NO"/>
              </w:rPr>
              <w:t>?</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2E8F5702" w14:textId="5584DED9" w:rsidR="00D40C9A" w:rsidRPr="00725DA6" w:rsidRDefault="00DC6630" w:rsidP="007B6E01">
            <w:pPr>
              <w:spacing w:after="0"/>
              <w:rPr>
                <w:lang w:val="nb-NO"/>
              </w:rPr>
            </w:pPr>
            <w:r w:rsidRPr="00725DA6">
              <w:rPr>
                <w:lang w:val="nb-NO"/>
              </w:rPr>
              <w:t xml:space="preserve">1. </w:t>
            </w:r>
            <w:proofErr w:type="spellStart"/>
            <w:r w:rsidR="00D40C9A" w:rsidRPr="00725DA6">
              <w:rPr>
                <w:lang w:val="nb-NO"/>
              </w:rPr>
              <w:t>Yes</w:t>
            </w:r>
            <w:proofErr w:type="spellEnd"/>
          </w:p>
          <w:p w14:paraId="4C09A76A" w14:textId="77777777" w:rsidR="0068707B" w:rsidRPr="00725DA6" w:rsidRDefault="0068707B" w:rsidP="007B6E01">
            <w:pPr>
              <w:spacing w:after="0"/>
              <w:rPr>
                <w:lang w:val="nb-NO"/>
              </w:rPr>
            </w:pPr>
            <w:r w:rsidRPr="00725DA6">
              <w:rPr>
                <w:lang w:val="nb-NO"/>
              </w:rPr>
              <w:t>2. No</w:t>
            </w:r>
          </w:p>
          <w:p w14:paraId="2E892BB9" w14:textId="01DC2ABC" w:rsidR="0068707B" w:rsidRPr="00725DA6" w:rsidRDefault="0068707B" w:rsidP="007B6E01">
            <w:pPr>
              <w:spacing w:after="0"/>
              <w:rPr>
                <w:lang w:val="nb-NO"/>
              </w:rPr>
            </w:pPr>
            <w:r w:rsidRPr="00725DA6">
              <w:rPr>
                <w:lang w:val="nb-NO"/>
              </w:rPr>
              <w:t xml:space="preserve">9. NA </w:t>
            </w:r>
          </w:p>
          <w:p w14:paraId="76601E9F" w14:textId="77777777" w:rsidR="007B6E01" w:rsidRPr="00725DA6" w:rsidRDefault="007B6E01" w:rsidP="007B6E01">
            <w:pPr>
              <w:spacing w:after="0"/>
              <w:rPr>
                <w:lang w:val="nb-NO"/>
              </w:rPr>
            </w:pPr>
          </w:p>
          <w:p w14:paraId="5F5F2EAD" w14:textId="77777777" w:rsidR="00DC6630" w:rsidRPr="008B4A9E" w:rsidRDefault="00DC6630" w:rsidP="00DC6630">
            <w:pPr>
              <w:spacing w:after="0"/>
              <w:rPr>
                <w:color w:val="538135" w:themeColor="accent6" w:themeShade="BF"/>
                <w:lang w:val="nb-NO"/>
              </w:rPr>
            </w:pPr>
            <w:r w:rsidRPr="008B4A9E">
              <w:rPr>
                <w:color w:val="538135" w:themeColor="accent6" w:themeShade="BF"/>
                <w:lang w:val="nb-NO"/>
              </w:rPr>
              <w:t>1. Ja</w:t>
            </w:r>
          </w:p>
          <w:p w14:paraId="618E795A" w14:textId="77777777" w:rsidR="00DC6630" w:rsidRPr="008B4A9E" w:rsidRDefault="00DC6630" w:rsidP="00DC6630">
            <w:pPr>
              <w:spacing w:after="0"/>
              <w:rPr>
                <w:color w:val="538135" w:themeColor="accent6" w:themeShade="BF"/>
                <w:lang w:val="nb-NO"/>
              </w:rPr>
            </w:pPr>
            <w:r w:rsidRPr="008B4A9E">
              <w:rPr>
                <w:color w:val="538135" w:themeColor="accent6" w:themeShade="BF"/>
                <w:lang w:val="nb-NO"/>
              </w:rPr>
              <w:t>2. Nei</w:t>
            </w:r>
          </w:p>
          <w:p w14:paraId="31D25367" w14:textId="01CED4D7" w:rsidR="00DC6630" w:rsidRPr="008B4A9E" w:rsidRDefault="00DC6630" w:rsidP="00DC6630">
            <w:pPr>
              <w:spacing w:after="0"/>
              <w:jc w:val="left"/>
              <w:rPr>
                <w:color w:val="538135" w:themeColor="accent6" w:themeShade="BF"/>
                <w:lang w:val="nb-NO"/>
              </w:rPr>
            </w:pPr>
            <w:r w:rsidRPr="008B4A9E">
              <w:rPr>
                <w:color w:val="538135" w:themeColor="accent6" w:themeShade="BF"/>
                <w:lang w:val="nb-NO"/>
              </w:rPr>
              <w:t xml:space="preserve">9. </w:t>
            </w:r>
            <w:r w:rsidR="00854223">
              <w:rPr>
                <w:color w:val="538135" w:themeColor="accent6" w:themeShade="BF"/>
                <w:lang w:val="nb-NO"/>
              </w:rPr>
              <w:t>Ikke aktuelt</w:t>
            </w:r>
          </w:p>
          <w:p w14:paraId="2968767C" w14:textId="00C8B30A" w:rsidR="00DC6630" w:rsidRPr="00DC6630" w:rsidRDefault="00DC6630" w:rsidP="0068707B">
            <w:pPr>
              <w:rPr>
                <w:lang w:val="nb-NO"/>
              </w:rPr>
            </w:pPr>
          </w:p>
        </w:tc>
      </w:tr>
    </w:tbl>
    <w:p w14:paraId="4910F4AB" w14:textId="77777777" w:rsidR="0068707B" w:rsidRPr="00DC6630" w:rsidRDefault="0068707B">
      <w:pPr>
        <w:rPr>
          <w:b/>
          <w:bCs/>
          <w:i/>
          <w:iCs/>
          <w:lang w:val="nb-NO"/>
        </w:rPr>
      </w:pPr>
    </w:p>
    <w:p w14:paraId="2A87114D" w14:textId="6CF35165" w:rsidR="0068707B" w:rsidRDefault="0068707B">
      <w:pPr>
        <w:rPr>
          <w:b/>
          <w:bCs/>
        </w:rPr>
      </w:pPr>
      <w:r w:rsidRPr="0068707B">
        <w:rPr>
          <w:b/>
          <w:bCs/>
          <w:i/>
          <w:iCs/>
          <w:lang w:val="en-US"/>
        </w:rPr>
        <w:t>INTRO:</w:t>
      </w:r>
      <w:r w:rsidRPr="0068707B">
        <w:rPr>
          <w:i/>
          <w:iCs/>
          <w:lang w:val="en-US"/>
        </w:rPr>
        <w:t xml:space="preserve"> </w:t>
      </w:r>
      <w:r w:rsidR="009C4B3C">
        <w:rPr>
          <w:i/>
          <w:iCs/>
          <w:lang w:val="en-US"/>
        </w:rPr>
        <w:t xml:space="preserve">Now we will continue with some general questions. </w:t>
      </w:r>
      <w:r w:rsidRPr="0068707B">
        <w:rPr>
          <w:i/>
          <w:iCs/>
          <w:lang w:val="en-US"/>
        </w:rPr>
        <w:t>To what extent do you agree or disagree with the following statements?</w:t>
      </w:r>
      <w:r w:rsidRPr="0068707B">
        <w:rPr>
          <w:b/>
          <w:bCs/>
        </w:rPr>
        <w:t xml:space="preserve"> </w:t>
      </w:r>
    </w:p>
    <w:p w14:paraId="4D8684E1" w14:textId="59E11DDA" w:rsidR="006E103B" w:rsidRPr="006E103B" w:rsidRDefault="006E103B">
      <w:pPr>
        <w:rPr>
          <w:i/>
          <w:iCs/>
          <w:color w:val="538135" w:themeColor="accent6" w:themeShade="BF"/>
          <w:lang w:val="nb-NO"/>
        </w:rPr>
      </w:pPr>
      <w:r w:rsidRPr="006E103B">
        <w:rPr>
          <w:b/>
          <w:bCs/>
          <w:i/>
          <w:iCs/>
          <w:color w:val="538135" w:themeColor="accent6" w:themeShade="BF"/>
          <w:lang w:val="nb-NO"/>
        </w:rPr>
        <w:t>INTRO</w:t>
      </w:r>
      <w:r w:rsidRPr="006E103B">
        <w:rPr>
          <w:i/>
          <w:iCs/>
          <w:color w:val="538135" w:themeColor="accent6" w:themeShade="BF"/>
          <w:lang w:val="nb-NO"/>
        </w:rPr>
        <w:t xml:space="preserve">: Nå </w:t>
      </w:r>
      <w:r w:rsidR="00854223">
        <w:rPr>
          <w:i/>
          <w:iCs/>
          <w:color w:val="538135" w:themeColor="accent6" w:themeShade="BF"/>
          <w:lang w:val="nb-NO"/>
        </w:rPr>
        <w:t>vil</w:t>
      </w:r>
      <w:r w:rsidRPr="006E103B">
        <w:rPr>
          <w:i/>
          <w:iCs/>
          <w:color w:val="538135" w:themeColor="accent6" w:themeShade="BF"/>
          <w:lang w:val="nb-NO"/>
        </w:rPr>
        <w:t xml:space="preserve"> vi fortsette med noen generelle spørsmål. I hvilken grad er du enig eller uenig i følgende påstander?</w:t>
      </w:r>
    </w:p>
    <w:tbl>
      <w:tblPr>
        <w:tblW w:w="9420" w:type="dxa"/>
        <w:tblCellMar>
          <w:left w:w="0" w:type="dxa"/>
          <w:right w:w="0" w:type="dxa"/>
        </w:tblCellMar>
        <w:tblLook w:val="04A0" w:firstRow="1" w:lastRow="0" w:firstColumn="1" w:lastColumn="0" w:noHBand="0" w:noVBand="1"/>
      </w:tblPr>
      <w:tblGrid>
        <w:gridCol w:w="480"/>
        <w:gridCol w:w="5606"/>
        <w:gridCol w:w="3334"/>
      </w:tblGrid>
      <w:tr w:rsidR="0068707B" w:rsidRPr="0068707B" w14:paraId="5717C980" w14:textId="77777777" w:rsidTr="0068707B">
        <w:trPr>
          <w:trHeight w:val="337"/>
        </w:trPr>
        <w:tc>
          <w:tcPr>
            <w:tcW w:w="9420"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1AAF6DE6" w14:textId="77777777" w:rsidR="0068707B" w:rsidRPr="0068707B" w:rsidRDefault="0068707B" w:rsidP="0068707B">
            <w:pPr>
              <w:rPr>
                <w:lang w:val="en-US"/>
              </w:rPr>
            </w:pPr>
            <w:r w:rsidRPr="0068707B">
              <w:rPr>
                <w:b/>
                <w:bCs/>
              </w:rPr>
              <w:t>Response Style: Interpersonal Reactivity Index</w:t>
            </w:r>
            <w:r w:rsidR="009C4B3C">
              <w:rPr>
                <w:b/>
                <w:bCs/>
              </w:rPr>
              <w:t xml:space="preserve"> </w:t>
            </w:r>
            <w:r w:rsidR="009C4B3C">
              <w:rPr>
                <w:b/>
                <w:bCs/>
                <w:color w:val="FF0000"/>
              </w:rPr>
              <w:t>RA</w:t>
            </w:r>
            <w:r w:rsidR="009C4B3C" w:rsidRPr="009C4B3C">
              <w:rPr>
                <w:b/>
                <w:bCs/>
                <w:color w:val="FF0000"/>
              </w:rPr>
              <w:t>NDOMISE</w:t>
            </w:r>
            <w:r w:rsidR="00E100B2">
              <w:rPr>
                <w:b/>
                <w:bCs/>
                <w:color w:val="FF0000"/>
              </w:rPr>
              <w:t xml:space="preserve"> </w:t>
            </w:r>
            <w:r w:rsidR="00E100B2" w:rsidRPr="00E100B2">
              <w:rPr>
                <w:bCs/>
                <w:i/>
              </w:rPr>
              <w:t>(don’t show this title to respondents)</w:t>
            </w:r>
          </w:p>
        </w:tc>
      </w:tr>
      <w:tr w:rsidR="0068707B" w:rsidRPr="00DC1235" w14:paraId="6B9BA855" w14:textId="77777777" w:rsidTr="0068707B">
        <w:trPr>
          <w:trHeight w:val="574"/>
        </w:trPr>
        <w:tc>
          <w:tcPr>
            <w:tcW w:w="48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69A0F23" w14:textId="77777777" w:rsidR="0068707B" w:rsidRPr="0068707B" w:rsidRDefault="0068707B" w:rsidP="0068707B">
            <w:pPr>
              <w:rPr>
                <w:lang w:val="en-US"/>
              </w:rPr>
            </w:pPr>
            <w:r w:rsidRPr="0068707B">
              <w:rPr>
                <w:b/>
                <w:bCs/>
                <w:lang w:val="en-US"/>
              </w:rPr>
              <w:t>E1</w:t>
            </w:r>
          </w:p>
        </w:tc>
        <w:tc>
          <w:tcPr>
            <w:tcW w:w="5606" w:type="dxa"/>
            <w:tcBorders>
              <w:top w:val="single" w:sz="24" w:space="0" w:color="FFFFFF"/>
              <w:left w:val="single" w:sz="8" w:space="0" w:color="FFFFFF"/>
              <w:bottom w:val="single" w:sz="8" w:space="0" w:color="FFFFFF"/>
              <w:right w:val="single" w:sz="8" w:space="0" w:color="FFFFFF"/>
            </w:tcBorders>
            <w:shd w:val="clear" w:color="auto" w:fill="EAF5F5"/>
            <w:tcMar>
              <w:top w:w="15" w:type="dxa"/>
              <w:left w:w="38" w:type="dxa"/>
              <w:bottom w:w="0" w:type="dxa"/>
              <w:right w:w="38" w:type="dxa"/>
            </w:tcMar>
            <w:hideMark/>
          </w:tcPr>
          <w:p w14:paraId="522881CC" w14:textId="77777777" w:rsidR="0068707B" w:rsidRDefault="0068707B" w:rsidP="0068707B">
            <w:pPr>
              <w:rPr>
                <w:lang w:val="en-US"/>
              </w:rPr>
            </w:pPr>
            <w:r w:rsidRPr="0068707B">
              <w:rPr>
                <w:lang w:val="en-US"/>
              </w:rPr>
              <w:t>I often have tender, concerned feelings for people who are less fortunate than I.</w:t>
            </w:r>
          </w:p>
          <w:p w14:paraId="1F43912D" w14:textId="0253663E" w:rsidR="00A405A8" w:rsidRPr="00A405A8" w:rsidRDefault="00A405A8" w:rsidP="0068707B">
            <w:pPr>
              <w:rPr>
                <w:lang w:val="nb-NO"/>
              </w:rPr>
            </w:pPr>
            <w:r w:rsidRPr="00A405A8">
              <w:rPr>
                <w:color w:val="538135" w:themeColor="accent6" w:themeShade="BF"/>
                <w:lang w:val="nb-NO"/>
              </w:rPr>
              <w:t xml:space="preserve">Jeg har ofte </w:t>
            </w:r>
            <w:r w:rsidR="00854223">
              <w:rPr>
                <w:color w:val="538135" w:themeColor="accent6" w:themeShade="BF"/>
                <w:lang w:val="nb-NO"/>
              </w:rPr>
              <w:t>medfølende</w:t>
            </w:r>
            <w:r w:rsidRPr="00A405A8">
              <w:rPr>
                <w:color w:val="538135" w:themeColor="accent6" w:themeShade="BF"/>
                <w:lang w:val="nb-NO"/>
              </w:rPr>
              <w:t>, bekymrede følelser for folk som er mindre heldige enn meg.</w:t>
            </w:r>
          </w:p>
        </w:tc>
        <w:tc>
          <w:tcPr>
            <w:tcW w:w="3334"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7E252E8E" w14:textId="77777777" w:rsidR="0068707B" w:rsidRPr="00A405A8" w:rsidRDefault="0068707B" w:rsidP="0068707B">
            <w:pPr>
              <w:rPr>
                <w:lang w:val="nb-NO"/>
              </w:rPr>
            </w:pPr>
            <w:r w:rsidRPr="00A405A8">
              <w:rPr>
                <w:lang w:val="nb-NO"/>
              </w:rPr>
              <w:t> </w:t>
            </w:r>
          </w:p>
          <w:p w14:paraId="7377FB2A" w14:textId="77777777" w:rsidR="0068707B" w:rsidRPr="00A405A8" w:rsidRDefault="0068707B" w:rsidP="0068707B">
            <w:pPr>
              <w:rPr>
                <w:lang w:val="nb-NO"/>
              </w:rPr>
            </w:pPr>
            <w:r w:rsidRPr="00A405A8">
              <w:rPr>
                <w:lang w:val="nb-NO"/>
              </w:rPr>
              <w:t> </w:t>
            </w:r>
          </w:p>
          <w:p w14:paraId="5CEB6494" w14:textId="77777777" w:rsidR="0068707B" w:rsidRPr="0068707B" w:rsidRDefault="0068707B" w:rsidP="0068707B">
            <w:pPr>
              <w:rPr>
                <w:lang w:val="en-US"/>
              </w:rPr>
            </w:pPr>
            <w:r w:rsidRPr="0068707B">
              <w:rPr>
                <w:lang w:val="en-US"/>
              </w:rPr>
              <w:t>1.Completely disagree</w:t>
            </w:r>
          </w:p>
          <w:p w14:paraId="4D7E7860" w14:textId="77777777" w:rsidR="0068707B" w:rsidRPr="0068707B" w:rsidRDefault="0068707B" w:rsidP="0068707B">
            <w:pPr>
              <w:rPr>
                <w:lang w:val="en-US"/>
              </w:rPr>
            </w:pPr>
            <w:r w:rsidRPr="0068707B">
              <w:rPr>
                <w:lang w:val="en-US"/>
              </w:rPr>
              <w:t>2.Disagree</w:t>
            </w:r>
          </w:p>
          <w:p w14:paraId="07DCE953" w14:textId="77777777" w:rsidR="0068707B" w:rsidRPr="0068707B" w:rsidRDefault="0068707B" w:rsidP="0068707B">
            <w:pPr>
              <w:rPr>
                <w:lang w:val="en-US"/>
              </w:rPr>
            </w:pPr>
            <w:r w:rsidRPr="0068707B">
              <w:rPr>
                <w:lang w:val="en-US"/>
              </w:rPr>
              <w:t>3.Neutral</w:t>
            </w:r>
          </w:p>
          <w:p w14:paraId="40EFBE97" w14:textId="77777777" w:rsidR="0068707B" w:rsidRPr="0068707B" w:rsidRDefault="0068707B" w:rsidP="0068707B">
            <w:pPr>
              <w:rPr>
                <w:lang w:val="en-US"/>
              </w:rPr>
            </w:pPr>
            <w:r w:rsidRPr="0068707B">
              <w:rPr>
                <w:lang w:val="en-US"/>
              </w:rPr>
              <w:t>4. Agree</w:t>
            </w:r>
          </w:p>
          <w:p w14:paraId="486F6B7D" w14:textId="77777777" w:rsidR="0068707B" w:rsidRPr="0068707B" w:rsidRDefault="0068707B" w:rsidP="0068707B">
            <w:pPr>
              <w:rPr>
                <w:lang w:val="en-US"/>
              </w:rPr>
            </w:pPr>
            <w:r w:rsidRPr="0068707B">
              <w:rPr>
                <w:lang w:val="en-US"/>
              </w:rPr>
              <w:t>5. Completely agree</w:t>
            </w:r>
          </w:p>
          <w:p w14:paraId="757B82EF" w14:textId="796A6445" w:rsidR="0068707B" w:rsidRDefault="0068707B" w:rsidP="0068707B">
            <w:pPr>
              <w:rPr>
                <w:lang w:val="nb-NO"/>
              </w:rPr>
            </w:pPr>
            <w:r w:rsidRPr="00993CB7">
              <w:rPr>
                <w:lang w:val="nb-NO"/>
              </w:rPr>
              <w:t xml:space="preserve">9. I </w:t>
            </w:r>
            <w:proofErr w:type="spellStart"/>
            <w:r w:rsidRPr="00993CB7">
              <w:rPr>
                <w:lang w:val="nb-NO"/>
              </w:rPr>
              <w:t>don't</w:t>
            </w:r>
            <w:proofErr w:type="spellEnd"/>
            <w:r w:rsidRPr="00993CB7">
              <w:rPr>
                <w:lang w:val="nb-NO"/>
              </w:rPr>
              <w:t xml:space="preserve"> </w:t>
            </w:r>
            <w:proofErr w:type="spellStart"/>
            <w:r w:rsidRPr="00993CB7">
              <w:rPr>
                <w:lang w:val="nb-NO"/>
              </w:rPr>
              <w:t>know</w:t>
            </w:r>
            <w:proofErr w:type="spellEnd"/>
            <w:r w:rsidRPr="00993CB7">
              <w:rPr>
                <w:lang w:val="nb-NO"/>
              </w:rPr>
              <w:t>/NA</w:t>
            </w:r>
          </w:p>
          <w:p w14:paraId="0195B550" w14:textId="77777777" w:rsidR="00993CB7" w:rsidRPr="00993CB7" w:rsidRDefault="00993CB7" w:rsidP="0068707B">
            <w:pPr>
              <w:rPr>
                <w:lang w:val="nb-NO"/>
              </w:rPr>
            </w:pPr>
          </w:p>
          <w:p w14:paraId="1C3F533E" w14:textId="77777777" w:rsidR="00993CB7" w:rsidRPr="00993CB7" w:rsidRDefault="00993CB7" w:rsidP="00993CB7">
            <w:pPr>
              <w:rPr>
                <w:color w:val="538135" w:themeColor="accent6" w:themeShade="BF"/>
                <w:lang w:val="nb-NO"/>
              </w:rPr>
            </w:pPr>
            <w:r w:rsidRPr="00993CB7">
              <w:rPr>
                <w:color w:val="538135" w:themeColor="accent6" w:themeShade="BF"/>
                <w:lang w:val="nb-NO"/>
              </w:rPr>
              <w:t>1.Helt uenig</w:t>
            </w:r>
          </w:p>
          <w:p w14:paraId="44692CCB" w14:textId="77777777" w:rsidR="00993CB7" w:rsidRPr="00993CB7" w:rsidRDefault="00993CB7" w:rsidP="00993CB7">
            <w:pPr>
              <w:rPr>
                <w:color w:val="538135" w:themeColor="accent6" w:themeShade="BF"/>
                <w:lang w:val="nb-NO"/>
              </w:rPr>
            </w:pPr>
            <w:r w:rsidRPr="00993CB7">
              <w:rPr>
                <w:color w:val="538135" w:themeColor="accent6" w:themeShade="BF"/>
                <w:lang w:val="nb-NO"/>
              </w:rPr>
              <w:t>2. Uenig</w:t>
            </w:r>
          </w:p>
          <w:p w14:paraId="11E8353A" w14:textId="77777777" w:rsidR="00993CB7" w:rsidRPr="00993CB7" w:rsidRDefault="00993CB7" w:rsidP="00993CB7">
            <w:pPr>
              <w:rPr>
                <w:color w:val="538135" w:themeColor="accent6" w:themeShade="BF"/>
                <w:lang w:val="nb-NO"/>
              </w:rPr>
            </w:pPr>
            <w:r w:rsidRPr="00993CB7">
              <w:rPr>
                <w:color w:val="538135" w:themeColor="accent6" w:themeShade="BF"/>
                <w:lang w:val="nb-NO"/>
              </w:rPr>
              <w:t>3.Nøytral</w:t>
            </w:r>
          </w:p>
          <w:p w14:paraId="144E9E81" w14:textId="77777777" w:rsidR="00993CB7" w:rsidRPr="00993CB7" w:rsidRDefault="00993CB7" w:rsidP="00993CB7">
            <w:pPr>
              <w:rPr>
                <w:color w:val="538135" w:themeColor="accent6" w:themeShade="BF"/>
                <w:lang w:val="nb-NO"/>
              </w:rPr>
            </w:pPr>
            <w:r w:rsidRPr="00993CB7">
              <w:rPr>
                <w:color w:val="538135" w:themeColor="accent6" w:themeShade="BF"/>
                <w:lang w:val="nb-NO"/>
              </w:rPr>
              <w:t>4. Enig</w:t>
            </w:r>
          </w:p>
          <w:p w14:paraId="272389B1" w14:textId="77777777" w:rsidR="00993CB7" w:rsidRPr="00993CB7" w:rsidRDefault="00993CB7" w:rsidP="00993CB7">
            <w:pPr>
              <w:rPr>
                <w:color w:val="538135" w:themeColor="accent6" w:themeShade="BF"/>
                <w:lang w:val="nb-NO"/>
              </w:rPr>
            </w:pPr>
            <w:r w:rsidRPr="00993CB7">
              <w:rPr>
                <w:color w:val="538135" w:themeColor="accent6" w:themeShade="BF"/>
                <w:lang w:val="nb-NO"/>
              </w:rPr>
              <w:t>5. Helt enig</w:t>
            </w:r>
          </w:p>
          <w:p w14:paraId="223F25D9" w14:textId="4FB5A480" w:rsidR="0068707B" w:rsidRPr="00993CB7" w:rsidRDefault="00993CB7" w:rsidP="0068707B">
            <w:pPr>
              <w:rPr>
                <w:lang w:val="nb-NO"/>
              </w:rPr>
            </w:pPr>
            <w:r w:rsidRPr="00993CB7">
              <w:rPr>
                <w:color w:val="538135" w:themeColor="accent6" w:themeShade="BF"/>
                <w:lang w:val="nb-NO"/>
              </w:rPr>
              <w:t xml:space="preserve">9. </w:t>
            </w:r>
            <w:r w:rsidR="00EA0F33">
              <w:rPr>
                <w:color w:val="538135" w:themeColor="accent6" w:themeShade="BF"/>
                <w:lang w:val="nb-NO"/>
              </w:rPr>
              <w:t>Vet</w:t>
            </w:r>
            <w:r w:rsidRPr="00993CB7">
              <w:rPr>
                <w:color w:val="538135" w:themeColor="accent6" w:themeShade="BF"/>
                <w:lang w:val="nb-NO"/>
              </w:rPr>
              <w:t xml:space="preserve"> ikke/</w:t>
            </w:r>
            <w:r w:rsidR="00EA0F33">
              <w:rPr>
                <w:color w:val="538135" w:themeColor="accent6" w:themeShade="BF"/>
                <w:lang w:val="nb-NO"/>
              </w:rPr>
              <w:t>Ikke aktuelt</w:t>
            </w:r>
          </w:p>
        </w:tc>
      </w:tr>
      <w:tr w:rsidR="0068707B" w:rsidRPr="00DC1235" w14:paraId="6D03CB4A" w14:textId="77777777" w:rsidTr="0068707B">
        <w:trPr>
          <w:trHeight w:val="630"/>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D95AF0D" w14:textId="77777777" w:rsidR="0068707B" w:rsidRPr="0068707B" w:rsidRDefault="0068707B" w:rsidP="0068707B">
            <w:pPr>
              <w:rPr>
                <w:lang w:val="en-US"/>
              </w:rPr>
            </w:pPr>
            <w:r w:rsidRPr="0068707B">
              <w:rPr>
                <w:b/>
                <w:bCs/>
                <w:lang w:val="en-US"/>
              </w:rPr>
              <w:t>E2</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6BF040CC" w14:textId="77777777" w:rsidR="0068707B" w:rsidRDefault="0068707B" w:rsidP="0068707B">
            <w:pPr>
              <w:rPr>
                <w:lang w:val="en-US"/>
              </w:rPr>
            </w:pPr>
            <w:r w:rsidRPr="0068707B">
              <w:rPr>
                <w:lang w:val="en-US"/>
              </w:rPr>
              <w:t xml:space="preserve">I sometimes find it difficult to see things from another person's point of view. </w:t>
            </w:r>
          </w:p>
          <w:p w14:paraId="02696E67" w14:textId="4D5EDCB5" w:rsidR="00A405A8" w:rsidRPr="00A405A8" w:rsidRDefault="00A405A8" w:rsidP="0068707B">
            <w:pPr>
              <w:rPr>
                <w:lang w:val="nb-NO"/>
              </w:rPr>
            </w:pPr>
            <w:r w:rsidRPr="00A405A8">
              <w:rPr>
                <w:color w:val="538135" w:themeColor="accent6" w:themeShade="BF"/>
                <w:lang w:val="nb-NO"/>
              </w:rPr>
              <w:t>Noen ganger synes jeg det er vanskelig å se ting fra en annen persons ståsted.</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21BD0F61" w14:textId="77777777" w:rsidR="0068707B" w:rsidRPr="00A405A8" w:rsidRDefault="0068707B" w:rsidP="0068707B">
            <w:pPr>
              <w:rPr>
                <w:lang w:val="nb-NO"/>
              </w:rPr>
            </w:pPr>
          </w:p>
        </w:tc>
      </w:tr>
      <w:tr w:rsidR="0068707B" w:rsidRPr="00DC1235" w14:paraId="00699409" w14:textId="77777777" w:rsidTr="0068707B">
        <w:trPr>
          <w:trHeight w:val="683"/>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59AB890" w14:textId="77777777" w:rsidR="0068707B" w:rsidRPr="0068707B" w:rsidRDefault="0068707B" w:rsidP="0068707B">
            <w:pPr>
              <w:rPr>
                <w:lang w:val="en-US"/>
              </w:rPr>
            </w:pPr>
            <w:r w:rsidRPr="0068707B">
              <w:rPr>
                <w:b/>
                <w:bCs/>
                <w:lang w:val="en-US"/>
              </w:rPr>
              <w:t>E3</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65F40474" w14:textId="77777777" w:rsidR="0068707B" w:rsidRDefault="0068707B" w:rsidP="0068707B">
            <w:pPr>
              <w:rPr>
                <w:lang w:val="en-US"/>
              </w:rPr>
            </w:pPr>
            <w:r w:rsidRPr="0068707B">
              <w:rPr>
                <w:lang w:val="en-US"/>
              </w:rPr>
              <w:t>Sometimes I don’t have much compassion for other people when they have problems.</w:t>
            </w:r>
          </w:p>
          <w:p w14:paraId="5BA74EB1" w14:textId="3FFE3D2A" w:rsidR="00A405A8" w:rsidRPr="00A405A8" w:rsidRDefault="00A405A8" w:rsidP="0068707B">
            <w:pPr>
              <w:rPr>
                <w:lang w:val="nb-NO"/>
              </w:rPr>
            </w:pPr>
            <w:r w:rsidRPr="00A405A8">
              <w:rPr>
                <w:color w:val="538135" w:themeColor="accent6" w:themeShade="BF"/>
                <w:lang w:val="nb-NO"/>
              </w:rPr>
              <w:t xml:space="preserve">Noen ganger har jeg ikke </w:t>
            </w:r>
            <w:r w:rsidR="00854223">
              <w:rPr>
                <w:color w:val="538135" w:themeColor="accent6" w:themeShade="BF"/>
                <w:lang w:val="nb-NO"/>
              </w:rPr>
              <w:t>noe særlig</w:t>
            </w:r>
            <w:r w:rsidRPr="00A405A8">
              <w:rPr>
                <w:color w:val="538135" w:themeColor="accent6" w:themeShade="BF"/>
                <w:lang w:val="nb-NO"/>
              </w:rPr>
              <w:t xml:space="preserve"> medfølelse for andre mennesker når de har problemer.</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3C82C919" w14:textId="77777777" w:rsidR="0068707B" w:rsidRPr="00A405A8" w:rsidRDefault="0068707B" w:rsidP="0068707B">
            <w:pPr>
              <w:rPr>
                <w:lang w:val="nb-NO"/>
              </w:rPr>
            </w:pPr>
          </w:p>
        </w:tc>
      </w:tr>
      <w:tr w:rsidR="0068707B" w:rsidRPr="00DC1235" w14:paraId="5FD3EAB3" w14:textId="77777777" w:rsidTr="0068707B">
        <w:trPr>
          <w:trHeight w:val="582"/>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6D60C97A" w14:textId="77777777" w:rsidR="0068707B" w:rsidRPr="0068707B" w:rsidRDefault="0068707B" w:rsidP="0068707B">
            <w:pPr>
              <w:rPr>
                <w:lang w:val="en-US"/>
              </w:rPr>
            </w:pPr>
            <w:r w:rsidRPr="0068707B">
              <w:rPr>
                <w:b/>
                <w:bCs/>
                <w:lang w:val="en-US"/>
              </w:rPr>
              <w:t>E4</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6EBBF6B9" w14:textId="77777777" w:rsidR="0068707B" w:rsidRDefault="0068707B" w:rsidP="0068707B">
            <w:pPr>
              <w:rPr>
                <w:lang w:val="en-US"/>
              </w:rPr>
            </w:pPr>
            <w:r w:rsidRPr="0068707B">
              <w:rPr>
                <w:lang w:val="en-US"/>
              </w:rPr>
              <w:t xml:space="preserve">I try to look at everybody’s side of a disagreement before I </w:t>
            </w:r>
            <w:proofErr w:type="gramStart"/>
            <w:r w:rsidRPr="0068707B">
              <w:rPr>
                <w:lang w:val="en-US"/>
              </w:rPr>
              <w:t>make a decision</w:t>
            </w:r>
            <w:proofErr w:type="gramEnd"/>
            <w:r w:rsidRPr="0068707B">
              <w:rPr>
                <w:lang w:val="en-US"/>
              </w:rPr>
              <w:t>.</w:t>
            </w:r>
          </w:p>
          <w:p w14:paraId="351E2D9B" w14:textId="1234778E" w:rsidR="006B0F7C" w:rsidRPr="006B0F7C" w:rsidRDefault="006B0F7C" w:rsidP="0068707B">
            <w:pPr>
              <w:rPr>
                <w:lang w:val="nb-NO"/>
              </w:rPr>
            </w:pPr>
            <w:r w:rsidRPr="006B0F7C">
              <w:rPr>
                <w:color w:val="538135" w:themeColor="accent6" w:themeShade="BF"/>
                <w:lang w:val="nb-NO"/>
              </w:rPr>
              <w:t>Jeg prøver å se på alle side</w:t>
            </w:r>
            <w:r w:rsidR="00854223">
              <w:rPr>
                <w:color w:val="538135" w:themeColor="accent6" w:themeShade="BF"/>
                <w:lang w:val="nb-NO"/>
              </w:rPr>
              <w:t>r</w:t>
            </w:r>
            <w:r w:rsidRPr="006B0F7C">
              <w:rPr>
                <w:color w:val="538135" w:themeColor="accent6" w:themeShade="BF"/>
                <w:lang w:val="nb-NO"/>
              </w:rPr>
              <w:t xml:space="preserve"> av en uenighet før jeg tar en avgjørelse.</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61C864E7" w14:textId="77777777" w:rsidR="0068707B" w:rsidRPr="006B0F7C" w:rsidRDefault="0068707B" w:rsidP="0068707B">
            <w:pPr>
              <w:rPr>
                <w:lang w:val="nb-NO"/>
              </w:rPr>
            </w:pPr>
          </w:p>
        </w:tc>
      </w:tr>
      <w:tr w:rsidR="0068707B" w:rsidRPr="00DC1235" w14:paraId="4DF4297A" w14:textId="77777777" w:rsidTr="0068707B">
        <w:trPr>
          <w:trHeight w:val="720"/>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FDFCDBC" w14:textId="77777777" w:rsidR="0068707B" w:rsidRPr="0068707B" w:rsidRDefault="0068707B" w:rsidP="0068707B">
            <w:pPr>
              <w:rPr>
                <w:lang w:val="en-US"/>
              </w:rPr>
            </w:pPr>
            <w:r w:rsidRPr="0068707B">
              <w:rPr>
                <w:b/>
                <w:bCs/>
                <w:lang w:val="en-US"/>
              </w:rPr>
              <w:t>E5</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47DC282A" w14:textId="77777777" w:rsidR="0068707B" w:rsidRDefault="0068707B" w:rsidP="0068707B">
            <w:pPr>
              <w:rPr>
                <w:lang w:val="en-US"/>
              </w:rPr>
            </w:pPr>
            <w:r w:rsidRPr="0068707B">
              <w:rPr>
                <w:lang w:val="en-US"/>
              </w:rPr>
              <w:t>Other people’s misfortunes do not usually disturb me a great deal.</w:t>
            </w:r>
          </w:p>
          <w:p w14:paraId="27E4970A" w14:textId="7E18F264" w:rsidR="006B0F7C" w:rsidRPr="006B0F7C" w:rsidRDefault="006B0F7C" w:rsidP="0068707B">
            <w:pPr>
              <w:rPr>
                <w:lang w:val="nb-NO"/>
              </w:rPr>
            </w:pPr>
            <w:r w:rsidRPr="00F72DC5">
              <w:rPr>
                <w:color w:val="538135" w:themeColor="accent6" w:themeShade="BF"/>
                <w:lang w:val="nb-NO"/>
              </w:rPr>
              <w:t xml:space="preserve">Andre menneskers </w:t>
            </w:r>
            <w:r w:rsidR="00854223">
              <w:rPr>
                <w:color w:val="538135" w:themeColor="accent6" w:themeShade="BF"/>
                <w:lang w:val="nb-NO"/>
              </w:rPr>
              <w:t>uhell/</w:t>
            </w:r>
            <w:r w:rsidRPr="00F72DC5">
              <w:rPr>
                <w:color w:val="538135" w:themeColor="accent6" w:themeShade="BF"/>
                <w:lang w:val="nb-NO"/>
              </w:rPr>
              <w:t xml:space="preserve">ulykker </w:t>
            </w:r>
            <w:r w:rsidR="00854223">
              <w:rPr>
                <w:color w:val="538135" w:themeColor="accent6" w:themeShade="BF"/>
                <w:lang w:val="nb-NO"/>
              </w:rPr>
              <w:t>går vanligvis ikke noe særlig inn på meg.</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07832A23" w14:textId="77777777" w:rsidR="0068707B" w:rsidRPr="006B0F7C" w:rsidRDefault="0068707B" w:rsidP="0068707B">
            <w:pPr>
              <w:rPr>
                <w:lang w:val="nb-NO"/>
              </w:rPr>
            </w:pPr>
          </w:p>
        </w:tc>
      </w:tr>
      <w:tr w:rsidR="0068707B" w:rsidRPr="00DC1235" w14:paraId="087A53F0" w14:textId="77777777" w:rsidTr="0068707B">
        <w:trPr>
          <w:trHeight w:val="366"/>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2AE7FFF8" w14:textId="77777777" w:rsidR="0068707B" w:rsidRPr="0068707B" w:rsidRDefault="0068707B" w:rsidP="0068707B">
            <w:pPr>
              <w:rPr>
                <w:lang w:val="en-US"/>
              </w:rPr>
            </w:pPr>
            <w:r w:rsidRPr="0068707B">
              <w:rPr>
                <w:b/>
                <w:bCs/>
                <w:lang w:val="en-US"/>
              </w:rPr>
              <w:t>E6</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5ACCF0CA" w14:textId="77777777" w:rsidR="0068707B" w:rsidRDefault="0068707B" w:rsidP="0068707B">
            <w:pPr>
              <w:rPr>
                <w:lang w:val="en-US"/>
              </w:rPr>
            </w:pPr>
            <w:r w:rsidRPr="0068707B">
              <w:rPr>
                <w:lang w:val="en-US"/>
              </w:rPr>
              <w:t xml:space="preserve">I am often quite touched by things that I see happen. </w:t>
            </w:r>
          </w:p>
          <w:p w14:paraId="21538DFC" w14:textId="0B746CB9" w:rsidR="00F72DC5" w:rsidRPr="00F72DC5" w:rsidRDefault="00F72DC5" w:rsidP="0068707B">
            <w:pPr>
              <w:rPr>
                <w:lang w:val="nb-NO"/>
              </w:rPr>
            </w:pPr>
            <w:r w:rsidRPr="00F72DC5">
              <w:rPr>
                <w:color w:val="538135" w:themeColor="accent6" w:themeShade="BF"/>
                <w:lang w:val="nb-NO"/>
              </w:rPr>
              <w:t>Jeg blir ofte ganske rørt av ting jeg ser skje.</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1D7ABB90" w14:textId="77777777" w:rsidR="0068707B" w:rsidRPr="00F72DC5" w:rsidRDefault="0068707B" w:rsidP="0068707B">
            <w:pPr>
              <w:rPr>
                <w:lang w:val="nb-NO"/>
              </w:rPr>
            </w:pPr>
          </w:p>
        </w:tc>
      </w:tr>
      <w:tr w:rsidR="0068707B" w:rsidRPr="00DC1235" w14:paraId="78CD9226" w14:textId="77777777" w:rsidTr="0068707B">
        <w:trPr>
          <w:trHeight w:val="588"/>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7F2E2BF" w14:textId="77777777" w:rsidR="0068707B" w:rsidRPr="0068707B" w:rsidRDefault="0068707B" w:rsidP="0068707B">
            <w:pPr>
              <w:rPr>
                <w:lang w:val="en-US"/>
              </w:rPr>
            </w:pPr>
            <w:r w:rsidRPr="0068707B">
              <w:rPr>
                <w:b/>
                <w:bCs/>
                <w:lang w:val="en-US"/>
              </w:rPr>
              <w:t>E7</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01EA750F" w14:textId="77777777" w:rsidR="0068707B" w:rsidRDefault="0068707B" w:rsidP="0068707B">
            <w:pPr>
              <w:rPr>
                <w:lang w:val="en-US"/>
              </w:rPr>
            </w:pPr>
            <w:r w:rsidRPr="0068707B">
              <w:rPr>
                <w:lang w:val="en-US"/>
              </w:rPr>
              <w:t>I believe there are two sides to every question and try to look at them both.</w:t>
            </w:r>
          </w:p>
          <w:p w14:paraId="1BF19AF2" w14:textId="7F63A8AB" w:rsidR="00706D5B" w:rsidRPr="000553D7" w:rsidRDefault="000553D7" w:rsidP="0068707B">
            <w:pPr>
              <w:rPr>
                <w:lang w:val="nb-NO"/>
              </w:rPr>
            </w:pPr>
            <w:r w:rsidRPr="000553D7">
              <w:rPr>
                <w:color w:val="538135" w:themeColor="accent6" w:themeShade="BF"/>
                <w:lang w:val="nb-NO"/>
              </w:rPr>
              <w:t xml:space="preserve">Jeg tror det er to sider ved </w:t>
            </w:r>
            <w:r w:rsidR="00854223">
              <w:rPr>
                <w:color w:val="538135" w:themeColor="accent6" w:themeShade="BF"/>
                <w:lang w:val="nb-NO"/>
              </w:rPr>
              <w:t>alle problemstillinger</w:t>
            </w:r>
            <w:r w:rsidRPr="000553D7">
              <w:rPr>
                <w:color w:val="538135" w:themeColor="accent6" w:themeShade="BF"/>
                <w:lang w:val="nb-NO"/>
              </w:rPr>
              <w:t xml:space="preserve"> og prøver å se dem begge.</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1ED1FC6D" w14:textId="77777777" w:rsidR="0068707B" w:rsidRPr="000553D7" w:rsidRDefault="0068707B" w:rsidP="0068707B">
            <w:pPr>
              <w:rPr>
                <w:lang w:val="nb-NO"/>
              </w:rPr>
            </w:pPr>
          </w:p>
        </w:tc>
      </w:tr>
      <w:tr w:rsidR="0068707B" w:rsidRPr="00DC1235" w14:paraId="56CB4E2C" w14:textId="77777777" w:rsidTr="0068707B">
        <w:trPr>
          <w:trHeight w:val="479"/>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16CB09F" w14:textId="77777777" w:rsidR="0068707B" w:rsidRPr="0068707B" w:rsidRDefault="0068707B" w:rsidP="0068707B">
            <w:pPr>
              <w:rPr>
                <w:lang w:val="en-US"/>
              </w:rPr>
            </w:pPr>
            <w:r w:rsidRPr="0068707B">
              <w:rPr>
                <w:b/>
                <w:bCs/>
                <w:lang w:val="en-US"/>
              </w:rPr>
              <w:t>E8</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4740F352" w14:textId="77777777" w:rsidR="0068707B" w:rsidRDefault="0068707B" w:rsidP="0068707B">
            <w:pPr>
              <w:rPr>
                <w:lang w:val="en-US"/>
              </w:rPr>
            </w:pPr>
            <w:r w:rsidRPr="0068707B">
              <w:rPr>
                <w:lang w:val="en-US"/>
              </w:rPr>
              <w:t xml:space="preserve">Before criticizing somebody, I try to imagine how I would feel if I were in their </w:t>
            </w:r>
            <w:proofErr w:type="gramStart"/>
            <w:r w:rsidRPr="0068707B">
              <w:rPr>
                <w:lang w:val="en-US"/>
              </w:rPr>
              <w:t>place..</w:t>
            </w:r>
            <w:proofErr w:type="gramEnd"/>
          </w:p>
          <w:p w14:paraId="41C07E22" w14:textId="20237783" w:rsidR="006B19C9" w:rsidRPr="00334AA4" w:rsidRDefault="006B19C9" w:rsidP="0068707B">
            <w:pPr>
              <w:rPr>
                <w:color w:val="538135" w:themeColor="accent6" w:themeShade="BF"/>
                <w:lang w:val="nb-NO"/>
              </w:rPr>
            </w:pPr>
            <w:r w:rsidRPr="006B19C9">
              <w:rPr>
                <w:color w:val="538135" w:themeColor="accent6" w:themeShade="BF"/>
                <w:lang w:val="nb-NO"/>
              </w:rPr>
              <w:t xml:space="preserve">Før jeg kritiserer noen, prøver jeg å forestille meg hvordan jeg ville følt </w:t>
            </w:r>
            <w:r w:rsidR="000553D7">
              <w:rPr>
                <w:color w:val="538135" w:themeColor="accent6" w:themeShade="BF"/>
                <w:lang w:val="nb-NO"/>
              </w:rPr>
              <w:t xml:space="preserve">meg </w:t>
            </w:r>
            <w:r w:rsidRPr="006B19C9">
              <w:rPr>
                <w:color w:val="538135" w:themeColor="accent6" w:themeShade="BF"/>
                <w:lang w:val="nb-NO"/>
              </w:rPr>
              <w:t xml:space="preserve">hvis jeg var i deres </w:t>
            </w:r>
            <w:r w:rsidR="00423672">
              <w:rPr>
                <w:color w:val="538135" w:themeColor="accent6" w:themeShade="BF"/>
                <w:lang w:val="nb-NO"/>
              </w:rPr>
              <w:t>situasjon</w:t>
            </w:r>
            <w:r w:rsidRPr="006B19C9">
              <w:rPr>
                <w:color w:val="538135" w:themeColor="accent6" w:themeShade="BF"/>
                <w:lang w:val="nb-NO"/>
              </w:rPr>
              <w:t>.</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10B3A4F0" w14:textId="77777777" w:rsidR="0068707B" w:rsidRPr="006B19C9" w:rsidRDefault="0068707B" w:rsidP="0068707B">
            <w:pPr>
              <w:rPr>
                <w:lang w:val="nb-NO"/>
              </w:rPr>
            </w:pPr>
          </w:p>
        </w:tc>
      </w:tr>
    </w:tbl>
    <w:p w14:paraId="5082D6A9" w14:textId="77777777" w:rsidR="0068707B" w:rsidRPr="006B19C9" w:rsidRDefault="0068707B">
      <w:pPr>
        <w:rPr>
          <w:lang w:val="nb-NO"/>
        </w:rPr>
      </w:pPr>
    </w:p>
    <w:p w14:paraId="4671E1B8" w14:textId="25093D1A" w:rsidR="002D4371" w:rsidRDefault="002D4371" w:rsidP="002D4371">
      <w:pPr>
        <w:rPr>
          <w:b/>
          <w:bCs/>
          <w:i/>
          <w:iCs/>
          <w:lang w:val="en-US"/>
        </w:rPr>
      </w:pPr>
      <w:r w:rsidRPr="00AD64AA">
        <w:rPr>
          <w:b/>
          <w:bCs/>
          <w:i/>
          <w:iCs/>
          <w:lang w:val="en-US"/>
        </w:rPr>
        <w:t xml:space="preserve">INTRO: How do you perceive the potential risk to your health within the next 20 years from each of the following sources? </w:t>
      </w:r>
    </w:p>
    <w:p w14:paraId="6E79D8D9" w14:textId="4430BE3F" w:rsidR="000A7AE9" w:rsidRPr="000A7AE9" w:rsidRDefault="000A7AE9" w:rsidP="002D4371">
      <w:pPr>
        <w:rPr>
          <w:b/>
          <w:bCs/>
          <w:i/>
          <w:iCs/>
          <w:color w:val="538135" w:themeColor="accent6" w:themeShade="BF"/>
          <w:lang w:val="nb-NO"/>
        </w:rPr>
      </w:pPr>
      <w:r w:rsidRPr="000A7AE9">
        <w:rPr>
          <w:b/>
          <w:bCs/>
          <w:i/>
          <w:iCs/>
          <w:color w:val="538135" w:themeColor="accent6" w:themeShade="BF"/>
          <w:lang w:val="nb-NO"/>
        </w:rPr>
        <w:t xml:space="preserve">INTRO: Hvordan oppfatter du </w:t>
      </w:r>
      <w:r w:rsidR="009F2669">
        <w:rPr>
          <w:b/>
          <w:bCs/>
          <w:i/>
          <w:iCs/>
          <w:color w:val="538135" w:themeColor="accent6" w:themeShade="BF"/>
          <w:lang w:val="nb-NO"/>
        </w:rPr>
        <w:t xml:space="preserve">din </w:t>
      </w:r>
      <w:r w:rsidR="008B55C2">
        <w:rPr>
          <w:b/>
          <w:bCs/>
          <w:i/>
          <w:iCs/>
          <w:color w:val="538135" w:themeColor="accent6" w:themeShade="BF"/>
          <w:lang w:val="nb-NO"/>
        </w:rPr>
        <w:t>mulig</w:t>
      </w:r>
      <w:r w:rsidR="009F2669">
        <w:rPr>
          <w:b/>
          <w:bCs/>
          <w:i/>
          <w:iCs/>
          <w:color w:val="538135" w:themeColor="accent6" w:themeShade="BF"/>
          <w:lang w:val="nb-NO"/>
        </w:rPr>
        <w:t>e</w:t>
      </w:r>
      <w:r w:rsidRPr="000A7AE9">
        <w:rPr>
          <w:b/>
          <w:bCs/>
          <w:i/>
          <w:iCs/>
          <w:color w:val="538135" w:themeColor="accent6" w:themeShade="BF"/>
          <w:lang w:val="nb-NO"/>
        </w:rPr>
        <w:t xml:space="preserve"> </w:t>
      </w:r>
      <w:r w:rsidR="00394647">
        <w:rPr>
          <w:b/>
          <w:bCs/>
          <w:i/>
          <w:iCs/>
          <w:color w:val="538135" w:themeColor="accent6" w:themeShade="BF"/>
          <w:lang w:val="nb-NO"/>
        </w:rPr>
        <w:t>helse</w:t>
      </w:r>
      <w:r w:rsidRPr="000A7AE9">
        <w:rPr>
          <w:b/>
          <w:bCs/>
          <w:i/>
          <w:iCs/>
          <w:color w:val="538135" w:themeColor="accent6" w:themeShade="BF"/>
          <w:lang w:val="nb-NO"/>
        </w:rPr>
        <w:t xml:space="preserve">risiko </w:t>
      </w:r>
      <w:r w:rsidR="00032BAF" w:rsidRPr="000A7AE9">
        <w:rPr>
          <w:b/>
          <w:bCs/>
          <w:i/>
          <w:iCs/>
          <w:color w:val="538135" w:themeColor="accent6" w:themeShade="BF"/>
          <w:lang w:val="nb-NO"/>
        </w:rPr>
        <w:t>fra følgende kilde</w:t>
      </w:r>
      <w:r w:rsidR="00032BAF">
        <w:rPr>
          <w:b/>
          <w:bCs/>
          <w:i/>
          <w:iCs/>
          <w:color w:val="538135" w:themeColor="accent6" w:themeShade="BF"/>
          <w:lang w:val="nb-NO"/>
        </w:rPr>
        <w:t>r</w:t>
      </w:r>
      <w:r w:rsidR="00032BAF" w:rsidRPr="000A7AE9">
        <w:rPr>
          <w:b/>
          <w:bCs/>
          <w:i/>
          <w:iCs/>
          <w:color w:val="538135" w:themeColor="accent6" w:themeShade="BF"/>
          <w:lang w:val="nb-NO"/>
        </w:rPr>
        <w:t xml:space="preserve"> </w:t>
      </w:r>
      <w:r w:rsidRPr="000A7AE9">
        <w:rPr>
          <w:b/>
          <w:bCs/>
          <w:i/>
          <w:iCs/>
          <w:color w:val="538135" w:themeColor="accent6" w:themeShade="BF"/>
          <w:lang w:val="nb-NO"/>
        </w:rPr>
        <w:t>i løpet av de neste 20 årene?</w:t>
      </w:r>
    </w:p>
    <w:tbl>
      <w:tblPr>
        <w:tblW w:w="8354" w:type="dxa"/>
        <w:tblCellMar>
          <w:left w:w="0" w:type="dxa"/>
          <w:right w:w="0" w:type="dxa"/>
        </w:tblCellMar>
        <w:tblLook w:val="04A0" w:firstRow="1" w:lastRow="0" w:firstColumn="1" w:lastColumn="0" w:noHBand="0" w:noVBand="1"/>
      </w:tblPr>
      <w:tblGrid>
        <w:gridCol w:w="1040"/>
        <w:gridCol w:w="5187"/>
        <w:gridCol w:w="2127"/>
      </w:tblGrid>
      <w:tr w:rsidR="002D4371" w:rsidRPr="00AD64AA" w14:paraId="38C702DF" w14:textId="77777777" w:rsidTr="00D40C9A">
        <w:trPr>
          <w:trHeight w:val="436"/>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19ED1EE5" w14:textId="77777777" w:rsidR="002D4371" w:rsidRPr="00AD64AA" w:rsidRDefault="002D4371" w:rsidP="00D40C9A">
            <w:pPr>
              <w:rPr>
                <w:lang w:val="en-US"/>
              </w:rPr>
            </w:pPr>
            <w:r w:rsidRPr="00AD64AA">
              <w:rPr>
                <w:b/>
                <w:bCs/>
                <w:lang w:val="en-US"/>
              </w:rPr>
              <w:t>Risk Perceptions</w:t>
            </w:r>
            <w:r>
              <w:rPr>
                <w:b/>
                <w:bCs/>
                <w:lang w:val="en-US"/>
              </w:rPr>
              <w:t xml:space="preserve"> </w:t>
            </w:r>
            <w:r w:rsidRPr="002D4371">
              <w:rPr>
                <w:b/>
                <w:bCs/>
                <w:color w:val="FF0000"/>
                <w:lang w:val="en-US"/>
              </w:rPr>
              <w:t>RANDOMISE</w:t>
            </w:r>
            <w:r w:rsidR="00E100B2">
              <w:rPr>
                <w:b/>
                <w:bCs/>
                <w:color w:val="FF0000"/>
                <w:lang w:val="en-US"/>
              </w:rPr>
              <w:t xml:space="preserve"> </w:t>
            </w:r>
            <w:r w:rsidR="00E100B2" w:rsidRPr="00E100B2">
              <w:rPr>
                <w:bCs/>
                <w:i/>
              </w:rPr>
              <w:t>(don’t show this title to respondents)</w:t>
            </w:r>
          </w:p>
        </w:tc>
      </w:tr>
      <w:tr w:rsidR="002D4371" w:rsidRPr="00576782" w14:paraId="1017AEC6" w14:textId="77777777" w:rsidTr="00D40C9A">
        <w:trPr>
          <w:trHeight w:val="436"/>
        </w:trPr>
        <w:tc>
          <w:tcPr>
            <w:tcW w:w="104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5C5EA05" w14:textId="77777777" w:rsidR="002D4371" w:rsidRPr="00AD64AA" w:rsidRDefault="002D4371" w:rsidP="00D40C9A">
            <w:pPr>
              <w:rPr>
                <w:lang w:val="en-US"/>
              </w:rPr>
            </w:pPr>
            <w:r w:rsidRPr="00AD64AA">
              <w:rPr>
                <w:b/>
                <w:bCs/>
                <w:lang w:val="en-US"/>
              </w:rPr>
              <w:t>RP1</w:t>
            </w:r>
          </w:p>
        </w:tc>
        <w:tc>
          <w:tcPr>
            <w:tcW w:w="518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E3F4CE9" w14:textId="77777777" w:rsidR="002D4371" w:rsidRDefault="002D4371" w:rsidP="00D40C9A">
            <w:pPr>
              <w:rPr>
                <w:lang w:val="en-US"/>
              </w:rPr>
            </w:pPr>
            <w:r w:rsidRPr="00AD64AA">
              <w:rPr>
                <w:lang w:val="en-US"/>
              </w:rPr>
              <w:t>Environmental pollution</w:t>
            </w:r>
          </w:p>
          <w:p w14:paraId="54AFA6D2" w14:textId="23597B06" w:rsidR="00FB5774" w:rsidRPr="00AD64AA" w:rsidRDefault="00FB5774" w:rsidP="00D40C9A">
            <w:pPr>
              <w:rPr>
                <w:lang w:val="en-US"/>
              </w:rPr>
            </w:pPr>
            <w:proofErr w:type="spellStart"/>
            <w:r w:rsidRPr="00FB5774">
              <w:rPr>
                <w:color w:val="538135" w:themeColor="accent6" w:themeShade="BF"/>
                <w:lang w:val="en-US"/>
              </w:rPr>
              <w:t>Miljøforurensning</w:t>
            </w:r>
            <w:proofErr w:type="spellEnd"/>
          </w:p>
        </w:tc>
        <w:tc>
          <w:tcPr>
            <w:tcW w:w="2127"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19F9A6E" w14:textId="77777777" w:rsidR="002D4371" w:rsidRPr="00AD64AA" w:rsidRDefault="002D4371" w:rsidP="00D40C9A">
            <w:pPr>
              <w:rPr>
                <w:lang w:val="en-US"/>
              </w:rPr>
            </w:pPr>
            <w:r w:rsidRPr="00AD64AA">
              <w:rPr>
                <w:lang w:val="en-US"/>
              </w:rPr>
              <w:t>1. No risk at all</w:t>
            </w:r>
          </w:p>
          <w:p w14:paraId="12F46D7E" w14:textId="77777777" w:rsidR="002D4371" w:rsidRPr="00AD64AA" w:rsidRDefault="002D4371" w:rsidP="00D40C9A">
            <w:pPr>
              <w:rPr>
                <w:lang w:val="en-US"/>
              </w:rPr>
            </w:pPr>
            <w:r w:rsidRPr="00AD64AA">
              <w:rPr>
                <w:lang w:val="en-US"/>
              </w:rPr>
              <w:t>2. Very low</w:t>
            </w:r>
          </w:p>
          <w:p w14:paraId="4619343E" w14:textId="77777777" w:rsidR="002D4371" w:rsidRPr="00AD64AA" w:rsidRDefault="002D4371" w:rsidP="00D40C9A">
            <w:pPr>
              <w:rPr>
                <w:lang w:val="en-US"/>
              </w:rPr>
            </w:pPr>
            <w:r w:rsidRPr="00AD64AA">
              <w:rPr>
                <w:lang w:val="en-US"/>
              </w:rPr>
              <w:t>3. Low</w:t>
            </w:r>
          </w:p>
          <w:p w14:paraId="4FF61493" w14:textId="77777777" w:rsidR="002D4371" w:rsidRPr="00AD64AA" w:rsidRDefault="002D4371" w:rsidP="00D40C9A">
            <w:pPr>
              <w:rPr>
                <w:lang w:val="en-US"/>
              </w:rPr>
            </w:pPr>
            <w:r w:rsidRPr="00AD64AA">
              <w:rPr>
                <w:lang w:val="en-US"/>
              </w:rPr>
              <w:t>4. Moderate</w:t>
            </w:r>
          </w:p>
          <w:p w14:paraId="2E803461" w14:textId="77777777" w:rsidR="002D4371" w:rsidRPr="00AD64AA" w:rsidRDefault="002D4371" w:rsidP="00D40C9A">
            <w:pPr>
              <w:rPr>
                <w:lang w:val="en-US"/>
              </w:rPr>
            </w:pPr>
            <w:r w:rsidRPr="00AD64AA">
              <w:rPr>
                <w:lang w:val="en-US"/>
              </w:rPr>
              <w:t>5. High</w:t>
            </w:r>
          </w:p>
          <w:p w14:paraId="07663313" w14:textId="77777777" w:rsidR="002D4371" w:rsidRPr="00AD64AA" w:rsidRDefault="002D4371" w:rsidP="00D40C9A">
            <w:pPr>
              <w:rPr>
                <w:lang w:val="en-US"/>
              </w:rPr>
            </w:pPr>
            <w:r w:rsidRPr="00AD64AA">
              <w:rPr>
                <w:lang w:val="en-US"/>
              </w:rPr>
              <w:t>6. Very high</w:t>
            </w:r>
          </w:p>
          <w:p w14:paraId="05EB0531" w14:textId="1D167A07" w:rsidR="002D4371" w:rsidRDefault="002D4371" w:rsidP="00D40C9A">
            <w:pPr>
              <w:rPr>
                <w:lang w:val="en-US"/>
              </w:rPr>
            </w:pPr>
            <w:r w:rsidRPr="00AD64AA">
              <w:rPr>
                <w:lang w:val="en-US"/>
              </w:rPr>
              <w:t>9. I don't know/NA</w:t>
            </w:r>
          </w:p>
          <w:p w14:paraId="02542B20" w14:textId="77777777" w:rsidR="00EF4DB6" w:rsidRDefault="00EF4DB6" w:rsidP="00D40C9A">
            <w:pPr>
              <w:rPr>
                <w:lang w:val="en-US"/>
              </w:rPr>
            </w:pPr>
          </w:p>
          <w:p w14:paraId="2AFE65C4" w14:textId="77777777" w:rsidR="00EF4DB6" w:rsidRPr="00EF4DB6" w:rsidRDefault="00EF4DB6" w:rsidP="00EF4DB6">
            <w:pPr>
              <w:rPr>
                <w:color w:val="538135" w:themeColor="accent6" w:themeShade="BF"/>
                <w:lang w:val="nb-NO"/>
              </w:rPr>
            </w:pPr>
            <w:r w:rsidRPr="00EF4DB6">
              <w:rPr>
                <w:color w:val="538135" w:themeColor="accent6" w:themeShade="BF"/>
                <w:lang w:val="nb-NO"/>
              </w:rPr>
              <w:t>1. Ingen risiko i det hele tatt</w:t>
            </w:r>
          </w:p>
          <w:p w14:paraId="7C92E624" w14:textId="77777777" w:rsidR="00EF4DB6" w:rsidRPr="00EF4DB6" w:rsidRDefault="00EF4DB6" w:rsidP="00EF4DB6">
            <w:pPr>
              <w:rPr>
                <w:color w:val="538135" w:themeColor="accent6" w:themeShade="BF"/>
                <w:lang w:val="nb-NO"/>
              </w:rPr>
            </w:pPr>
            <w:r w:rsidRPr="00EF4DB6">
              <w:rPr>
                <w:color w:val="538135" w:themeColor="accent6" w:themeShade="BF"/>
                <w:lang w:val="nb-NO"/>
              </w:rPr>
              <w:t>2. Veldig lav</w:t>
            </w:r>
          </w:p>
          <w:p w14:paraId="2A940065" w14:textId="77777777" w:rsidR="00EF4DB6" w:rsidRPr="00EF4DB6" w:rsidRDefault="00EF4DB6" w:rsidP="00EF4DB6">
            <w:pPr>
              <w:rPr>
                <w:color w:val="538135" w:themeColor="accent6" w:themeShade="BF"/>
                <w:lang w:val="nb-NO"/>
              </w:rPr>
            </w:pPr>
            <w:r w:rsidRPr="00EF4DB6">
              <w:rPr>
                <w:color w:val="538135" w:themeColor="accent6" w:themeShade="BF"/>
                <w:lang w:val="nb-NO"/>
              </w:rPr>
              <w:t>3. Lavt</w:t>
            </w:r>
          </w:p>
          <w:p w14:paraId="0ADFEC59" w14:textId="77777777" w:rsidR="00EF4DB6" w:rsidRPr="00EF4DB6" w:rsidRDefault="00EF4DB6" w:rsidP="00EF4DB6">
            <w:pPr>
              <w:rPr>
                <w:color w:val="538135" w:themeColor="accent6" w:themeShade="BF"/>
                <w:lang w:val="nb-NO"/>
              </w:rPr>
            </w:pPr>
            <w:r w:rsidRPr="00EF4DB6">
              <w:rPr>
                <w:color w:val="538135" w:themeColor="accent6" w:themeShade="BF"/>
                <w:lang w:val="nb-NO"/>
              </w:rPr>
              <w:t>4. Moderat</w:t>
            </w:r>
          </w:p>
          <w:p w14:paraId="4B7ADB03" w14:textId="77777777" w:rsidR="00EF4DB6" w:rsidRPr="00EF4DB6" w:rsidRDefault="00EF4DB6" w:rsidP="00EF4DB6">
            <w:pPr>
              <w:rPr>
                <w:color w:val="538135" w:themeColor="accent6" w:themeShade="BF"/>
                <w:lang w:val="nb-NO"/>
              </w:rPr>
            </w:pPr>
            <w:r w:rsidRPr="00EF4DB6">
              <w:rPr>
                <w:color w:val="538135" w:themeColor="accent6" w:themeShade="BF"/>
                <w:lang w:val="nb-NO"/>
              </w:rPr>
              <w:t>5. Høy</w:t>
            </w:r>
          </w:p>
          <w:p w14:paraId="4330E346" w14:textId="77777777" w:rsidR="00EF4DB6" w:rsidRPr="00EF4DB6" w:rsidRDefault="00EF4DB6" w:rsidP="00EF4DB6">
            <w:pPr>
              <w:rPr>
                <w:color w:val="538135" w:themeColor="accent6" w:themeShade="BF"/>
                <w:lang w:val="nb-NO"/>
              </w:rPr>
            </w:pPr>
            <w:r w:rsidRPr="00EF4DB6">
              <w:rPr>
                <w:color w:val="538135" w:themeColor="accent6" w:themeShade="BF"/>
                <w:lang w:val="nb-NO"/>
              </w:rPr>
              <w:t>6. Veldig høy</w:t>
            </w:r>
          </w:p>
          <w:p w14:paraId="76C21E77" w14:textId="75F4F773" w:rsidR="00EF4DB6" w:rsidRPr="00576782" w:rsidRDefault="00EF4DB6" w:rsidP="00EF4DB6">
            <w:pPr>
              <w:rPr>
                <w:lang w:val="en-US"/>
              </w:rPr>
            </w:pPr>
            <w:r w:rsidRPr="00576782">
              <w:rPr>
                <w:color w:val="538135" w:themeColor="accent6" w:themeShade="BF"/>
                <w:lang w:val="en-US"/>
              </w:rPr>
              <w:t xml:space="preserve">9. </w:t>
            </w:r>
            <w:r w:rsidR="00EA0F33" w:rsidRPr="00576782">
              <w:rPr>
                <w:color w:val="538135" w:themeColor="accent6" w:themeShade="BF"/>
                <w:lang w:val="en-US"/>
              </w:rPr>
              <w:t>V</w:t>
            </w:r>
            <w:r w:rsidRPr="00576782">
              <w:rPr>
                <w:color w:val="538135" w:themeColor="accent6" w:themeShade="BF"/>
                <w:lang w:val="en-US"/>
              </w:rPr>
              <w:t xml:space="preserve">et </w:t>
            </w:r>
            <w:proofErr w:type="spellStart"/>
            <w:r w:rsidRPr="00576782">
              <w:rPr>
                <w:color w:val="538135" w:themeColor="accent6" w:themeShade="BF"/>
                <w:lang w:val="en-US"/>
              </w:rPr>
              <w:t>ikke</w:t>
            </w:r>
            <w:proofErr w:type="spellEnd"/>
            <w:r w:rsidRPr="00576782">
              <w:rPr>
                <w:color w:val="538135" w:themeColor="accent6" w:themeShade="BF"/>
                <w:lang w:val="en-US"/>
              </w:rPr>
              <w:t>/</w:t>
            </w:r>
            <w:proofErr w:type="spellStart"/>
            <w:r w:rsidR="00EA0F33" w:rsidRPr="00576782">
              <w:rPr>
                <w:color w:val="538135" w:themeColor="accent6" w:themeShade="BF"/>
                <w:lang w:val="en-US"/>
              </w:rPr>
              <w:t>ikke</w:t>
            </w:r>
            <w:proofErr w:type="spellEnd"/>
            <w:r w:rsidR="00EA0F33" w:rsidRPr="00576782">
              <w:rPr>
                <w:color w:val="538135" w:themeColor="accent6" w:themeShade="BF"/>
                <w:lang w:val="en-US"/>
              </w:rPr>
              <w:t xml:space="preserve"> </w:t>
            </w:r>
            <w:proofErr w:type="spellStart"/>
            <w:r w:rsidR="00EA0F33" w:rsidRPr="00576782">
              <w:rPr>
                <w:color w:val="538135" w:themeColor="accent6" w:themeShade="BF"/>
                <w:lang w:val="en-US"/>
              </w:rPr>
              <w:t>aktuelt</w:t>
            </w:r>
            <w:proofErr w:type="spellEnd"/>
          </w:p>
        </w:tc>
      </w:tr>
      <w:tr w:rsidR="002D4371" w:rsidRPr="00576782" w14:paraId="03EE301C"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7989900" w14:textId="77777777" w:rsidR="002D4371" w:rsidRPr="00AD64AA" w:rsidRDefault="002D4371" w:rsidP="00D40C9A">
            <w:pPr>
              <w:rPr>
                <w:lang w:val="en-US"/>
              </w:rPr>
            </w:pPr>
            <w:r w:rsidRPr="00AD64AA">
              <w:rPr>
                <w:b/>
                <w:bCs/>
                <w:lang w:val="en-US"/>
              </w:rPr>
              <w:t>RP2</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B6F949A" w14:textId="77777777" w:rsidR="002D4371" w:rsidRPr="00725DA6" w:rsidRDefault="002D4371" w:rsidP="00D40C9A">
            <w:pPr>
              <w:rPr>
                <w:lang w:val="nb-NO"/>
              </w:rPr>
            </w:pPr>
            <w:proofErr w:type="spellStart"/>
            <w:r w:rsidRPr="00725DA6">
              <w:rPr>
                <w:lang w:val="nb-NO"/>
              </w:rPr>
              <w:t>Radioactive</w:t>
            </w:r>
            <w:proofErr w:type="spellEnd"/>
            <w:r w:rsidRPr="00725DA6">
              <w:rPr>
                <w:lang w:val="nb-NO"/>
              </w:rPr>
              <w:t xml:space="preserve"> </w:t>
            </w:r>
            <w:proofErr w:type="spellStart"/>
            <w:r w:rsidRPr="00725DA6">
              <w:rPr>
                <w:lang w:val="nb-NO"/>
              </w:rPr>
              <w:t>waste</w:t>
            </w:r>
            <w:proofErr w:type="spellEnd"/>
          </w:p>
          <w:p w14:paraId="3432823F" w14:textId="7F02868C" w:rsidR="00FB5774" w:rsidRPr="00D41C90" w:rsidRDefault="00576782" w:rsidP="00D40C9A">
            <w:pPr>
              <w:rPr>
                <w:lang w:val="nb-NO"/>
              </w:rPr>
            </w:pPr>
            <w:r>
              <w:rPr>
                <w:color w:val="538135" w:themeColor="accent6" w:themeShade="BF"/>
                <w:lang w:val="nb-NO"/>
              </w:rPr>
              <w:t>Radioaktivt avfall</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10BB7E6F" w14:textId="77777777" w:rsidR="002D4371" w:rsidRPr="00D41C90" w:rsidRDefault="002D4371" w:rsidP="00D40C9A">
            <w:pPr>
              <w:rPr>
                <w:lang w:val="nb-NO"/>
              </w:rPr>
            </w:pPr>
          </w:p>
        </w:tc>
      </w:tr>
      <w:tr w:rsidR="002D4371" w:rsidRPr="00576782" w14:paraId="3F4C790F"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63B85618" w14:textId="77777777" w:rsidR="002D4371" w:rsidRPr="00D41C90" w:rsidRDefault="002D4371" w:rsidP="00D40C9A">
            <w:pPr>
              <w:rPr>
                <w:lang w:val="nb-NO"/>
              </w:rPr>
            </w:pP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31CBD234" w14:textId="77777777" w:rsidR="002D4371" w:rsidRPr="00D41C90" w:rsidRDefault="002D4371" w:rsidP="00D40C9A">
            <w:pPr>
              <w:rPr>
                <w:lang w:val="nb-NO"/>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734BD58D" w14:textId="77777777" w:rsidR="002D4371" w:rsidRPr="00D41C90" w:rsidRDefault="002D4371" w:rsidP="00D40C9A">
            <w:pPr>
              <w:rPr>
                <w:lang w:val="nb-NO"/>
              </w:rPr>
            </w:pPr>
          </w:p>
        </w:tc>
      </w:tr>
      <w:tr w:rsidR="002D4371" w:rsidRPr="00576782" w14:paraId="1C79DBB6"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3CD1195" w14:textId="77777777" w:rsidR="002D4371" w:rsidRPr="00D41C90" w:rsidRDefault="002D4371" w:rsidP="00D40C9A">
            <w:pPr>
              <w:rPr>
                <w:lang w:val="nb-NO"/>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1D2878DE" w14:textId="77777777" w:rsidR="002D4371" w:rsidRPr="00D41C90" w:rsidRDefault="002D4371" w:rsidP="00D40C9A">
            <w:pPr>
              <w:rPr>
                <w:lang w:val="nb-NO"/>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34B19A51" w14:textId="77777777" w:rsidR="002D4371" w:rsidRPr="00D41C90" w:rsidRDefault="002D4371" w:rsidP="00D40C9A">
            <w:pPr>
              <w:rPr>
                <w:lang w:val="nb-NO"/>
              </w:rPr>
            </w:pPr>
          </w:p>
        </w:tc>
      </w:tr>
      <w:tr w:rsidR="002D4371" w:rsidRPr="00AD64AA" w14:paraId="17A96DE9"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09EE9722" w14:textId="77777777" w:rsidR="002D4371" w:rsidRPr="00AD64AA" w:rsidRDefault="002D4371" w:rsidP="00D40C9A">
            <w:pPr>
              <w:pStyle w:val="NormalWeb"/>
              <w:spacing w:before="0" w:beforeAutospacing="0" w:after="0" w:afterAutospacing="0" w:line="256" w:lineRule="auto"/>
              <w:rPr>
                <w:rFonts w:asciiTheme="minorHAnsi" w:eastAsiaTheme="minorHAnsi" w:hAnsiTheme="minorHAnsi" w:cstheme="minorBidi"/>
                <w:sz w:val="22"/>
                <w:szCs w:val="22"/>
              </w:rPr>
            </w:pPr>
            <w:r w:rsidRPr="00AD64AA">
              <w:rPr>
                <w:rFonts w:asciiTheme="minorHAnsi" w:eastAsiaTheme="minorHAnsi" w:hAnsiTheme="minorHAnsi" w:cstheme="minorBidi"/>
                <w:sz w:val="22"/>
                <w:szCs w:val="22"/>
              </w:rPr>
              <w:t>RP5</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62AAD55D" w14:textId="77777777" w:rsidR="002D4371" w:rsidRDefault="002D4371" w:rsidP="00D40C9A">
            <w:pPr>
              <w:pStyle w:val="NormalWeb"/>
              <w:spacing w:before="20" w:beforeAutospacing="0" w:after="20" w:afterAutospacing="0" w:line="256" w:lineRule="auto"/>
              <w:jc w:val="both"/>
              <w:rPr>
                <w:rFonts w:asciiTheme="minorHAnsi" w:eastAsiaTheme="minorHAnsi" w:hAnsiTheme="minorHAnsi" w:cstheme="minorBidi"/>
                <w:sz w:val="22"/>
                <w:szCs w:val="22"/>
              </w:rPr>
            </w:pPr>
            <w:r w:rsidRPr="00AD64AA">
              <w:rPr>
                <w:rFonts w:asciiTheme="minorHAnsi" w:eastAsiaTheme="minorHAnsi" w:hAnsiTheme="minorHAnsi" w:cstheme="minorBidi"/>
                <w:sz w:val="22"/>
                <w:szCs w:val="22"/>
              </w:rPr>
              <w:t>An accident in a nuclear installation</w:t>
            </w:r>
          </w:p>
          <w:p w14:paraId="2128A7CE" w14:textId="3C566B69" w:rsidR="00EA0D13" w:rsidRPr="00AD64AA" w:rsidRDefault="000A7AE9" w:rsidP="00D40C9A">
            <w:pPr>
              <w:pStyle w:val="NormalWeb"/>
              <w:spacing w:before="20" w:beforeAutospacing="0" w:after="20" w:afterAutospacing="0" w:line="256" w:lineRule="auto"/>
              <w:jc w:val="both"/>
              <w:rPr>
                <w:rFonts w:asciiTheme="minorHAnsi" w:eastAsiaTheme="minorHAnsi" w:hAnsiTheme="minorHAnsi" w:cstheme="minorBidi"/>
                <w:sz w:val="22"/>
                <w:szCs w:val="22"/>
              </w:rPr>
            </w:pPr>
            <w:r w:rsidRPr="000A7AE9">
              <w:rPr>
                <w:rFonts w:asciiTheme="minorHAnsi" w:eastAsiaTheme="minorHAnsi" w:hAnsiTheme="minorHAnsi" w:cstheme="minorBidi"/>
                <w:color w:val="538135" w:themeColor="accent6" w:themeShade="BF"/>
                <w:sz w:val="22"/>
                <w:szCs w:val="22"/>
              </w:rPr>
              <w:t xml:space="preserve">En </w:t>
            </w:r>
            <w:proofErr w:type="spellStart"/>
            <w:r w:rsidRPr="000A7AE9">
              <w:rPr>
                <w:rFonts w:asciiTheme="minorHAnsi" w:eastAsiaTheme="minorHAnsi" w:hAnsiTheme="minorHAnsi" w:cstheme="minorBidi"/>
                <w:color w:val="538135" w:themeColor="accent6" w:themeShade="BF"/>
                <w:sz w:val="22"/>
                <w:szCs w:val="22"/>
              </w:rPr>
              <w:t>atomulykke</w:t>
            </w:r>
            <w:proofErr w:type="spellEnd"/>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2FBA4302" w14:textId="77777777" w:rsidR="002D4371" w:rsidRPr="00AD64AA" w:rsidRDefault="002D4371" w:rsidP="00D40C9A">
            <w:pPr>
              <w:rPr>
                <w:lang w:val="en-US"/>
              </w:rPr>
            </w:pPr>
          </w:p>
        </w:tc>
      </w:tr>
      <w:tr w:rsidR="002D4371" w:rsidRPr="00DC1235" w14:paraId="4C8954F5"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9EA3060" w14:textId="77777777" w:rsidR="002D4371" w:rsidRPr="00AD64AA" w:rsidRDefault="002D4371" w:rsidP="00D40C9A">
            <w:pPr>
              <w:rPr>
                <w:lang w:val="en-US"/>
              </w:rPr>
            </w:pPr>
            <w:r w:rsidRPr="00AD64AA">
              <w:rPr>
                <w:b/>
                <w:bCs/>
                <w:lang w:val="en-US"/>
              </w:rPr>
              <w:t>RP6</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403F52D" w14:textId="77777777" w:rsidR="002D4371" w:rsidRDefault="002D4371" w:rsidP="00D40C9A">
            <w:pPr>
              <w:rPr>
                <w:lang w:val="en-US"/>
              </w:rPr>
            </w:pPr>
            <w:r w:rsidRPr="00AD64AA">
              <w:rPr>
                <w:lang w:val="en-US"/>
              </w:rPr>
              <w:t>Natural radiation (from the soil or from space)</w:t>
            </w:r>
          </w:p>
          <w:p w14:paraId="084EBD94" w14:textId="1F8FF957" w:rsidR="00EF4DB6" w:rsidRPr="00F816A4" w:rsidRDefault="00EF4DB6" w:rsidP="00D40C9A">
            <w:pPr>
              <w:rPr>
                <w:lang w:val="nb-NO"/>
              </w:rPr>
            </w:pPr>
            <w:r w:rsidRPr="00F816A4">
              <w:rPr>
                <w:color w:val="538135" w:themeColor="accent6" w:themeShade="BF"/>
                <w:lang w:val="nb-NO"/>
              </w:rPr>
              <w:t>Naturlig radioaktivitet</w:t>
            </w:r>
            <w:r w:rsidR="00F816A4">
              <w:rPr>
                <w:color w:val="538135" w:themeColor="accent6" w:themeShade="BF"/>
                <w:lang w:val="nb-NO"/>
              </w:rPr>
              <w:t xml:space="preserve"> </w:t>
            </w:r>
            <w:r w:rsidR="00F816A4" w:rsidRPr="00F816A4">
              <w:rPr>
                <w:color w:val="538135" w:themeColor="accent6" w:themeShade="BF"/>
                <w:lang w:val="nb-NO"/>
              </w:rPr>
              <w:t>(fra bakken eller fra verdensrom</w:t>
            </w:r>
            <w:r w:rsidR="00F816A4">
              <w:rPr>
                <w:color w:val="538135" w:themeColor="accent6" w:themeShade="BF"/>
                <w:lang w:val="nb-NO"/>
              </w:rPr>
              <w:t>m</w:t>
            </w:r>
            <w:r w:rsidR="00F816A4" w:rsidRPr="00F816A4">
              <w:rPr>
                <w:color w:val="538135" w:themeColor="accent6" w:themeShade="BF"/>
                <w:lang w:val="nb-NO"/>
              </w:rPr>
              <w:t>et)</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4FCB7D0E" w14:textId="77777777" w:rsidR="002D4371" w:rsidRPr="00F816A4" w:rsidRDefault="002D4371" w:rsidP="00D40C9A">
            <w:pPr>
              <w:rPr>
                <w:lang w:val="nb-NO"/>
              </w:rPr>
            </w:pPr>
          </w:p>
        </w:tc>
      </w:tr>
      <w:tr w:rsidR="002D4371" w:rsidRPr="00DC1235" w14:paraId="242678F2" w14:textId="77777777" w:rsidTr="00D40C9A">
        <w:trPr>
          <w:trHeight w:val="815"/>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B8D10CC" w14:textId="77777777" w:rsidR="002D4371" w:rsidRPr="00AD64AA" w:rsidRDefault="002D4371" w:rsidP="00D40C9A">
            <w:pPr>
              <w:rPr>
                <w:lang w:val="en-US"/>
              </w:rPr>
            </w:pPr>
            <w:r w:rsidRPr="00AD64AA">
              <w:rPr>
                <w:b/>
                <w:bCs/>
                <w:lang w:val="en-US"/>
              </w:rPr>
              <w:t>RP7</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0B346D0" w14:textId="77777777" w:rsidR="002D4371" w:rsidRDefault="002D4371" w:rsidP="00D40C9A">
            <w:pPr>
              <w:rPr>
                <w:lang w:val="en-US"/>
              </w:rPr>
            </w:pPr>
            <w:r w:rsidRPr="00AD64AA">
              <w:rPr>
                <w:lang w:val="en-US"/>
              </w:rPr>
              <w:t>The use of ionizing radiation for medical tests or treatments</w:t>
            </w:r>
          </w:p>
          <w:p w14:paraId="7DCA3B1F" w14:textId="0FE93C7C" w:rsidR="00EA0D13" w:rsidRPr="004C06C3" w:rsidRDefault="004C06C3" w:rsidP="00D40C9A">
            <w:pPr>
              <w:rPr>
                <w:lang w:val="nb-NO"/>
              </w:rPr>
            </w:pPr>
            <w:r w:rsidRPr="004C06C3">
              <w:rPr>
                <w:color w:val="538135" w:themeColor="accent6" w:themeShade="BF"/>
                <w:lang w:val="nb-NO"/>
              </w:rPr>
              <w:t>Bruk av ioniserende stråling til medisinske tester eller behandlinger (</w:t>
            </w:r>
            <w:r w:rsidR="00EA0F33">
              <w:rPr>
                <w:color w:val="538135" w:themeColor="accent6" w:themeShade="BF"/>
                <w:lang w:val="nb-NO"/>
              </w:rPr>
              <w:t>f.eks</w:t>
            </w:r>
            <w:r w:rsidRPr="004C06C3">
              <w:rPr>
                <w:color w:val="538135" w:themeColor="accent6" w:themeShade="BF"/>
                <w:lang w:val="nb-NO"/>
              </w:rPr>
              <w:t>. røntgenundersøkelser)</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524B0C5F" w14:textId="77777777" w:rsidR="002D4371" w:rsidRPr="004C06C3" w:rsidRDefault="002D4371" w:rsidP="00D40C9A">
            <w:pPr>
              <w:rPr>
                <w:lang w:val="nb-NO"/>
              </w:rPr>
            </w:pPr>
          </w:p>
        </w:tc>
      </w:tr>
      <w:tr w:rsidR="002D4371" w:rsidRPr="00DC1235" w14:paraId="4B46C884"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2FAACFC" w14:textId="77777777" w:rsidR="002D4371" w:rsidRPr="004C06C3" w:rsidRDefault="002D4371" w:rsidP="00D40C9A">
            <w:pPr>
              <w:rPr>
                <w:lang w:val="nb-NO"/>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15CB2DEB" w14:textId="77777777" w:rsidR="002D4371" w:rsidRPr="004C06C3" w:rsidRDefault="002D4371" w:rsidP="00D40C9A">
            <w:pPr>
              <w:rPr>
                <w:lang w:val="nb-NO"/>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2EAD5947" w14:textId="77777777" w:rsidR="002D4371" w:rsidRPr="004C06C3" w:rsidRDefault="002D4371" w:rsidP="00D40C9A">
            <w:pPr>
              <w:rPr>
                <w:lang w:val="nb-NO"/>
              </w:rPr>
            </w:pPr>
          </w:p>
        </w:tc>
      </w:tr>
      <w:tr w:rsidR="002D4371" w:rsidRPr="00DC1235" w14:paraId="6A599FE1"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58753FB" w14:textId="77777777" w:rsidR="002D4371" w:rsidRPr="004C06C3" w:rsidRDefault="002D4371" w:rsidP="00D40C9A">
            <w:pPr>
              <w:rPr>
                <w:lang w:val="nb-NO"/>
              </w:rPr>
            </w:pP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63ADB0D4" w14:textId="77777777" w:rsidR="002D4371" w:rsidRPr="004C06C3" w:rsidRDefault="002D4371" w:rsidP="00D40C9A">
            <w:pPr>
              <w:rPr>
                <w:lang w:val="nb-NO"/>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19659D8B" w14:textId="77777777" w:rsidR="002D4371" w:rsidRPr="004C06C3" w:rsidRDefault="002D4371" w:rsidP="00D40C9A">
            <w:pPr>
              <w:rPr>
                <w:lang w:val="nb-NO"/>
              </w:rPr>
            </w:pPr>
          </w:p>
        </w:tc>
      </w:tr>
      <w:tr w:rsidR="002D4371" w:rsidRPr="00DC1235" w14:paraId="176F436A"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0B577866" w14:textId="77777777" w:rsidR="002D4371" w:rsidRPr="004C06C3" w:rsidRDefault="002D4371" w:rsidP="00D40C9A">
            <w:pPr>
              <w:rPr>
                <w:lang w:val="nb-NO"/>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35B2859F" w14:textId="77777777" w:rsidR="002D4371" w:rsidRPr="004C06C3" w:rsidRDefault="002D4371" w:rsidP="00D40C9A">
            <w:pPr>
              <w:rPr>
                <w:lang w:val="nb-NO"/>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1CBCF0D1" w14:textId="77777777" w:rsidR="002D4371" w:rsidRPr="004C06C3" w:rsidRDefault="002D4371" w:rsidP="00D40C9A">
            <w:pPr>
              <w:rPr>
                <w:lang w:val="nb-NO"/>
              </w:rPr>
            </w:pPr>
          </w:p>
        </w:tc>
      </w:tr>
      <w:tr w:rsidR="002D4371" w:rsidRPr="00DC1235" w14:paraId="6078AACA" w14:textId="77777777" w:rsidTr="00EC1280">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227A09E8" w14:textId="060B3613" w:rsidR="002D4371" w:rsidRPr="00B630B5" w:rsidRDefault="002D4371" w:rsidP="00D40C9A">
            <w:pPr>
              <w:rPr>
                <w:lang w:val="nb-NO"/>
              </w:rPr>
            </w:pP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3EDADF4D" w14:textId="09336BD8" w:rsidR="00EF4DB6" w:rsidRPr="00B630B5" w:rsidRDefault="00EF4DB6" w:rsidP="00D40C9A">
            <w:pPr>
              <w:rPr>
                <w:lang w:val="nb-NO"/>
              </w:rPr>
            </w:pPr>
          </w:p>
        </w:tc>
        <w:tc>
          <w:tcPr>
            <w:tcW w:w="2127" w:type="dxa"/>
            <w:vMerge/>
            <w:tcBorders>
              <w:top w:val="single" w:sz="24" w:space="0" w:color="FFFFFF"/>
              <w:left w:val="single" w:sz="8" w:space="0" w:color="FFFFFF"/>
              <w:bottom w:val="single" w:sz="8" w:space="0" w:color="FFFFFF"/>
              <w:right w:val="single" w:sz="8" w:space="0" w:color="FFFFFF"/>
            </w:tcBorders>
            <w:vAlign w:val="center"/>
          </w:tcPr>
          <w:p w14:paraId="6DB55487" w14:textId="77777777" w:rsidR="002D4371" w:rsidRPr="00B630B5" w:rsidRDefault="002D4371" w:rsidP="00D40C9A">
            <w:pPr>
              <w:rPr>
                <w:lang w:val="nb-NO"/>
              </w:rPr>
            </w:pPr>
          </w:p>
        </w:tc>
      </w:tr>
      <w:tr w:rsidR="002D4371" w:rsidRPr="00DC1235" w14:paraId="5C4DBECD" w14:textId="77777777" w:rsidTr="00D40C9A">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03CE905" w14:textId="77777777" w:rsidR="002D4371" w:rsidRPr="00AD64AA" w:rsidRDefault="002D4371" w:rsidP="00D40C9A">
            <w:pPr>
              <w:rPr>
                <w:lang w:val="en-US"/>
              </w:rPr>
            </w:pPr>
            <w:r w:rsidRPr="00AD64AA">
              <w:rPr>
                <w:b/>
                <w:bCs/>
                <w:lang w:val="en-US"/>
              </w:rPr>
              <w:t>RP12a</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B3AF868" w14:textId="77777777" w:rsidR="002D4371" w:rsidRDefault="002D4371" w:rsidP="00D40C9A">
            <w:pPr>
              <w:rPr>
                <w:lang w:val="en-US"/>
              </w:rPr>
            </w:pPr>
            <w:r w:rsidRPr="00AD64AA">
              <w:rPr>
                <w:lang w:val="en-US"/>
              </w:rPr>
              <w:t>SPLIT BALLOT: Indoor air pollution due to radon</w:t>
            </w:r>
          </w:p>
          <w:p w14:paraId="0BC40BEF" w14:textId="12884721" w:rsidR="004C06C3" w:rsidRPr="005D4FC1" w:rsidRDefault="005D4FC1" w:rsidP="00D40C9A">
            <w:pPr>
              <w:rPr>
                <w:lang w:val="nb-NO"/>
              </w:rPr>
            </w:pPr>
            <w:r w:rsidRPr="00351496">
              <w:rPr>
                <w:color w:val="538135" w:themeColor="accent6" w:themeShade="BF"/>
                <w:lang w:val="nb-NO"/>
              </w:rPr>
              <w:t>DELT STEMMESEDDEL: Innendørs luftforurensning på grunn av radon</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7B0A7C41" w14:textId="77777777" w:rsidR="002D4371" w:rsidRPr="005D4FC1" w:rsidRDefault="002D4371" w:rsidP="00D40C9A">
            <w:pPr>
              <w:rPr>
                <w:lang w:val="nb-NO"/>
              </w:rPr>
            </w:pPr>
          </w:p>
        </w:tc>
      </w:tr>
      <w:tr w:rsidR="002D4371" w:rsidRPr="00DC1235" w14:paraId="344D7E16" w14:textId="77777777" w:rsidTr="00D40C9A">
        <w:trPr>
          <w:trHeight w:val="815"/>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D9D9B9C" w14:textId="77777777" w:rsidR="002D4371" w:rsidRPr="00AD64AA" w:rsidRDefault="002D4371" w:rsidP="00D40C9A">
            <w:pPr>
              <w:rPr>
                <w:lang w:val="en-US"/>
              </w:rPr>
            </w:pPr>
            <w:r w:rsidRPr="00AD64AA">
              <w:rPr>
                <w:b/>
                <w:bCs/>
                <w:lang w:val="en-US"/>
              </w:rPr>
              <w:t>RP12b</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A605658" w14:textId="77777777" w:rsidR="002D4371" w:rsidRDefault="002D4371" w:rsidP="00D40C9A">
            <w:pPr>
              <w:rPr>
                <w:lang w:val="en-US"/>
              </w:rPr>
            </w:pPr>
            <w:r w:rsidRPr="00AD64AA">
              <w:rPr>
                <w:lang w:val="en-US"/>
              </w:rPr>
              <w:t>SPLIT BALLOT: The presence of the naturally radioactive gas radon indoors</w:t>
            </w:r>
          </w:p>
          <w:p w14:paraId="1267810C" w14:textId="456DFA4A" w:rsidR="005D4FC1" w:rsidRPr="005D4FC1" w:rsidRDefault="005D4FC1" w:rsidP="00D40C9A">
            <w:pPr>
              <w:rPr>
                <w:lang w:val="nb-NO"/>
              </w:rPr>
            </w:pPr>
            <w:r w:rsidRPr="0002346C">
              <w:rPr>
                <w:color w:val="538135" w:themeColor="accent6" w:themeShade="BF"/>
                <w:lang w:val="nb-NO"/>
              </w:rPr>
              <w:t>DELT</w:t>
            </w:r>
            <w:r w:rsidRPr="00351496">
              <w:rPr>
                <w:color w:val="538135" w:themeColor="accent6" w:themeShade="BF"/>
                <w:lang w:val="nb-NO"/>
              </w:rPr>
              <w:t xml:space="preserve"> STEMMESEDDEL: </w:t>
            </w:r>
            <w:r w:rsidR="000D4295">
              <w:rPr>
                <w:color w:val="538135" w:themeColor="accent6" w:themeShade="BF"/>
                <w:lang w:val="nb-NO"/>
              </w:rPr>
              <w:t xml:space="preserve">Forekomst </w:t>
            </w:r>
            <w:r w:rsidR="005B7ACE">
              <w:rPr>
                <w:color w:val="538135" w:themeColor="accent6" w:themeShade="BF"/>
                <w:lang w:val="nb-NO"/>
              </w:rPr>
              <w:t>av</w:t>
            </w:r>
            <w:r w:rsidRPr="00351496">
              <w:rPr>
                <w:color w:val="538135" w:themeColor="accent6" w:themeShade="BF"/>
                <w:lang w:val="nb-NO"/>
              </w:rPr>
              <w:t xml:space="preserve"> den naturlig radioaktive gassen radon innendørs</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27CE66E1" w14:textId="77777777" w:rsidR="002D4371" w:rsidRPr="005D4FC1" w:rsidRDefault="002D4371" w:rsidP="00D40C9A">
            <w:pPr>
              <w:rPr>
                <w:lang w:val="nb-NO"/>
              </w:rPr>
            </w:pPr>
          </w:p>
        </w:tc>
      </w:tr>
    </w:tbl>
    <w:p w14:paraId="6A728DD7" w14:textId="77777777" w:rsidR="002D4371" w:rsidRPr="00351496" w:rsidRDefault="002D4371" w:rsidP="002D4371">
      <w:pPr>
        <w:rPr>
          <w:lang w:val="nb-NO"/>
        </w:rPr>
      </w:pPr>
    </w:p>
    <w:p w14:paraId="47B858A8" w14:textId="0978D769" w:rsidR="002D4371" w:rsidRDefault="002D4371" w:rsidP="002D4371">
      <w:pPr>
        <w:rPr>
          <w:b/>
          <w:bCs/>
          <w:i/>
          <w:iCs/>
          <w:lang w:val="en-US"/>
        </w:rPr>
      </w:pPr>
      <w:r w:rsidRPr="002D4371">
        <w:rPr>
          <w:b/>
          <w:bCs/>
          <w:i/>
          <w:iCs/>
          <w:lang w:val="en-US"/>
        </w:rPr>
        <w:t xml:space="preserve">INTRO: How much confidence do you have in the authorities for the actions they undertake to protect the population against risks from each of the following sources? </w:t>
      </w:r>
    </w:p>
    <w:p w14:paraId="7BEC84D9" w14:textId="0F9267A1" w:rsidR="00351496" w:rsidRPr="00351496" w:rsidRDefault="00351496" w:rsidP="002D4371">
      <w:pPr>
        <w:rPr>
          <w:lang w:val="nb-NO"/>
        </w:rPr>
      </w:pPr>
      <w:r w:rsidRPr="00351496">
        <w:rPr>
          <w:lang w:val="nb-NO"/>
        </w:rPr>
        <w:t xml:space="preserve">INTRO: Hvor stor tillit har du til </w:t>
      </w:r>
      <w:r w:rsidR="00EA0F33">
        <w:rPr>
          <w:lang w:val="nb-NO"/>
        </w:rPr>
        <w:t xml:space="preserve">tiltakene </w:t>
      </w:r>
      <w:r w:rsidRPr="00351496">
        <w:rPr>
          <w:lang w:val="nb-NO"/>
        </w:rPr>
        <w:t xml:space="preserve">myndighetene </w:t>
      </w:r>
      <w:r w:rsidR="00EA0F33">
        <w:rPr>
          <w:lang w:val="nb-NO"/>
        </w:rPr>
        <w:t>gjør</w:t>
      </w:r>
      <w:r w:rsidRPr="00351496">
        <w:rPr>
          <w:lang w:val="nb-NO"/>
        </w:rPr>
        <w:t xml:space="preserve"> for å beskytte befolkningen mot risiko fra hver av følgende kilder?</w:t>
      </w:r>
    </w:p>
    <w:tbl>
      <w:tblPr>
        <w:tblW w:w="8354" w:type="dxa"/>
        <w:tblCellMar>
          <w:left w:w="0" w:type="dxa"/>
          <w:right w:w="0" w:type="dxa"/>
        </w:tblCellMar>
        <w:tblLook w:val="04A0" w:firstRow="1" w:lastRow="0" w:firstColumn="1" w:lastColumn="0" w:noHBand="0" w:noVBand="1"/>
      </w:tblPr>
      <w:tblGrid>
        <w:gridCol w:w="1140"/>
        <w:gridCol w:w="4662"/>
        <w:gridCol w:w="2552"/>
      </w:tblGrid>
      <w:tr w:rsidR="002D4371" w:rsidRPr="002D4371" w14:paraId="2DBFC0E0" w14:textId="77777777" w:rsidTr="002D4371">
        <w:trPr>
          <w:trHeight w:val="436"/>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062DFFEC" w14:textId="77777777" w:rsidR="002D4371" w:rsidRPr="002D4371" w:rsidRDefault="002D4371" w:rsidP="002D4371">
            <w:pPr>
              <w:rPr>
                <w:lang w:val="en-US"/>
              </w:rPr>
            </w:pPr>
            <w:r w:rsidRPr="002D4371">
              <w:rPr>
                <w:b/>
                <w:bCs/>
                <w:lang w:val="en-US"/>
              </w:rPr>
              <w:t xml:space="preserve">Confidence in Authorities </w:t>
            </w:r>
            <w:r w:rsidRPr="002D4371">
              <w:rPr>
                <w:b/>
                <w:bCs/>
                <w:color w:val="FF0000"/>
                <w:lang w:val="en-US"/>
              </w:rPr>
              <w:t>RANDOMISE</w:t>
            </w:r>
            <w:r w:rsidR="00E100B2">
              <w:rPr>
                <w:b/>
                <w:bCs/>
                <w:color w:val="FF0000"/>
                <w:lang w:val="en-US"/>
              </w:rPr>
              <w:t xml:space="preserve"> </w:t>
            </w:r>
            <w:r w:rsidR="00E100B2" w:rsidRPr="00E100B2">
              <w:rPr>
                <w:bCs/>
                <w:i/>
              </w:rPr>
              <w:t>(don’t show this title to respondents)</w:t>
            </w:r>
          </w:p>
        </w:tc>
      </w:tr>
      <w:tr w:rsidR="002D4371" w:rsidRPr="00662BEB" w14:paraId="19E1D96E" w14:textId="77777777" w:rsidTr="002D4371">
        <w:trPr>
          <w:trHeight w:val="436"/>
        </w:trPr>
        <w:tc>
          <w:tcPr>
            <w:tcW w:w="114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057176F" w14:textId="77777777" w:rsidR="002D4371" w:rsidRPr="002D4371" w:rsidRDefault="002D4371" w:rsidP="002D4371">
            <w:pPr>
              <w:rPr>
                <w:lang w:val="en-US"/>
              </w:rPr>
            </w:pPr>
            <w:r w:rsidRPr="002D4371">
              <w:rPr>
                <w:b/>
                <w:bCs/>
                <w:lang w:val="en-US"/>
              </w:rPr>
              <w:t>RC1</w:t>
            </w:r>
          </w:p>
        </w:tc>
        <w:tc>
          <w:tcPr>
            <w:tcW w:w="466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37D15FB" w14:textId="77777777" w:rsidR="002D4371" w:rsidRDefault="002D4371" w:rsidP="002D4371">
            <w:pPr>
              <w:rPr>
                <w:lang w:val="en-US"/>
              </w:rPr>
            </w:pPr>
            <w:r w:rsidRPr="002D4371">
              <w:rPr>
                <w:lang w:val="en-US"/>
              </w:rPr>
              <w:t>Environmental pollution</w:t>
            </w:r>
          </w:p>
          <w:p w14:paraId="182AD0CC" w14:textId="6A4ADF15" w:rsidR="00351496" w:rsidRPr="002D4371" w:rsidRDefault="00351496" w:rsidP="002D4371">
            <w:pPr>
              <w:rPr>
                <w:lang w:val="en-US"/>
              </w:rPr>
            </w:pPr>
            <w:proofErr w:type="spellStart"/>
            <w:r w:rsidRPr="00351496">
              <w:rPr>
                <w:color w:val="538135" w:themeColor="accent6" w:themeShade="BF"/>
                <w:lang w:val="en-US"/>
              </w:rPr>
              <w:t>Miljøforurensning</w:t>
            </w:r>
            <w:proofErr w:type="spellEnd"/>
          </w:p>
        </w:tc>
        <w:tc>
          <w:tcPr>
            <w:tcW w:w="2552"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D98E2EC" w14:textId="77777777" w:rsidR="002D4371" w:rsidRPr="002D4371" w:rsidRDefault="002D4371" w:rsidP="002D4371">
            <w:pPr>
              <w:rPr>
                <w:lang w:val="en-US"/>
              </w:rPr>
            </w:pPr>
            <w:r w:rsidRPr="002D4371">
              <w:rPr>
                <w:lang w:val="en-US"/>
              </w:rPr>
              <w:t xml:space="preserve">1. None </w:t>
            </w:r>
          </w:p>
          <w:p w14:paraId="2D465625" w14:textId="77777777" w:rsidR="002D4371" w:rsidRPr="002D4371" w:rsidRDefault="002D4371" w:rsidP="002D4371">
            <w:pPr>
              <w:rPr>
                <w:lang w:val="en-US"/>
              </w:rPr>
            </w:pPr>
            <w:r w:rsidRPr="002D4371">
              <w:rPr>
                <w:lang w:val="en-US"/>
              </w:rPr>
              <w:t>2. Very little</w:t>
            </w:r>
          </w:p>
          <w:p w14:paraId="7E639E2F" w14:textId="77777777" w:rsidR="002D4371" w:rsidRPr="002D4371" w:rsidRDefault="002D4371" w:rsidP="002D4371">
            <w:pPr>
              <w:rPr>
                <w:lang w:val="en-US"/>
              </w:rPr>
            </w:pPr>
            <w:r w:rsidRPr="002D4371">
              <w:rPr>
                <w:lang w:val="en-US"/>
              </w:rPr>
              <w:t>3. Little</w:t>
            </w:r>
          </w:p>
          <w:p w14:paraId="4EB85B9F" w14:textId="77777777" w:rsidR="002D4371" w:rsidRPr="002D4371" w:rsidRDefault="002D4371" w:rsidP="002D4371">
            <w:pPr>
              <w:rPr>
                <w:lang w:val="en-US"/>
              </w:rPr>
            </w:pPr>
            <w:r w:rsidRPr="002D4371">
              <w:rPr>
                <w:lang w:val="en-US"/>
              </w:rPr>
              <w:t>4. Moderate</w:t>
            </w:r>
          </w:p>
          <w:p w14:paraId="119FC7FE" w14:textId="77777777" w:rsidR="002D4371" w:rsidRPr="002D4371" w:rsidRDefault="002D4371" w:rsidP="002D4371">
            <w:pPr>
              <w:rPr>
                <w:lang w:val="en-US"/>
              </w:rPr>
            </w:pPr>
            <w:r w:rsidRPr="002D4371">
              <w:rPr>
                <w:lang w:val="en-US"/>
              </w:rPr>
              <w:t>5. Quite a lot</w:t>
            </w:r>
          </w:p>
          <w:p w14:paraId="39C81DF6" w14:textId="77777777" w:rsidR="002D4371" w:rsidRPr="002D4371" w:rsidRDefault="002D4371" w:rsidP="002D4371">
            <w:pPr>
              <w:rPr>
                <w:lang w:val="en-US"/>
              </w:rPr>
            </w:pPr>
            <w:r w:rsidRPr="002D4371">
              <w:rPr>
                <w:lang w:val="en-US"/>
              </w:rPr>
              <w:t>6. Very much</w:t>
            </w:r>
          </w:p>
          <w:p w14:paraId="5F54FEA2" w14:textId="77777777" w:rsidR="002D4371" w:rsidRDefault="002D4371" w:rsidP="002D4371">
            <w:pPr>
              <w:rPr>
                <w:lang w:val="en-US"/>
              </w:rPr>
            </w:pPr>
            <w:r w:rsidRPr="002D4371">
              <w:rPr>
                <w:lang w:val="en-US"/>
              </w:rPr>
              <w:t>9. I don't know/NA</w:t>
            </w:r>
          </w:p>
          <w:p w14:paraId="16745CAA" w14:textId="77777777" w:rsidR="008D4508" w:rsidRDefault="008D4508" w:rsidP="002D4371">
            <w:pPr>
              <w:rPr>
                <w:lang w:val="en-US"/>
              </w:rPr>
            </w:pPr>
          </w:p>
          <w:p w14:paraId="0913A2FA" w14:textId="77777777" w:rsidR="008D4508" w:rsidRPr="00EF4DB6" w:rsidRDefault="008D4508" w:rsidP="008D4508">
            <w:pPr>
              <w:rPr>
                <w:color w:val="538135" w:themeColor="accent6" w:themeShade="BF"/>
                <w:lang w:val="nb-NO"/>
              </w:rPr>
            </w:pPr>
            <w:r w:rsidRPr="00EF4DB6">
              <w:rPr>
                <w:color w:val="538135" w:themeColor="accent6" w:themeShade="BF"/>
                <w:lang w:val="nb-NO"/>
              </w:rPr>
              <w:t>1. Ingen risiko i det hele tatt</w:t>
            </w:r>
          </w:p>
          <w:p w14:paraId="516013A8" w14:textId="77777777" w:rsidR="008D4508" w:rsidRPr="00EF4DB6" w:rsidRDefault="008D4508" w:rsidP="008D4508">
            <w:pPr>
              <w:rPr>
                <w:color w:val="538135" w:themeColor="accent6" w:themeShade="BF"/>
                <w:lang w:val="nb-NO"/>
              </w:rPr>
            </w:pPr>
            <w:r w:rsidRPr="00EF4DB6">
              <w:rPr>
                <w:color w:val="538135" w:themeColor="accent6" w:themeShade="BF"/>
                <w:lang w:val="nb-NO"/>
              </w:rPr>
              <w:t>2. Veldig lav</w:t>
            </w:r>
          </w:p>
          <w:p w14:paraId="6DDEEEC4" w14:textId="7C95B84B" w:rsidR="008D4508" w:rsidRPr="00EF4DB6" w:rsidRDefault="008D4508" w:rsidP="008D4508">
            <w:pPr>
              <w:rPr>
                <w:color w:val="538135" w:themeColor="accent6" w:themeShade="BF"/>
                <w:lang w:val="nb-NO"/>
              </w:rPr>
            </w:pPr>
            <w:r w:rsidRPr="00EF4DB6">
              <w:rPr>
                <w:color w:val="538135" w:themeColor="accent6" w:themeShade="BF"/>
                <w:lang w:val="nb-NO"/>
              </w:rPr>
              <w:t>3. Lav</w:t>
            </w:r>
          </w:p>
          <w:p w14:paraId="1C7AD422" w14:textId="77777777" w:rsidR="008D4508" w:rsidRPr="00EF4DB6" w:rsidRDefault="008D4508" w:rsidP="008D4508">
            <w:pPr>
              <w:rPr>
                <w:color w:val="538135" w:themeColor="accent6" w:themeShade="BF"/>
                <w:lang w:val="nb-NO"/>
              </w:rPr>
            </w:pPr>
            <w:r w:rsidRPr="00EF4DB6">
              <w:rPr>
                <w:color w:val="538135" w:themeColor="accent6" w:themeShade="BF"/>
                <w:lang w:val="nb-NO"/>
              </w:rPr>
              <w:t>4. Moderat</w:t>
            </w:r>
          </w:p>
          <w:p w14:paraId="2F28EACE" w14:textId="77777777" w:rsidR="008D4508" w:rsidRPr="00EF4DB6" w:rsidRDefault="008D4508" w:rsidP="008D4508">
            <w:pPr>
              <w:rPr>
                <w:color w:val="538135" w:themeColor="accent6" w:themeShade="BF"/>
                <w:lang w:val="nb-NO"/>
              </w:rPr>
            </w:pPr>
            <w:r w:rsidRPr="00EF4DB6">
              <w:rPr>
                <w:color w:val="538135" w:themeColor="accent6" w:themeShade="BF"/>
                <w:lang w:val="nb-NO"/>
              </w:rPr>
              <w:t>5. Høy</w:t>
            </w:r>
          </w:p>
          <w:p w14:paraId="4FC49B21" w14:textId="77777777" w:rsidR="008D4508" w:rsidRPr="00EF4DB6" w:rsidRDefault="008D4508" w:rsidP="008D4508">
            <w:pPr>
              <w:rPr>
                <w:color w:val="538135" w:themeColor="accent6" w:themeShade="BF"/>
                <w:lang w:val="nb-NO"/>
              </w:rPr>
            </w:pPr>
            <w:r w:rsidRPr="00EF4DB6">
              <w:rPr>
                <w:color w:val="538135" w:themeColor="accent6" w:themeShade="BF"/>
                <w:lang w:val="nb-NO"/>
              </w:rPr>
              <w:t>6. Veldig høy</w:t>
            </w:r>
          </w:p>
          <w:p w14:paraId="4D32332B" w14:textId="79AB2AE9" w:rsidR="008D4508" w:rsidRPr="00662BEB" w:rsidRDefault="008D4508" w:rsidP="008D4508">
            <w:pPr>
              <w:rPr>
                <w:lang w:val="nb-NO"/>
              </w:rPr>
            </w:pPr>
            <w:r w:rsidRPr="00662BEB">
              <w:rPr>
                <w:color w:val="538135" w:themeColor="accent6" w:themeShade="BF"/>
                <w:lang w:val="nb-NO"/>
              </w:rPr>
              <w:t xml:space="preserve">9. </w:t>
            </w:r>
            <w:r w:rsidR="00EA0F33" w:rsidRPr="00662BEB">
              <w:rPr>
                <w:color w:val="538135" w:themeColor="accent6" w:themeShade="BF"/>
                <w:lang w:val="nb-NO"/>
              </w:rPr>
              <w:t>V</w:t>
            </w:r>
            <w:r w:rsidRPr="00662BEB">
              <w:rPr>
                <w:color w:val="538135" w:themeColor="accent6" w:themeShade="BF"/>
                <w:lang w:val="nb-NO"/>
              </w:rPr>
              <w:t>et ikke/</w:t>
            </w:r>
            <w:r w:rsidR="00EA0F33" w:rsidRPr="00662BEB">
              <w:rPr>
                <w:color w:val="538135" w:themeColor="accent6" w:themeShade="BF"/>
                <w:lang w:val="nb-NO"/>
              </w:rPr>
              <w:t>ikke aktuelt</w:t>
            </w:r>
          </w:p>
        </w:tc>
      </w:tr>
      <w:tr w:rsidR="002D4371" w:rsidRPr="00576782" w14:paraId="1F8CD85A"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85F1E84" w14:textId="77777777" w:rsidR="002D4371" w:rsidRPr="002D4371" w:rsidRDefault="002D4371" w:rsidP="002D4371">
            <w:pPr>
              <w:rPr>
                <w:lang w:val="en-US"/>
              </w:rPr>
            </w:pPr>
            <w:r w:rsidRPr="002D4371">
              <w:rPr>
                <w:b/>
                <w:bCs/>
                <w:lang w:val="en-US"/>
              </w:rPr>
              <w:t>RC2</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6EA73689" w14:textId="77777777" w:rsidR="002D4371" w:rsidRPr="00725DA6" w:rsidRDefault="002D4371" w:rsidP="002D4371">
            <w:pPr>
              <w:rPr>
                <w:lang w:val="nb-NO"/>
              </w:rPr>
            </w:pPr>
            <w:proofErr w:type="spellStart"/>
            <w:r w:rsidRPr="00725DA6">
              <w:rPr>
                <w:lang w:val="nb-NO"/>
              </w:rPr>
              <w:t>Radioactive</w:t>
            </w:r>
            <w:proofErr w:type="spellEnd"/>
            <w:r w:rsidRPr="00725DA6">
              <w:rPr>
                <w:lang w:val="nb-NO"/>
              </w:rPr>
              <w:t xml:space="preserve"> </w:t>
            </w:r>
            <w:proofErr w:type="spellStart"/>
            <w:r w:rsidRPr="00725DA6">
              <w:rPr>
                <w:lang w:val="nb-NO"/>
              </w:rPr>
              <w:t>waste</w:t>
            </w:r>
            <w:proofErr w:type="spellEnd"/>
          </w:p>
          <w:p w14:paraId="4422615B" w14:textId="023AF9C1" w:rsidR="00D41C90" w:rsidRPr="00D41C90" w:rsidRDefault="00662BEB" w:rsidP="002D4371">
            <w:pPr>
              <w:rPr>
                <w:lang w:val="nb-NO"/>
              </w:rPr>
            </w:pPr>
            <w:r>
              <w:rPr>
                <w:color w:val="538135" w:themeColor="accent6" w:themeShade="BF"/>
                <w:lang w:val="nb-NO"/>
              </w:rPr>
              <w:t>Radioaktivt avfall</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75FDAAC2" w14:textId="77777777" w:rsidR="002D4371" w:rsidRPr="00D41C90" w:rsidRDefault="002D4371" w:rsidP="002D4371">
            <w:pPr>
              <w:rPr>
                <w:lang w:val="nb-NO"/>
              </w:rPr>
            </w:pPr>
          </w:p>
        </w:tc>
      </w:tr>
      <w:tr w:rsidR="002D4371" w:rsidRPr="00576782" w14:paraId="0D6EEB94"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954C28B" w14:textId="77777777" w:rsidR="002D4371" w:rsidRPr="00D41C90" w:rsidRDefault="002D4371" w:rsidP="002D4371">
            <w:pPr>
              <w:rPr>
                <w:lang w:val="nb-NO"/>
              </w:rPr>
            </w:pP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43B84422" w14:textId="77777777" w:rsidR="002D4371" w:rsidRPr="00D41C90" w:rsidRDefault="002D4371" w:rsidP="002D4371">
            <w:pPr>
              <w:rPr>
                <w:lang w:val="nb-NO"/>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0F1AAD16" w14:textId="77777777" w:rsidR="002D4371" w:rsidRPr="00D41C90" w:rsidRDefault="002D4371" w:rsidP="002D4371">
            <w:pPr>
              <w:rPr>
                <w:lang w:val="nb-NO"/>
              </w:rPr>
            </w:pPr>
          </w:p>
        </w:tc>
      </w:tr>
      <w:tr w:rsidR="002D4371" w:rsidRPr="00576782" w14:paraId="5621D7C2"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73504449" w14:textId="77777777" w:rsidR="002D4371" w:rsidRPr="00D41C90" w:rsidRDefault="002D4371" w:rsidP="002D4371">
            <w:pPr>
              <w:rPr>
                <w:lang w:val="nb-NO"/>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69589536" w14:textId="77777777" w:rsidR="002D4371" w:rsidRPr="00D41C90" w:rsidRDefault="002D4371" w:rsidP="002D4371">
            <w:pPr>
              <w:rPr>
                <w:lang w:val="nb-NO"/>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066119A7" w14:textId="77777777" w:rsidR="002D4371" w:rsidRPr="00D41C90" w:rsidRDefault="002D4371" w:rsidP="002D4371">
            <w:pPr>
              <w:rPr>
                <w:lang w:val="nb-NO"/>
              </w:rPr>
            </w:pPr>
          </w:p>
        </w:tc>
      </w:tr>
      <w:tr w:rsidR="002D4371" w:rsidRPr="002D4371" w14:paraId="75A70E56"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B5F213D" w14:textId="77777777" w:rsidR="002D4371" w:rsidRPr="002D4371" w:rsidRDefault="002D4371" w:rsidP="002D4371">
            <w:pPr>
              <w:rPr>
                <w:lang w:val="en-US"/>
              </w:rPr>
            </w:pPr>
            <w:r w:rsidRPr="002D4371">
              <w:rPr>
                <w:b/>
                <w:bCs/>
                <w:lang w:val="en-US"/>
              </w:rPr>
              <w:t>RC5</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3454B54" w14:textId="77777777" w:rsidR="002D4371" w:rsidRDefault="002D4371" w:rsidP="002D4371">
            <w:pPr>
              <w:rPr>
                <w:lang w:val="en-US"/>
              </w:rPr>
            </w:pPr>
            <w:r w:rsidRPr="002D4371">
              <w:rPr>
                <w:lang w:val="en-US"/>
              </w:rPr>
              <w:t>An accident in a nuclear installation</w:t>
            </w:r>
          </w:p>
          <w:p w14:paraId="3B8B135A" w14:textId="4F1C6843" w:rsidR="00351496" w:rsidRPr="002D4371" w:rsidRDefault="00351496" w:rsidP="002D4371">
            <w:pPr>
              <w:rPr>
                <w:lang w:val="en-US"/>
              </w:rPr>
            </w:pPr>
            <w:r w:rsidRPr="00F816A4">
              <w:rPr>
                <w:color w:val="538135" w:themeColor="accent6" w:themeShade="BF"/>
                <w:lang w:val="en-US"/>
              </w:rPr>
              <w:t xml:space="preserve">En </w:t>
            </w:r>
            <w:proofErr w:type="spellStart"/>
            <w:r w:rsidRPr="00F816A4">
              <w:rPr>
                <w:color w:val="538135" w:themeColor="accent6" w:themeShade="BF"/>
                <w:lang w:val="en-US"/>
              </w:rPr>
              <w:t>atomulykke</w:t>
            </w:r>
            <w:proofErr w:type="spellEnd"/>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617236A4" w14:textId="77777777" w:rsidR="002D4371" w:rsidRPr="002D4371" w:rsidRDefault="002D4371" w:rsidP="002D4371">
            <w:pPr>
              <w:rPr>
                <w:lang w:val="en-US"/>
              </w:rPr>
            </w:pPr>
          </w:p>
        </w:tc>
      </w:tr>
      <w:tr w:rsidR="002D4371" w:rsidRPr="00DC1235" w14:paraId="7EF3E755"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4DDF480" w14:textId="77777777" w:rsidR="002D4371" w:rsidRPr="002D4371" w:rsidRDefault="002D4371" w:rsidP="002D4371">
            <w:pPr>
              <w:rPr>
                <w:lang w:val="en-US"/>
              </w:rPr>
            </w:pPr>
            <w:r w:rsidRPr="002D4371">
              <w:rPr>
                <w:b/>
                <w:bCs/>
                <w:lang w:val="en-US"/>
              </w:rPr>
              <w:t>RC6</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4BCE49F" w14:textId="77777777" w:rsidR="002D4371" w:rsidRDefault="002D4371" w:rsidP="002D4371">
            <w:pPr>
              <w:rPr>
                <w:lang w:val="en-US"/>
              </w:rPr>
            </w:pPr>
            <w:r w:rsidRPr="002D4371">
              <w:rPr>
                <w:lang w:val="en-US"/>
              </w:rPr>
              <w:t>Natural radiation (from the soil or from space)</w:t>
            </w:r>
          </w:p>
          <w:p w14:paraId="71F9A4B2" w14:textId="715D41E3" w:rsidR="00351496" w:rsidRPr="00351496" w:rsidRDefault="00351496" w:rsidP="002D4371">
            <w:pPr>
              <w:rPr>
                <w:lang w:val="nb-NO"/>
              </w:rPr>
            </w:pPr>
            <w:r w:rsidRPr="00F816A4">
              <w:rPr>
                <w:color w:val="538135" w:themeColor="accent6" w:themeShade="BF"/>
                <w:lang w:val="nb-NO"/>
              </w:rPr>
              <w:t xml:space="preserve">Naturlig radioaktivitet (fra </w:t>
            </w:r>
            <w:r w:rsidR="00F816A4" w:rsidRPr="00F816A4">
              <w:rPr>
                <w:color w:val="538135" w:themeColor="accent6" w:themeShade="BF"/>
                <w:lang w:val="nb-NO"/>
              </w:rPr>
              <w:t>bakken eller fra verdensrom</w:t>
            </w:r>
            <w:r w:rsidR="00F816A4">
              <w:rPr>
                <w:color w:val="538135" w:themeColor="accent6" w:themeShade="BF"/>
                <w:lang w:val="nb-NO"/>
              </w:rPr>
              <w:t>m</w:t>
            </w:r>
            <w:r w:rsidR="00F816A4" w:rsidRPr="00F816A4">
              <w:rPr>
                <w:color w:val="538135" w:themeColor="accent6" w:themeShade="BF"/>
                <w:lang w:val="nb-NO"/>
              </w:rPr>
              <w:t>et)</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11302479" w14:textId="77777777" w:rsidR="002D4371" w:rsidRPr="00351496" w:rsidRDefault="002D4371" w:rsidP="002D4371">
            <w:pPr>
              <w:rPr>
                <w:lang w:val="nb-NO"/>
              </w:rPr>
            </w:pPr>
          </w:p>
        </w:tc>
      </w:tr>
      <w:tr w:rsidR="002D4371" w:rsidRPr="00DC1235" w14:paraId="58B9B0A3" w14:textId="77777777" w:rsidTr="002D4371">
        <w:trPr>
          <w:trHeight w:val="81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DFE9C9D" w14:textId="77777777" w:rsidR="002D4371" w:rsidRPr="002D4371" w:rsidRDefault="002D4371" w:rsidP="002D4371">
            <w:pPr>
              <w:rPr>
                <w:lang w:val="en-US"/>
              </w:rPr>
            </w:pPr>
            <w:r w:rsidRPr="002D4371">
              <w:rPr>
                <w:b/>
                <w:bCs/>
                <w:lang w:val="en-US"/>
              </w:rPr>
              <w:t>RC7</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6889197" w14:textId="77777777" w:rsidR="002D4371" w:rsidRDefault="002D4371" w:rsidP="002D4371">
            <w:pPr>
              <w:rPr>
                <w:lang w:val="en-US"/>
              </w:rPr>
            </w:pPr>
            <w:r w:rsidRPr="002D4371">
              <w:rPr>
                <w:lang w:val="en-US"/>
              </w:rPr>
              <w:t>The use of ionizing radiation for medical tests or treatments</w:t>
            </w:r>
          </w:p>
          <w:p w14:paraId="5BCB333C" w14:textId="59EA39A4" w:rsidR="00F816A4" w:rsidRPr="00F816A4" w:rsidRDefault="00F816A4" w:rsidP="002D4371">
            <w:pPr>
              <w:rPr>
                <w:lang w:val="nb-NO"/>
              </w:rPr>
            </w:pPr>
            <w:r w:rsidRPr="004C06C3">
              <w:rPr>
                <w:color w:val="538135" w:themeColor="accent6" w:themeShade="BF"/>
                <w:lang w:val="nb-NO"/>
              </w:rPr>
              <w:t>Bruk av ioniserende stråling til medisinske tester eller behandlinger (</w:t>
            </w:r>
            <w:r w:rsidR="00EA0F33">
              <w:rPr>
                <w:color w:val="538135" w:themeColor="accent6" w:themeShade="BF"/>
                <w:lang w:val="nb-NO"/>
              </w:rPr>
              <w:t>f.eks</w:t>
            </w:r>
            <w:r w:rsidRPr="004C06C3">
              <w:rPr>
                <w:color w:val="538135" w:themeColor="accent6" w:themeShade="BF"/>
                <w:lang w:val="nb-NO"/>
              </w:rPr>
              <w:t>. røntgenundersøkelser)</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1D797CE9" w14:textId="77777777" w:rsidR="002D4371" w:rsidRPr="00F816A4" w:rsidRDefault="002D4371" w:rsidP="002D4371">
            <w:pPr>
              <w:rPr>
                <w:lang w:val="nb-NO"/>
              </w:rPr>
            </w:pPr>
          </w:p>
        </w:tc>
      </w:tr>
      <w:tr w:rsidR="002D4371" w:rsidRPr="00DC1235" w14:paraId="3F63DC1C"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66BA4DAE" w14:textId="77777777" w:rsidR="002D4371" w:rsidRPr="00F816A4" w:rsidRDefault="002D4371" w:rsidP="002D4371">
            <w:pPr>
              <w:rPr>
                <w:lang w:val="nb-NO"/>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1442FEB4" w14:textId="77777777" w:rsidR="002D4371" w:rsidRPr="00F816A4" w:rsidRDefault="002D4371" w:rsidP="002D4371">
            <w:pPr>
              <w:rPr>
                <w:lang w:val="nb-NO"/>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693207D8" w14:textId="77777777" w:rsidR="002D4371" w:rsidRPr="00F816A4" w:rsidRDefault="002D4371" w:rsidP="002D4371">
            <w:pPr>
              <w:rPr>
                <w:lang w:val="nb-NO"/>
              </w:rPr>
            </w:pPr>
          </w:p>
        </w:tc>
      </w:tr>
      <w:tr w:rsidR="002D4371" w:rsidRPr="00DC1235" w14:paraId="23C4ACE7" w14:textId="77777777" w:rsidTr="002D4371">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DA6699C" w14:textId="77777777" w:rsidR="002D4371" w:rsidRPr="002D4371" w:rsidRDefault="002D4371" w:rsidP="002D4371">
            <w:pPr>
              <w:rPr>
                <w:lang w:val="en-US"/>
              </w:rPr>
            </w:pPr>
            <w:r w:rsidRPr="002D4371">
              <w:rPr>
                <w:b/>
                <w:bCs/>
                <w:lang w:val="en-US"/>
              </w:rPr>
              <w:t>RC12a</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F40C945" w14:textId="77777777" w:rsidR="002D4371" w:rsidRDefault="002D4371" w:rsidP="002D4371">
            <w:pPr>
              <w:rPr>
                <w:lang w:val="en-US"/>
              </w:rPr>
            </w:pPr>
            <w:r w:rsidRPr="002D4371">
              <w:rPr>
                <w:lang w:val="en-US"/>
              </w:rPr>
              <w:t>SPLIT BALLOT: Indoor air pollution due to radon</w:t>
            </w:r>
          </w:p>
          <w:p w14:paraId="142E3C73" w14:textId="137625B9" w:rsidR="00E12330" w:rsidRPr="00E12330" w:rsidRDefault="00E12330" w:rsidP="002D4371">
            <w:pPr>
              <w:rPr>
                <w:lang w:val="nb-NO"/>
              </w:rPr>
            </w:pPr>
            <w:r w:rsidRPr="00351496">
              <w:rPr>
                <w:color w:val="538135" w:themeColor="accent6" w:themeShade="BF"/>
                <w:lang w:val="nb-NO"/>
              </w:rPr>
              <w:t>DELT STEMMESEDDEL: Innendørs luftforurensning på grunn av radon</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4CD1B2C9" w14:textId="77777777" w:rsidR="002D4371" w:rsidRPr="00E12330" w:rsidRDefault="002D4371" w:rsidP="002D4371">
            <w:pPr>
              <w:rPr>
                <w:lang w:val="nb-NO"/>
              </w:rPr>
            </w:pPr>
          </w:p>
        </w:tc>
      </w:tr>
      <w:tr w:rsidR="002D4371" w:rsidRPr="00DC1235" w14:paraId="531483C0" w14:textId="77777777" w:rsidTr="002D4371">
        <w:trPr>
          <w:trHeight w:val="81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B29D244" w14:textId="77777777" w:rsidR="002D4371" w:rsidRPr="002D4371" w:rsidRDefault="002D4371" w:rsidP="002D4371">
            <w:pPr>
              <w:rPr>
                <w:lang w:val="en-US"/>
              </w:rPr>
            </w:pPr>
            <w:r w:rsidRPr="002D4371">
              <w:rPr>
                <w:b/>
                <w:bCs/>
                <w:lang w:val="en-US"/>
              </w:rPr>
              <w:t>RC12b</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372DDF8" w14:textId="77777777" w:rsidR="002D4371" w:rsidRDefault="002D4371" w:rsidP="002D4371">
            <w:pPr>
              <w:rPr>
                <w:lang w:val="en-US"/>
              </w:rPr>
            </w:pPr>
            <w:r w:rsidRPr="002D4371">
              <w:rPr>
                <w:lang w:val="en-US"/>
              </w:rPr>
              <w:t>SPLIT BALLOT: The presence of the naturally radioactive gas radon indoors</w:t>
            </w:r>
          </w:p>
          <w:p w14:paraId="1E7444F6" w14:textId="7B48600E" w:rsidR="00E12330" w:rsidRPr="00E12330" w:rsidRDefault="00E12330" w:rsidP="002D4371">
            <w:pPr>
              <w:rPr>
                <w:lang w:val="nb-NO"/>
              </w:rPr>
            </w:pPr>
            <w:r w:rsidRPr="0002346C">
              <w:rPr>
                <w:color w:val="538135" w:themeColor="accent6" w:themeShade="BF"/>
                <w:lang w:val="nb-NO"/>
              </w:rPr>
              <w:t>DELT</w:t>
            </w:r>
            <w:r w:rsidRPr="00351496">
              <w:rPr>
                <w:color w:val="538135" w:themeColor="accent6" w:themeShade="BF"/>
                <w:lang w:val="nb-NO"/>
              </w:rPr>
              <w:t xml:space="preserve"> STEMMESEDDEL: </w:t>
            </w:r>
            <w:r w:rsidR="006F5154">
              <w:rPr>
                <w:color w:val="538135" w:themeColor="accent6" w:themeShade="BF"/>
                <w:lang w:val="nb-NO"/>
              </w:rPr>
              <w:t>Forekomst</w:t>
            </w:r>
            <w:r w:rsidR="006F5154" w:rsidRPr="00351496">
              <w:rPr>
                <w:color w:val="538135" w:themeColor="accent6" w:themeShade="BF"/>
                <w:lang w:val="nb-NO"/>
              </w:rPr>
              <w:t xml:space="preserve"> </w:t>
            </w:r>
            <w:r w:rsidRPr="00351496">
              <w:rPr>
                <w:color w:val="538135" w:themeColor="accent6" w:themeShade="BF"/>
                <w:lang w:val="nb-NO"/>
              </w:rPr>
              <w:t>av den naturlig radioaktive gassen radon innendørs</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6D864511" w14:textId="77777777" w:rsidR="002D4371" w:rsidRPr="00E12330" w:rsidRDefault="002D4371" w:rsidP="002D4371">
            <w:pPr>
              <w:rPr>
                <w:lang w:val="nb-NO"/>
              </w:rPr>
            </w:pPr>
          </w:p>
        </w:tc>
      </w:tr>
    </w:tbl>
    <w:p w14:paraId="51F6592C" w14:textId="77777777" w:rsidR="002D4371" w:rsidRPr="00E12330" w:rsidRDefault="002D4371" w:rsidP="002D4371">
      <w:pPr>
        <w:rPr>
          <w:lang w:val="nb-NO"/>
        </w:rPr>
      </w:pPr>
    </w:p>
    <w:p w14:paraId="72C7C4CC" w14:textId="70CF5EE0" w:rsidR="009C4B3C" w:rsidRDefault="009C4B3C" w:rsidP="009C4B3C">
      <w:pPr>
        <w:autoSpaceDE w:val="0"/>
        <w:autoSpaceDN w:val="0"/>
        <w:adjustRightInd w:val="0"/>
        <w:spacing w:before="20" w:line="276" w:lineRule="auto"/>
        <w:rPr>
          <w:rFonts w:cstheme="minorHAnsi"/>
          <w:b/>
          <w:bCs/>
          <w:i/>
        </w:rPr>
      </w:pPr>
      <w:r w:rsidRPr="009C4B3C">
        <w:rPr>
          <w:rFonts w:cstheme="minorHAnsi"/>
          <w:b/>
          <w:bCs/>
          <w:i/>
        </w:rPr>
        <w:t xml:space="preserve">INTRO: Now we are interested to hear what you think about the following issues: </w:t>
      </w:r>
    </w:p>
    <w:p w14:paraId="5E77AFEF" w14:textId="359E57CA" w:rsidR="00DF3DDE" w:rsidRPr="00DF3DDE" w:rsidRDefault="00DF3DDE" w:rsidP="009C4B3C">
      <w:pPr>
        <w:autoSpaceDE w:val="0"/>
        <w:autoSpaceDN w:val="0"/>
        <w:adjustRightInd w:val="0"/>
        <w:spacing w:before="20" w:line="276" w:lineRule="auto"/>
        <w:rPr>
          <w:rFonts w:cstheme="minorHAnsi"/>
          <w:b/>
          <w:bCs/>
          <w:i/>
          <w:color w:val="538135" w:themeColor="accent6" w:themeShade="BF"/>
          <w:lang w:val="nb-NO"/>
        </w:rPr>
      </w:pPr>
      <w:r w:rsidRPr="00DF3DDE">
        <w:rPr>
          <w:rFonts w:cstheme="minorHAnsi"/>
          <w:b/>
          <w:bCs/>
          <w:i/>
          <w:color w:val="538135" w:themeColor="accent6" w:themeShade="BF"/>
          <w:lang w:val="nb-NO"/>
        </w:rPr>
        <w:t>INTRO: Nå er vi interessert i å høre hva du synes om følgende problem</w:t>
      </w:r>
      <w:r w:rsidR="00EA0F33">
        <w:rPr>
          <w:rFonts w:cstheme="minorHAnsi"/>
          <w:b/>
          <w:bCs/>
          <w:i/>
          <w:color w:val="538135" w:themeColor="accent6" w:themeShade="BF"/>
          <w:lang w:val="nb-NO"/>
        </w:rPr>
        <w:t>stillinger</w:t>
      </w:r>
      <w:r w:rsidRPr="00DF3DDE">
        <w:rPr>
          <w:rFonts w:cstheme="minorHAnsi"/>
          <w:b/>
          <w:bCs/>
          <w:i/>
          <w:color w:val="538135" w:themeColor="accent6" w:themeShade="BF"/>
          <w:lang w:val="nb-NO"/>
        </w:rPr>
        <w:t>:</w:t>
      </w:r>
    </w:p>
    <w:tbl>
      <w:tblPr>
        <w:tblW w:w="9346" w:type="dxa"/>
        <w:tblCellMar>
          <w:left w:w="0" w:type="dxa"/>
          <w:right w:w="0" w:type="dxa"/>
        </w:tblCellMar>
        <w:tblLook w:val="04A0" w:firstRow="1" w:lastRow="0" w:firstColumn="1" w:lastColumn="0" w:noHBand="0" w:noVBand="1"/>
      </w:tblPr>
      <w:tblGrid>
        <w:gridCol w:w="1320"/>
        <w:gridCol w:w="4907"/>
        <w:gridCol w:w="3119"/>
      </w:tblGrid>
      <w:tr w:rsidR="0068707B" w:rsidRPr="0068707B" w14:paraId="47794492" w14:textId="77777777" w:rsidTr="00285698">
        <w:trPr>
          <w:trHeight w:val="677"/>
        </w:trPr>
        <w:tc>
          <w:tcPr>
            <w:tcW w:w="9346"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74D5C1D0" w14:textId="77777777" w:rsidR="0068707B" w:rsidRPr="0068707B" w:rsidRDefault="0068707B" w:rsidP="0068707B">
            <w:pPr>
              <w:rPr>
                <w:lang w:val="en-US"/>
              </w:rPr>
            </w:pPr>
            <w:r w:rsidRPr="0068707B">
              <w:rPr>
                <w:b/>
                <w:bCs/>
              </w:rPr>
              <w:t>Radon Awareness</w:t>
            </w:r>
            <w:r w:rsidR="000811A5">
              <w:rPr>
                <w:b/>
                <w:bCs/>
              </w:rPr>
              <w:t>/ Salience</w:t>
            </w:r>
            <w:r w:rsidR="00E100B2">
              <w:rPr>
                <w:b/>
                <w:bCs/>
              </w:rPr>
              <w:t xml:space="preserve"> </w:t>
            </w:r>
            <w:r w:rsidR="00E100B2" w:rsidRPr="00E100B2">
              <w:rPr>
                <w:bCs/>
                <w:i/>
              </w:rPr>
              <w:t>(don’t show this title to respondents)</w:t>
            </w:r>
          </w:p>
        </w:tc>
      </w:tr>
      <w:tr w:rsidR="0068707B" w:rsidRPr="00DC1235" w14:paraId="79C10788" w14:textId="77777777" w:rsidTr="00285698">
        <w:trPr>
          <w:trHeight w:val="1249"/>
        </w:trPr>
        <w:tc>
          <w:tcPr>
            <w:tcW w:w="132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2486032" w14:textId="77777777" w:rsidR="0068707B" w:rsidRPr="0068707B" w:rsidRDefault="0068707B" w:rsidP="0068707B">
            <w:pPr>
              <w:rPr>
                <w:lang w:val="en-US"/>
              </w:rPr>
            </w:pPr>
            <w:r w:rsidRPr="0068707B">
              <w:rPr>
                <w:b/>
                <w:bCs/>
                <w:lang w:val="en-US"/>
              </w:rPr>
              <w:t>RA1</w:t>
            </w:r>
          </w:p>
          <w:p w14:paraId="7D9F18C1" w14:textId="77777777" w:rsidR="0068707B" w:rsidRPr="0068707B" w:rsidRDefault="0068707B" w:rsidP="0068707B">
            <w:pPr>
              <w:rPr>
                <w:lang w:val="en-US"/>
              </w:rPr>
            </w:pPr>
            <w:r w:rsidRPr="0068707B">
              <w:rPr>
                <w:b/>
                <w:bCs/>
                <w:lang w:val="en-US"/>
              </w:rPr>
              <w:t> </w:t>
            </w:r>
          </w:p>
        </w:tc>
        <w:tc>
          <w:tcPr>
            <w:tcW w:w="490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21B5D1F3" w14:textId="77777777" w:rsidR="0068707B" w:rsidRDefault="0068707B" w:rsidP="0068707B">
            <w:pPr>
              <w:rPr>
                <w:lang w:val="nl-BE"/>
              </w:rPr>
            </w:pPr>
            <w:r w:rsidRPr="0068707B">
              <w:rPr>
                <w:lang w:val="nl-BE"/>
              </w:rPr>
              <w:t>Do you know anything about radon?</w:t>
            </w:r>
          </w:p>
          <w:p w14:paraId="3F61978D" w14:textId="77777777" w:rsidR="005A660E" w:rsidRPr="00725DA6" w:rsidRDefault="005A660E" w:rsidP="0068707B">
            <w:pPr>
              <w:rPr>
                <w:color w:val="538135" w:themeColor="accent6" w:themeShade="BF"/>
                <w:lang w:val="en-US"/>
              </w:rPr>
            </w:pPr>
          </w:p>
          <w:p w14:paraId="7911E902" w14:textId="77777777" w:rsidR="005A660E" w:rsidRPr="00725DA6" w:rsidRDefault="005A660E" w:rsidP="0068707B">
            <w:pPr>
              <w:rPr>
                <w:color w:val="538135" w:themeColor="accent6" w:themeShade="BF"/>
                <w:lang w:val="en-US"/>
              </w:rPr>
            </w:pPr>
          </w:p>
          <w:p w14:paraId="5B85A5F6" w14:textId="1DFFCAC0" w:rsidR="005460F8" w:rsidRPr="005460F8" w:rsidRDefault="005460F8" w:rsidP="0068707B">
            <w:pPr>
              <w:rPr>
                <w:lang w:val="nb-NO"/>
              </w:rPr>
            </w:pPr>
            <w:r w:rsidRPr="005460F8">
              <w:rPr>
                <w:color w:val="538135" w:themeColor="accent6" w:themeShade="BF"/>
                <w:lang w:val="nb-NO"/>
              </w:rPr>
              <w:t>Vet du noe om radon?</w:t>
            </w:r>
          </w:p>
        </w:tc>
        <w:tc>
          <w:tcPr>
            <w:tcW w:w="3119"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313CC654" w14:textId="77777777" w:rsidR="0068707B" w:rsidRPr="0068707B" w:rsidRDefault="000811A5" w:rsidP="0068707B">
            <w:pPr>
              <w:rPr>
                <w:lang w:val="en-US"/>
              </w:rPr>
            </w:pPr>
            <w:r>
              <w:rPr>
                <w:lang w:val="nl-BE"/>
              </w:rPr>
              <w:t>1.</w:t>
            </w:r>
            <w:r w:rsidR="0068707B" w:rsidRPr="0068707B">
              <w:rPr>
                <w:lang w:val="nl-BE"/>
              </w:rPr>
              <w:t>Yes</w:t>
            </w:r>
            <w:r w:rsidR="0068707B" w:rsidRPr="0068707B">
              <w:rPr>
                <w:lang w:val="nl-BE"/>
              </w:rPr>
              <w:br/>
              <w:t>2. I have heard something about it</w:t>
            </w:r>
            <w:r w:rsidR="0068707B" w:rsidRPr="0068707B">
              <w:rPr>
                <w:lang w:val="nl-BE"/>
              </w:rPr>
              <w:br/>
              <w:t>3. No</w:t>
            </w:r>
          </w:p>
          <w:p w14:paraId="14867BE7" w14:textId="77777777" w:rsidR="0068707B" w:rsidRDefault="0068707B" w:rsidP="0068707B">
            <w:pPr>
              <w:rPr>
                <w:lang w:val="nl-BE"/>
              </w:rPr>
            </w:pPr>
            <w:r w:rsidRPr="0068707B">
              <w:rPr>
                <w:lang w:val="nl-BE"/>
              </w:rPr>
              <w:t>9. I don’t know/NA</w:t>
            </w:r>
          </w:p>
          <w:p w14:paraId="1B4BBA4F" w14:textId="77777777" w:rsidR="005A660E" w:rsidRPr="00725DA6" w:rsidRDefault="005A660E" w:rsidP="005A660E">
            <w:pPr>
              <w:rPr>
                <w:color w:val="538135" w:themeColor="accent6" w:themeShade="BF"/>
                <w:lang w:val="en-US"/>
              </w:rPr>
            </w:pPr>
            <w:r w:rsidRPr="00725DA6">
              <w:rPr>
                <w:color w:val="538135" w:themeColor="accent6" w:themeShade="BF"/>
                <w:lang w:val="en-US"/>
              </w:rPr>
              <w:t>1.Ja</w:t>
            </w:r>
          </w:p>
          <w:p w14:paraId="4337241E" w14:textId="77777777" w:rsidR="005A660E" w:rsidRPr="005A660E" w:rsidRDefault="005A660E" w:rsidP="005A660E">
            <w:pPr>
              <w:rPr>
                <w:color w:val="538135" w:themeColor="accent6" w:themeShade="BF"/>
                <w:lang w:val="nb-NO"/>
              </w:rPr>
            </w:pPr>
            <w:r w:rsidRPr="005A660E">
              <w:rPr>
                <w:color w:val="538135" w:themeColor="accent6" w:themeShade="BF"/>
                <w:lang w:val="nb-NO"/>
              </w:rPr>
              <w:t>2. Jeg har hørt noe om det</w:t>
            </w:r>
          </w:p>
          <w:p w14:paraId="35716E50" w14:textId="77777777" w:rsidR="005A660E" w:rsidRPr="005A660E" w:rsidRDefault="005A660E" w:rsidP="005A660E">
            <w:pPr>
              <w:rPr>
                <w:color w:val="538135" w:themeColor="accent6" w:themeShade="BF"/>
                <w:lang w:val="nb-NO"/>
              </w:rPr>
            </w:pPr>
            <w:r w:rsidRPr="005A660E">
              <w:rPr>
                <w:color w:val="538135" w:themeColor="accent6" w:themeShade="BF"/>
                <w:lang w:val="nb-NO"/>
              </w:rPr>
              <w:t>3. Nei</w:t>
            </w:r>
          </w:p>
          <w:p w14:paraId="039156F1" w14:textId="3D126FC2" w:rsidR="005A660E" w:rsidRPr="005A660E" w:rsidRDefault="005A660E" w:rsidP="005A660E">
            <w:pPr>
              <w:rPr>
                <w:lang w:val="nb-NO"/>
              </w:rPr>
            </w:pPr>
            <w:r w:rsidRPr="005A660E">
              <w:rPr>
                <w:color w:val="538135" w:themeColor="accent6" w:themeShade="BF"/>
                <w:lang w:val="nb-NO"/>
              </w:rPr>
              <w:t xml:space="preserve">9. </w:t>
            </w:r>
            <w:r w:rsidR="00EA0F33">
              <w:rPr>
                <w:color w:val="538135" w:themeColor="accent6" w:themeShade="BF"/>
                <w:lang w:val="nb-NO"/>
              </w:rPr>
              <w:t>V</w:t>
            </w:r>
            <w:r w:rsidRPr="005A660E">
              <w:rPr>
                <w:color w:val="538135" w:themeColor="accent6" w:themeShade="BF"/>
                <w:lang w:val="nb-NO"/>
              </w:rPr>
              <w:t>et ikke/</w:t>
            </w:r>
            <w:r w:rsidR="00EA0F33">
              <w:rPr>
                <w:color w:val="538135" w:themeColor="accent6" w:themeShade="BF"/>
                <w:lang w:val="nb-NO"/>
              </w:rPr>
              <w:t>Ikke aktuelt</w:t>
            </w:r>
          </w:p>
        </w:tc>
      </w:tr>
      <w:tr w:rsidR="000811A5" w:rsidRPr="00DC1235" w14:paraId="281E4FB2" w14:textId="77777777" w:rsidTr="00285698">
        <w:trPr>
          <w:trHeight w:val="1249"/>
        </w:trPr>
        <w:tc>
          <w:tcPr>
            <w:tcW w:w="132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tcPr>
          <w:p w14:paraId="7D4ADE25" w14:textId="6AB26505" w:rsidR="000811A5" w:rsidRPr="000811A5" w:rsidRDefault="000811A5" w:rsidP="000811A5">
            <w:pPr>
              <w:rPr>
                <w:b/>
                <w:bCs/>
                <w:lang w:val="en-US"/>
              </w:rPr>
            </w:pPr>
            <w:r w:rsidRPr="000811A5">
              <w:rPr>
                <w:b/>
                <w:bCs/>
                <w:lang w:val="en-US"/>
              </w:rPr>
              <w:t>SALI1</w:t>
            </w:r>
          </w:p>
          <w:p w14:paraId="3C392774" w14:textId="77777777" w:rsidR="000811A5" w:rsidRPr="0068707B" w:rsidRDefault="000811A5" w:rsidP="0068707B">
            <w:pPr>
              <w:rPr>
                <w:b/>
                <w:bCs/>
                <w:lang w:val="en-US"/>
              </w:rPr>
            </w:pPr>
          </w:p>
        </w:tc>
        <w:tc>
          <w:tcPr>
            <w:tcW w:w="490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tcPr>
          <w:p w14:paraId="77AB6A46" w14:textId="4B107B3D" w:rsidR="000811A5" w:rsidRDefault="000811A5" w:rsidP="000811A5">
            <w:pPr>
              <w:rPr>
                <w:lang w:val="en-US"/>
              </w:rPr>
            </w:pPr>
            <w:r w:rsidRPr="000811A5">
              <w:rPr>
                <w:lang w:val="en-US"/>
              </w:rPr>
              <w:t xml:space="preserve">I haven't paid much attention to </w:t>
            </w:r>
            <w:r w:rsidR="0046480C">
              <w:rPr>
                <w:lang w:val="en-US"/>
              </w:rPr>
              <w:t>radon</w:t>
            </w:r>
            <w:r w:rsidRPr="000811A5">
              <w:rPr>
                <w:lang w:val="en-US"/>
              </w:rPr>
              <w:t xml:space="preserve"> because there are more important things to deal with.</w:t>
            </w:r>
          </w:p>
          <w:p w14:paraId="5254A774" w14:textId="14A8F43F" w:rsidR="00366211" w:rsidRDefault="00366211" w:rsidP="000811A5">
            <w:pPr>
              <w:rPr>
                <w:lang w:val="en-US"/>
              </w:rPr>
            </w:pPr>
          </w:p>
          <w:p w14:paraId="30AEC5F7" w14:textId="3BED6D99" w:rsidR="00366211" w:rsidRDefault="00366211" w:rsidP="000811A5">
            <w:pPr>
              <w:rPr>
                <w:lang w:val="en-US"/>
              </w:rPr>
            </w:pPr>
          </w:p>
          <w:p w14:paraId="1E924A65" w14:textId="6D3CC6ED" w:rsidR="00366211" w:rsidRDefault="00366211" w:rsidP="000811A5">
            <w:pPr>
              <w:rPr>
                <w:lang w:val="en-US"/>
              </w:rPr>
            </w:pPr>
          </w:p>
          <w:p w14:paraId="4FA861D1" w14:textId="77777777" w:rsidR="00366211" w:rsidRDefault="00366211" w:rsidP="000811A5">
            <w:pPr>
              <w:rPr>
                <w:lang w:val="en-US"/>
              </w:rPr>
            </w:pPr>
          </w:p>
          <w:p w14:paraId="33F28183" w14:textId="3BEEA611" w:rsidR="00DF6CC2" w:rsidRPr="00DF6CC2" w:rsidRDefault="00DF6CC2" w:rsidP="000811A5">
            <w:pPr>
              <w:rPr>
                <w:color w:val="538135" w:themeColor="accent6" w:themeShade="BF"/>
                <w:lang w:val="nb-NO"/>
              </w:rPr>
            </w:pPr>
            <w:r w:rsidRPr="00DF6CC2">
              <w:rPr>
                <w:color w:val="538135" w:themeColor="accent6" w:themeShade="BF"/>
                <w:lang w:val="nb-NO"/>
              </w:rPr>
              <w:t xml:space="preserve">Jeg har ikke </w:t>
            </w:r>
            <w:r w:rsidR="00B8334B">
              <w:rPr>
                <w:color w:val="538135" w:themeColor="accent6" w:themeShade="BF"/>
                <w:lang w:val="nb-NO"/>
              </w:rPr>
              <w:t xml:space="preserve">tenkt </w:t>
            </w:r>
            <w:r w:rsidR="00DD33C2">
              <w:rPr>
                <w:color w:val="538135" w:themeColor="accent6" w:themeShade="BF"/>
                <w:lang w:val="nb-NO"/>
              </w:rPr>
              <w:t xml:space="preserve">så </w:t>
            </w:r>
            <w:r w:rsidR="00B8334B">
              <w:rPr>
                <w:color w:val="538135" w:themeColor="accent6" w:themeShade="BF"/>
                <w:lang w:val="nb-NO"/>
              </w:rPr>
              <w:t>mye</w:t>
            </w:r>
            <w:r w:rsidR="005673B9">
              <w:rPr>
                <w:color w:val="538135" w:themeColor="accent6" w:themeShade="BF"/>
                <w:lang w:val="nb-NO"/>
              </w:rPr>
              <w:t xml:space="preserve"> på</w:t>
            </w:r>
            <w:r w:rsidRPr="00DF6CC2">
              <w:rPr>
                <w:color w:val="538135" w:themeColor="accent6" w:themeShade="BF"/>
                <w:lang w:val="nb-NO"/>
              </w:rPr>
              <w:t xml:space="preserve"> radon fordi det </w:t>
            </w:r>
            <w:r>
              <w:rPr>
                <w:color w:val="538135" w:themeColor="accent6" w:themeShade="BF"/>
                <w:lang w:val="nb-NO"/>
              </w:rPr>
              <w:t>finnes</w:t>
            </w:r>
            <w:r w:rsidRPr="00DF6CC2">
              <w:rPr>
                <w:color w:val="538135" w:themeColor="accent6" w:themeShade="BF"/>
                <w:lang w:val="nb-NO"/>
              </w:rPr>
              <w:t xml:space="preserve"> viktigere ting å forholde seg til.</w:t>
            </w:r>
          </w:p>
          <w:p w14:paraId="0618F72B" w14:textId="77777777" w:rsidR="000811A5" w:rsidRPr="0068707B" w:rsidRDefault="000811A5" w:rsidP="0068707B">
            <w:pPr>
              <w:rPr>
                <w:lang w:val="nl-BE"/>
              </w:rPr>
            </w:pPr>
          </w:p>
        </w:tc>
        <w:tc>
          <w:tcPr>
            <w:tcW w:w="3119"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tcPr>
          <w:p w14:paraId="06CEEA4A" w14:textId="77777777" w:rsidR="000811A5" w:rsidRDefault="000811A5" w:rsidP="000811A5">
            <w:pPr>
              <w:rPr>
                <w:lang w:val="nl-BE"/>
              </w:rPr>
            </w:pPr>
            <w:r w:rsidRPr="000811A5">
              <w:rPr>
                <w:lang w:val="nl-BE"/>
              </w:rPr>
              <w:t>1. Strongly Disagree</w:t>
            </w:r>
          </w:p>
          <w:p w14:paraId="4AFEDF2A" w14:textId="77777777" w:rsidR="000811A5" w:rsidRPr="000811A5" w:rsidRDefault="000811A5" w:rsidP="000811A5">
            <w:pPr>
              <w:rPr>
                <w:lang w:val="nl-BE"/>
              </w:rPr>
            </w:pPr>
            <w:r w:rsidRPr="000811A5">
              <w:rPr>
                <w:lang w:val="nl-BE"/>
              </w:rPr>
              <w:t>2. Disagree</w:t>
            </w:r>
          </w:p>
          <w:p w14:paraId="2EC436A2" w14:textId="77777777" w:rsidR="000811A5" w:rsidRPr="000811A5" w:rsidRDefault="000811A5" w:rsidP="000811A5">
            <w:pPr>
              <w:rPr>
                <w:lang w:val="nl-BE"/>
              </w:rPr>
            </w:pPr>
            <w:r w:rsidRPr="000811A5">
              <w:rPr>
                <w:lang w:val="nl-BE"/>
              </w:rPr>
              <w:t>3. Neither agree, nor disagree</w:t>
            </w:r>
          </w:p>
          <w:p w14:paraId="3870BFAA" w14:textId="77777777" w:rsidR="000811A5" w:rsidRPr="000811A5" w:rsidRDefault="000811A5" w:rsidP="000811A5">
            <w:pPr>
              <w:rPr>
                <w:lang w:val="nl-BE"/>
              </w:rPr>
            </w:pPr>
            <w:r w:rsidRPr="000811A5">
              <w:rPr>
                <w:lang w:val="nl-BE"/>
              </w:rPr>
              <w:t>4. Agree</w:t>
            </w:r>
          </w:p>
          <w:p w14:paraId="5875BC4A" w14:textId="77777777" w:rsidR="000811A5" w:rsidRPr="000811A5" w:rsidRDefault="000811A5" w:rsidP="000811A5">
            <w:pPr>
              <w:rPr>
                <w:lang w:val="nl-BE"/>
              </w:rPr>
            </w:pPr>
            <w:r w:rsidRPr="000811A5">
              <w:rPr>
                <w:lang w:val="nl-BE"/>
              </w:rPr>
              <w:t>5. Strongly Agree</w:t>
            </w:r>
          </w:p>
          <w:p w14:paraId="19B82CFF" w14:textId="77777777" w:rsidR="000811A5" w:rsidRDefault="000811A5" w:rsidP="000811A5">
            <w:pPr>
              <w:rPr>
                <w:lang w:val="nl-BE"/>
              </w:rPr>
            </w:pPr>
            <w:r w:rsidRPr="000811A5">
              <w:rPr>
                <w:lang w:val="nl-BE"/>
              </w:rPr>
              <w:t>9. I don't know/NA</w:t>
            </w:r>
          </w:p>
          <w:p w14:paraId="13233BDC" w14:textId="77777777" w:rsidR="00366211" w:rsidRPr="00366211" w:rsidRDefault="00366211" w:rsidP="00366211">
            <w:pPr>
              <w:rPr>
                <w:color w:val="538135" w:themeColor="accent6" w:themeShade="BF"/>
                <w:lang w:val="nl-BE"/>
              </w:rPr>
            </w:pPr>
            <w:r w:rsidRPr="00366211">
              <w:rPr>
                <w:color w:val="538135" w:themeColor="accent6" w:themeShade="BF"/>
                <w:lang w:val="nl-BE"/>
              </w:rPr>
              <w:t>1. Helt uenig</w:t>
            </w:r>
          </w:p>
          <w:p w14:paraId="49BC2F61" w14:textId="77777777" w:rsidR="00366211" w:rsidRPr="00366211" w:rsidRDefault="00366211" w:rsidP="00366211">
            <w:pPr>
              <w:rPr>
                <w:color w:val="538135" w:themeColor="accent6" w:themeShade="BF"/>
                <w:lang w:val="nl-BE"/>
              </w:rPr>
            </w:pPr>
            <w:r w:rsidRPr="00366211">
              <w:rPr>
                <w:color w:val="538135" w:themeColor="accent6" w:themeShade="BF"/>
                <w:lang w:val="nl-BE"/>
              </w:rPr>
              <w:t>2. Uenig</w:t>
            </w:r>
          </w:p>
          <w:p w14:paraId="53726884" w14:textId="77777777" w:rsidR="00366211" w:rsidRPr="00366211" w:rsidRDefault="00366211" w:rsidP="00366211">
            <w:pPr>
              <w:rPr>
                <w:color w:val="538135" w:themeColor="accent6" w:themeShade="BF"/>
                <w:lang w:val="nl-BE"/>
              </w:rPr>
            </w:pPr>
            <w:r w:rsidRPr="00366211">
              <w:rPr>
                <w:color w:val="538135" w:themeColor="accent6" w:themeShade="BF"/>
                <w:lang w:val="nl-BE"/>
              </w:rPr>
              <w:t>3. Verken enig eller uenig</w:t>
            </w:r>
          </w:p>
          <w:p w14:paraId="67206658" w14:textId="77777777" w:rsidR="00366211" w:rsidRPr="00366211" w:rsidRDefault="00366211" w:rsidP="00366211">
            <w:pPr>
              <w:rPr>
                <w:color w:val="538135" w:themeColor="accent6" w:themeShade="BF"/>
                <w:lang w:val="nl-BE"/>
              </w:rPr>
            </w:pPr>
            <w:r w:rsidRPr="00366211">
              <w:rPr>
                <w:color w:val="538135" w:themeColor="accent6" w:themeShade="BF"/>
                <w:lang w:val="nl-BE"/>
              </w:rPr>
              <w:t>4. Enig</w:t>
            </w:r>
          </w:p>
          <w:p w14:paraId="6103285D" w14:textId="77777777" w:rsidR="00366211" w:rsidRPr="00366211" w:rsidRDefault="00366211" w:rsidP="00366211">
            <w:pPr>
              <w:rPr>
                <w:color w:val="538135" w:themeColor="accent6" w:themeShade="BF"/>
                <w:lang w:val="nl-BE"/>
              </w:rPr>
            </w:pPr>
            <w:r w:rsidRPr="00366211">
              <w:rPr>
                <w:color w:val="538135" w:themeColor="accent6" w:themeShade="BF"/>
                <w:lang w:val="nl-BE"/>
              </w:rPr>
              <w:t>5. Helt enig</w:t>
            </w:r>
          </w:p>
          <w:p w14:paraId="37C5536D" w14:textId="12161183" w:rsidR="00366211" w:rsidRDefault="00366211" w:rsidP="00366211">
            <w:pPr>
              <w:rPr>
                <w:lang w:val="nl-BE"/>
              </w:rPr>
            </w:pPr>
            <w:r w:rsidRPr="00366211">
              <w:rPr>
                <w:color w:val="538135" w:themeColor="accent6" w:themeShade="BF"/>
                <w:lang w:val="nl-BE"/>
              </w:rPr>
              <w:t xml:space="preserve">9. </w:t>
            </w:r>
            <w:r w:rsidR="00EA0F33">
              <w:rPr>
                <w:color w:val="538135" w:themeColor="accent6" w:themeShade="BF"/>
                <w:lang w:val="nl-BE"/>
              </w:rPr>
              <w:t>V</w:t>
            </w:r>
            <w:r w:rsidRPr="00366211">
              <w:rPr>
                <w:color w:val="538135" w:themeColor="accent6" w:themeShade="BF"/>
                <w:lang w:val="nl-BE"/>
              </w:rPr>
              <w:t>et ikke/</w:t>
            </w:r>
            <w:r w:rsidR="00EA0F33">
              <w:rPr>
                <w:color w:val="538135" w:themeColor="accent6" w:themeShade="BF"/>
                <w:lang w:val="nl-BE"/>
              </w:rPr>
              <w:t>ikke aktuelt</w:t>
            </w:r>
          </w:p>
        </w:tc>
      </w:tr>
      <w:tr w:rsidR="0068707B" w:rsidRPr="0068707B" w14:paraId="475438ED" w14:textId="77777777" w:rsidTr="00285698">
        <w:trPr>
          <w:trHeight w:val="872"/>
        </w:trPr>
        <w:tc>
          <w:tcPr>
            <w:tcW w:w="1320"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2DE42400" w14:textId="77777777" w:rsidR="0068707B" w:rsidRPr="0068707B" w:rsidRDefault="0068707B" w:rsidP="0068707B">
            <w:pPr>
              <w:rPr>
                <w:lang w:val="en-US"/>
              </w:rPr>
            </w:pPr>
            <w:r w:rsidRPr="0068707B">
              <w:rPr>
                <w:b/>
                <w:bCs/>
                <w:lang w:val="en-US"/>
              </w:rPr>
              <w:t>RA1bis</w:t>
            </w:r>
          </w:p>
        </w:tc>
        <w:tc>
          <w:tcPr>
            <w:tcW w:w="4907"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7329E06C" w14:textId="77777777" w:rsidR="0068707B" w:rsidRDefault="0068707B" w:rsidP="0068707B">
            <w:pPr>
              <w:rPr>
                <w:lang w:val="fr-FR"/>
              </w:rPr>
            </w:pPr>
            <w:r w:rsidRPr="000811A5">
              <w:rPr>
                <w:color w:val="FF0000"/>
                <w:lang w:val="fr-FR"/>
              </w:rPr>
              <w:t xml:space="preserve">IF RA1 = 1 or </w:t>
            </w:r>
            <w:proofErr w:type="gramStart"/>
            <w:r w:rsidRPr="000811A5">
              <w:rPr>
                <w:color w:val="FF0000"/>
                <w:lang w:val="fr-FR"/>
              </w:rPr>
              <w:t>2</w:t>
            </w:r>
            <w:r w:rsidRPr="0068707B">
              <w:rPr>
                <w:lang w:val="fr-FR"/>
              </w:rPr>
              <w:t>:</w:t>
            </w:r>
            <w:proofErr w:type="gramEnd"/>
            <w:r w:rsidRPr="0068707B">
              <w:rPr>
                <w:lang w:val="fr-FR"/>
              </w:rPr>
              <w:t xml:space="preserve"> Can </w:t>
            </w:r>
            <w:proofErr w:type="spellStart"/>
            <w:r w:rsidRPr="0068707B">
              <w:rPr>
                <w:lang w:val="fr-FR"/>
              </w:rPr>
              <w:t>you</w:t>
            </w:r>
            <w:proofErr w:type="spellEnd"/>
            <w:r w:rsidRPr="0068707B">
              <w:rPr>
                <w:lang w:val="fr-FR"/>
              </w:rPr>
              <w:t xml:space="preserve"> </w:t>
            </w:r>
            <w:proofErr w:type="spellStart"/>
            <w:r w:rsidRPr="0068707B">
              <w:rPr>
                <w:lang w:val="fr-FR"/>
              </w:rPr>
              <w:t>describe</w:t>
            </w:r>
            <w:proofErr w:type="spellEnd"/>
            <w:r w:rsidRPr="0068707B">
              <w:rPr>
                <w:lang w:val="fr-FR"/>
              </w:rPr>
              <w:t xml:space="preserve"> in a few </w:t>
            </w:r>
            <w:proofErr w:type="spellStart"/>
            <w:r w:rsidRPr="0068707B">
              <w:rPr>
                <w:lang w:val="fr-FR"/>
              </w:rPr>
              <w:t>words</w:t>
            </w:r>
            <w:proofErr w:type="spellEnd"/>
            <w:r w:rsidRPr="0068707B">
              <w:rPr>
                <w:lang w:val="fr-FR"/>
              </w:rPr>
              <w:t xml:space="preserve"> </w:t>
            </w:r>
            <w:proofErr w:type="spellStart"/>
            <w:r w:rsidRPr="0068707B">
              <w:rPr>
                <w:lang w:val="fr-FR"/>
              </w:rPr>
              <w:t>what</w:t>
            </w:r>
            <w:proofErr w:type="spellEnd"/>
            <w:r w:rsidRPr="0068707B">
              <w:rPr>
                <w:lang w:val="fr-FR"/>
              </w:rPr>
              <w:t xml:space="preserve"> </w:t>
            </w:r>
            <w:proofErr w:type="spellStart"/>
            <w:r w:rsidRPr="0068707B">
              <w:rPr>
                <w:lang w:val="fr-FR"/>
              </w:rPr>
              <w:t>you</w:t>
            </w:r>
            <w:proofErr w:type="spellEnd"/>
            <w:r w:rsidRPr="0068707B">
              <w:rPr>
                <w:lang w:val="fr-FR"/>
              </w:rPr>
              <w:t xml:space="preserve"> have </w:t>
            </w:r>
            <w:proofErr w:type="spellStart"/>
            <w:r w:rsidRPr="0068707B">
              <w:rPr>
                <w:lang w:val="fr-FR"/>
              </w:rPr>
              <w:t>heard</w:t>
            </w:r>
            <w:proofErr w:type="spellEnd"/>
            <w:r w:rsidRPr="0068707B">
              <w:rPr>
                <w:lang w:val="fr-FR"/>
              </w:rPr>
              <w:t xml:space="preserve"> about radon? </w:t>
            </w:r>
          </w:p>
          <w:p w14:paraId="3D072F0F" w14:textId="77777777" w:rsidR="002C0473" w:rsidRDefault="002C0473" w:rsidP="0068707B">
            <w:pPr>
              <w:rPr>
                <w:lang w:val="fr-FR"/>
              </w:rPr>
            </w:pPr>
          </w:p>
          <w:p w14:paraId="2445E0A7" w14:textId="77337DF5" w:rsidR="002C0473" w:rsidRPr="002C0473" w:rsidRDefault="002C0473" w:rsidP="0068707B">
            <w:pPr>
              <w:rPr>
                <w:lang w:val="nb-NO"/>
              </w:rPr>
            </w:pPr>
            <w:r w:rsidRPr="0036027D">
              <w:rPr>
                <w:b/>
                <w:bCs/>
                <w:color w:val="538135" w:themeColor="accent6" w:themeShade="BF"/>
                <w:highlight w:val="cyan"/>
                <w:lang w:val="nb-NO"/>
              </w:rPr>
              <w:t>HVIS</w:t>
            </w:r>
            <w:r w:rsidRPr="00FC7A1F">
              <w:rPr>
                <w:b/>
                <w:bCs/>
                <w:color w:val="538135" w:themeColor="accent6" w:themeShade="BF"/>
                <w:lang w:val="nb-NO"/>
              </w:rPr>
              <w:t xml:space="preserve"> RA1 = 1 eller 2</w:t>
            </w:r>
            <w:r w:rsidRPr="00FC7A1F">
              <w:rPr>
                <w:color w:val="538135" w:themeColor="accent6" w:themeShade="BF"/>
                <w:lang w:val="nb-NO"/>
              </w:rPr>
              <w:t>: Kan du beskrive med noen få ord hva du har hørt om radon?</w:t>
            </w:r>
          </w:p>
        </w:tc>
        <w:tc>
          <w:tcPr>
            <w:tcW w:w="31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1E77A1BE" w14:textId="77777777" w:rsidR="0068707B" w:rsidRDefault="0068707B" w:rsidP="0068707B">
            <w:r w:rsidRPr="0068707B">
              <w:t xml:space="preserve">… [Open] </w:t>
            </w:r>
          </w:p>
          <w:p w14:paraId="7647188D" w14:textId="77777777" w:rsidR="002C0473" w:rsidRDefault="002C0473" w:rsidP="0068707B"/>
          <w:p w14:paraId="498B8100" w14:textId="77777777" w:rsidR="002C0473" w:rsidRDefault="002C0473" w:rsidP="0068707B"/>
          <w:p w14:paraId="27C8398A" w14:textId="0327FA0D" w:rsidR="002C0473" w:rsidRPr="0068707B" w:rsidRDefault="002C0473" w:rsidP="0068707B">
            <w:pPr>
              <w:rPr>
                <w:lang w:val="en-US"/>
              </w:rPr>
            </w:pPr>
            <w:r w:rsidRPr="00FC7A1F">
              <w:rPr>
                <w:color w:val="538135" w:themeColor="accent6" w:themeShade="BF"/>
              </w:rPr>
              <w:t>… [</w:t>
            </w:r>
            <w:proofErr w:type="spellStart"/>
            <w:r w:rsidRPr="00FC7A1F">
              <w:rPr>
                <w:color w:val="538135" w:themeColor="accent6" w:themeShade="BF"/>
              </w:rPr>
              <w:t>Åpent</w:t>
            </w:r>
            <w:proofErr w:type="spellEnd"/>
            <w:r w:rsidRPr="00FC7A1F">
              <w:rPr>
                <w:color w:val="538135" w:themeColor="accent6" w:themeShade="BF"/>
              </w:rPr>
              <w:t xml:space="preserve"> </w:t>
            </w:r>
            <w:proofErr w:type="spellStart"/>
            <w:r w:rsidRPr="00FC7A1F">
              <w:rPr>
                <w:color w:val="538135" w:themeColor="accent6" w:themeShade="BF"/>
              </w:rPr>
              <w:t>spørsmål</w:t>
            </w:r>
            <w:proofErr w:type="spellEnd"/>
            <w:r w:rsidRPr="00FC7A1F">
              <w:rPr>
                <w:color w:val="538135" w:themeColor="accent6" w:themeShade="BF"/>
              </w:rPr>
              <w:t>]</w:t>
            </w:r>
          </w:p>
        </w:tc>
      </w:tr>
      <w:tr w:rsidR="0068707B" w:rsidRPr="00662BEB" w14:paraId="136FBBF1" w14:textId="77777777" w:rsidTr="00285698">
        <w:trPr>
          <w:trHeight w:val="2233"/>
        </w:trPr>
        <w:tc>
          <w:tcPr>
            <w:tcW w:w="1320"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0518B51E" w14:textId="77777777" w:rsidR="0068707B" w:rsidRPr="0068707B" w:rsidRDefault="0068707B" w:rsidP="0068707B">
            <w:pPr>
              <w:rPr>
                <w:lang w:val="en-US"/>
              </w:rPr>
            </w:pPr>
            <w:r w:rsidRPr="0068707B">
              <w:rPr>
                <w:b/>
                <w:bCs/>
                <w:lang w:val="nl-BE"/>
              </w:rPr>
              <w:t>RA1.a</w:t>
            </w:r>
          </w:p>
        </w:tc>
        <w:tc>
          <w:tcPr>
            <w:tcW w:w="4907"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46EA1734" w14:textId="77777777" w:rsidR="0068707B" w:rsidRDefault="0068707B" w:rsidP="0068707B">
            <w:pPr>
              <w:rPr>
                <w:lang w:val="en-US"/>
              </w:rPr>
            </w:pPr>
            <w:r w:rsidRPr="0068707B">
              <w:rPr>
                <w:lang w:val="en-US"/>
              </w:rPr>
              <w:t>How confident are you in your knowledge related to radon?</w:t>
            </w:r>
          </w:p>
          <w:p w14:paraId="2B3AA0F2" w14:textId="18401521" w:rsidR="00FC7A1F" w:rsidRDefault="00FC7A1F" w:rsidP="0068707B">
            <w:pPr>
              <w:rPr>
                <w:lang w:val="en-US"/>
              </w:rPr>
            </w:pPr>
          </w:p>
          <w:p w14:paraId="6D774B08" w14:textId="14866D04" w:rsidR="00FC7A1F" w:rsidRDefault="00FC7A1F" w:rsidP="0068707B">
            <w:pPr>
              <w:rPr>
                <w:lang w:val="en-US"/>
              </w:rPr>
            </w:pPr>
          </w:p>
          <w:p w14:paraId="0410F6B7" w14:textId="19D5902B" w:rsidR="00FC7A1F" w:rsidRDefault="00FC7A1F" w:rsidP="0068707B">
            <w:pPr>
              <w:rPr>
                <w:lang w:val="en-US"/>
              </w:rPr>
            </w:pPr>
          </w:p>
          <w:p w14:paraId="31087240" w14:textId="77777777" w:rsidR="00FC7A1F" w:rsidRDefault="00FC7A1F" w:rsidP="0068707B">
            <w:pPr>
              <w:rPr>
                <w:lang w:val="en-US"/>
              </w:rPr>
            </w:pPr>
          </w:p>
          <w:p w14:paraId="1FE8EB49" w14:textId="4981D4B7" w:rsidR="00FC7A1F" w:rsidRPr="00FC7A1F" w:rsidRDefault="00FC7A1F" w:rsidP="0068707B">
            <w:pPr>
              <w:rPr>
                <w:lang w:val="nb-NO"/>
              </w:rPr>
            </w:pPr>
            <w:r w:rsidRPr="00FC7A1F">
              <w:rPr>
                <w:color w:val="538135" w:themeColor="accent6" w:themeShade="BF"/>
                <w:lang w:val="nb-NO"/>
              </w:rPr>
              <w:t xml:space="preserve">Hvor </w:t>
            </w:r>
            <w:r w:rsidR="00024E63">
              <w:rPr>
                <w:color w:val="538135" w:themeColor="accent6" w:themeShade="BF"/>
                <w:lang w:val="nb-NO"/>
              </w:rPr>
              <w:t>sikker</w:t>
            </w:r>
            <w:r w:rsidR="00024E63" w:rsidRPr="00FC7A1F">
              <w:rPr>
                <w:color w:val="538135" w:themeColor="accent6" w:themeShade="BF"/>
                <w:lang w:val="nb-NO"/>
              </w:rPr>
              <w:t xml:space="preserve"> </w:t>
            </w:r>
            <w:r w:rsidRPr="00FC7A1F">
              <w:rPr>
                <w:color w:val="538135" w:themeColor="accent6" w:themeShade="BF"/>
                <w:lang w:val="nb-NO"/>
              </w:rPr>
              <w:t>er du på kunnskapen din knyttet til radon?</w:t>
            </w:r>
          </w:p>
        </w:tc>
        <w:tc>
          <w:tcPr>
            <w:tcW w:w="3119"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45970984" w14:textId="77777777" w:rsidR="0068707B" w:rsidRPr="0068707B" w:rsidRDefault="0068707B" w:rsidP="0068707B">
            <w:pPr>
              <w:rPr>
                <w:lang w:val="en-US"/>
              </w:rPr>
            </w:pPr>
            <w:r w:rsidRPr="0068707B">
              <w:rPr>
                <w:lang w:val="fr-FR"/>
              </w:rPr>
              <w:t>1. Not at all confident</w:t>
            </w:r>
          </w:p>
          <w:p w14:paraId="4E54D70F" w14:textId="77777777" w:rsidR="0068707B" w:rsidRPr="0068707B" w:rsidRDefault="0068707B" w:rsidP="0068707B">
            <w:pPr>
              <w:rPr>
                <w:lang w:val="en-US"/>
              </w:rPr>
            </w:pPr>
            <w:r w:rsidRPr="0068707B">
              <w:rPr>
                <w:lang w:val="fr-FR"/>
              </w:rPr>
              <w:t xml:space="preserve">2. </w:t>
            </w:r>
            <w:proofErr w:type="spellStart"/>
            <w:r w:rsidRPr="0068707B">
              <w:rPr>
                <w:lang w:val="fr-FR"/>
              </w:rPr>
              <w:t>Somewhat</w:t>
            </w:r>
            <w:proofErr w:type="spellEnd"/>
            <w:r w:rsidRPr="0068707B">
              <w:rPr>
                <w:lang w:val="fr-FR"/>
              </w:rPr>
              <w:t xml:space="preserve"> confident</w:t>
            </w:r>
          </w:p>
          <w:p w14:paraId="27CB2694" w14:textId="77777777" w:rsidR="0068707B" w:rsidRPr="0068707B" w:rsidRDefault="0068707B" w:rsidP="0068707B">
            <w:pPr>
              <w:rPr>
                <w:lang w:val="en-US"/>
              </w:rPr>
            </w:pPr>
            <w:r w:rsidRPr="0068707B">
              <w:t>3. Moderately confident</w:t>
            </w:r>
          </w:p>
          <w:p w14:paraId="3793C439" w14:textId="77777777" w:rsidR="0068707B" w:rsidRPr="0068707B" w:rsidRDefault="0068707B" w:rsidP="0068707B">
            <w:pPr>
              <w:rPr>
                <w:lang w:val="en-US"/>
              </w:rPr>
            </w:pPr>
            <w:r w:rsidRPr="0068707B">
              <w:t xml:space="preserve">4. Quite confident </w:t>
            </w:r>
          </w:p>
          <w:p w14:paraId="51F4E7E8" w14:textId="77777777" w:rsidR="0068707B" w:rsidRDefault="0068707B" w:rsidP="0068707B">
            <w:r w:rsidRPr="0068707B">
              <w:t>5. Highly confident</w:t>
            </w:r>
          </w:p>
          <w:p w14:paraId="1A8C412D" w14:textId="11311B21" w:rsidR="00FC7A1F" w:rsidRPr="00FC7A1F" w:rsidRDefault="00FC7A1F" w:rsidP="00FC7A1F">
            <w:pPr>
              <w:rPr>
                <w:color w:val="538135" w:themeColor="accent6" w:themeShade="BF"/>
                <w:lang w:val="nb-NO"/>
              </w:rPr>
            </w:pPr>
            <w:r w:rsidRPr="00FC7A1F">
              <w:rPr>
                <w:color w:val="538135" w:themeColor="accent6" w:themeShade="BF"/>
                <w:lang w:val="nb-NO"/>
              </w:rPr>
              <w:t xml:space="preserve">1. Ikke </w:t>
            </w:r>
            <w:r w:rsidR="00024E63">
              <w:rPr>
                <w:color w:val="538135" w:themeColor="accent6" w:themeShade="BF"/>
                <w:lang w:val="nb-NO"/>
              </w:rPr>
              <w:t xml:space="preserve">sikker </w:t>
            </w:r>
            <w:r w:rsidR="00122335" w:rsidRPr="00FC7A1F">
              <w:rPr>
                <w:color w:val="538135" w:themeColor="accent6" w:themeShade="BF"/>
                <w:lang w:val="nb-NO"/>
              </w:rPr>
              <w:t>i det hele tatt</w:t>
            </w:r>
          </w:p>
          <w:p w14:paraId="11AD0FE0" w14:textId="3D512BC5" w:rsidR="00FC7A1F" w:rsidRPr="00FC7A1F" w:rsidRDefault="00FC7A1F" w:rsidP="00FC7A1F">
            <w:pPr>
              <w:rPr>
                <w:color w:val="538135" w:themeColor="accent6" w:themeShade="BF"/>
                <w:lang w:val="nb-NO"/>
              </w:rPr>
            </w:pPr>
            <w:r w:rsidRPr="00FC7A1F">
              <w:rPr>
                <w:color w:val="538135" w:themeColor="accent6" w:themeShade="BF"/>
                <w:lang w:val="nb-NO"/>
              </w:rPr>
              <w:t>2. Litt</w:t>
            </w:r>
            <w:r w:rsidR="00EA0F33">
              <w:rPr>
                <w:color w:val="538135" w:themeColor="accent6" w:themeShade="BF"/>
                <w:lang w:val="nb-NO"/>
              </w:rPr>
              <w:t xml:space="preserve"> </w:t>
            </w:r>
            <w:r w:rsidR="00024E63">
              <w:rPr>
                <w:color w:val="538135" w:themeColor="accent6" w:themeShade="BF"/>
                <w:lang w:val="nb-NO"/>
              </w:rPr>
              <w:t>sikker</w:t>
            </w:r>
          </w:p>
          <w:p w14:paraId="3746C484" w14:textId="295CB816" w:rsidR="00FC7A1F" w:rsidRPr="00FC7A1F" w:rsidRDefault="00FC7A1F" w:rsidP="00FC7A1F">
            <w:pPr>
              <w:rPr>
                <w:color w:val="538135" w:themeColor="accent6" w:themeShade="BF"/>
                <w:lang w:val="nb-NO"/>
              </w:rPr>
            </w:pPr>
            <w:r w:rsidRPr="00FC7A1F">
              <w:rPr>
                <w:color w:val="538135" w:themeColor="accent6" w:themeShade="BF"/>
                <w:lang w:val="nb-NO"/>
              </w:rPr>
              <w:t xml:space="preserve">3. Middels </w:t>
            </w:r>
            <w:r w:rsidR="00024E63">
              <w:rPr>
                <w:color w:val="538135" w:themeColor="accent6" w:themeShade="BF"/>
                <w:lang w:val="nb-NO"/>
              </w:rPr>
              <w:t>sikker</w:t>
            </w:r>
          </w:p>
          <w:p w14:paraId="30EDC203" w14:textId="68FF66A9" w:rsidR="00FC7A1F" w:rsidRPr="00FC7A1F" w:rsidRDefault="00FC7A1F" w:rsidP="00FC7A1F">
            <w:pPr>
              <w:rPr>
                <w:color w:val="538135" w:themeColor="accent6" w:themeShade="BF"/>
                <w:lang w:val="nb-NO"/>
              </w:rPr>
            </w:pPr>
            <w:r w:rsidRPr="00FC7A1F">
              <w:rPr>
                <w:color w:val="538135" w:themeColor="accent6" w:themeShade="BF"/>
                <w:lang w:val="nb-NO"/>
              </w:rPr>
              <w:t xml:space="preserve">4. Ganske </w:t>
            </w:r>
            <w:r w:rsidR="00024E63">
              <w:rPr>
                <w:color w:val="538135" w:themeColor="accent6" w:themeShade="BF"/>
                <w:lang w:val="nb-NO"/>
              </w:rPr>
              <w:t>sikker</w:t>
            </w:r>
          </w:p>
          <w:p w14:paraId="3ADB8AFC" w14:textId="3A907AE0" w:rsidR="00FC7A1F" w:rsidRPr="00662BEB" w:rsidRDefault="00FC7A1F" w:rsidP="00FC7A1F">
            <w:pPr>
              <w:rPr>
                <w:lang w:val="en-US"/>
              </w:rPr>
            </w:pPr>
            <w:r w:rsidRPr="00662BEB">
              <w:rPr>
                <w:color w:val="538135" w:themeColor="accent6" w:themeShade="BF"/>
                <w:lang w:val="en-US"/>
              </w:rPr>
              <w:t xml:space="preserve">5. </w:t>
            </w:r>
            <w:proofErr w:type="spellStart"/>
            <w:r w:rsidRPr="00662BEB">
              <w:rPr>
                <w:color w:val="538135" w:themeColor="accent6" w:themeShade="BF"/>
                <w:lang w:val="en-US"/>
              </w:rPr>
              <w:t>Svært</w:t>
            </w:r>
            <w:proofErr w:type="spellEnd"/>
            <w:r w:rsidRPr="00662BEB">
              <w:rPr>
                <w:color w:val="538135" w:themeColor="accent6" w:themeShade="BF"/>
                <w:lang w:val="en-US"/>
              </w:rPr>
              <w:t xml:space="preserve"> </w:t>
            </w:r>
            <w:proofErr w:type="spellStart"/>
            <w:r w:rsidR="00024E63">
              <w:rPr>
                <w:color w:val="538135" w:themeColor="accent6" w:themeShade="BF"/>
                <w:lang w:val="en-US"/>
              </w:rPr>
              <w:t>sikker</w:t>
            </w:r>
            <w:proofErr w:type="spellEnd"/>
          </w:p>
        </w:tc>
      </w:tr>
    </w:tbl>
    <w:p w14:paraId="4089D096" w14:textId="77777777" w:rsidR="0068707B" w:rsidRPr="00662BEB" w:rsidRDefault="0068707B">
      <w:pPr>
        <w:rPr>
          <w:lang w:val="en-US"/>
        </w:rPr>
      </w:pPr>
    </w:p>
    <w:p w14:paraId="0213E1A3" w14:textId="191A2563" w:rsidR="0068707B" w:rsidRDefault="0068707B" w:rsidP="0068707B">
      <w:pPr>
        <w:rPr>
          <w:b/>
          <w:i/>
          <w:iCs/>
          <w:lang w:val="en-US"/>
        </w:rPr>
      </w:pPr>
      <w:r w:rsidRPr="0068707B">
        <w:rPr>
          <w:b/>
          <w:bCs/>
          <w:i/>
          <w:iCs/>
          <w:color w:val="FF0000"/>
          <w:lang w:val="en-US"/>
        </w:rPr>
        <w:t xml:space="preserve">INTRO IF RA1 = 1 or 2: </w:t>
      </w:r>
      <w:r w:rsidRPr="0068707B">
        <w:rPr>
          <w:i/>
          <w:iCs/>
          <w:color w:val="FF0000"/>
          <w:lang w:val="en-US"/>
        </w:rPr>
        <w:t xml:space="preserve"> </w:t>
      </w:r>
      <w:r w:rsidRPr="009C4B3C">
        <w:rPr>
          <w:b/>
          <w:i/>
          <w:iCs/>
          <w:lang w:val="en-US"/>
        </w:rPr>
        <w:t>Do you agree or disagree with the following statements?</w:t>
      </w:r>
    </w:p>
    <w:p w14:paraId="1B18FF17" w14:textId="58FA1FD4" w:rsidR="00FC7A1F" w:rsidRPr="00D41BF8" w:rsidRDefault="00D41BF8" w:rsidP="0068707B">
      <w:pPr>
        <w:rPr>
          <w:b/>
          <w:bCs/>
          <w:i/>
          <w:iCs/>
          <w:color w:val="538135" w:themeColor="accent6" w:themeShade="BF"/>
          <w:lang w:val="nb-NO"/>
        </w:rPr>
      </w:pPr>
      <w:r w:rsidRPr="0036027D">
        <w:rPr>
          <w:b/>
          <w:bCs/>
          <w:color w:val="538135" w:themeColor="accent6" w:themeShade="BF"/>
          <w:highlight w:val="cyan"/>
          <w:lang w:val="nb-NO"/>
        </w:rPr>
        <w:t>HVIS</w:t>
      </w:r>
      <w:r w:rsidRPr="00FC7A1F">
        <w:rPr>
          <w:b/>
          <w:bCs/>
          <w:color w:val="538135" w:themeColor="accent6" w:themeShade="BF"/>
          <w:lang w:val="nb-NO"/>
        </w:rPr>
        <w:t xml:space="preserve"> RA1 = 1 eller 2</w:t>
      </w:r>
      <w:r w:rsidRPr="00FC7A1F">
        <w:rPr>
          <w:color w:val="538135" w:themeColor="accent6" w:themeShade="BF"/>
          <w:lang w:val="nb-NO"/>
        </w:rPr>
        <w:t xml:space="preserve">: </w:t>
      </w:r>
      <w:r w:rsidRPr="00D41BF8">
        <w:rPr>
          <w:b/>
          <w:bCs/>
          <w:i/>
          <w:iCs/>
          <w:color w:val="538135" w:themeColor="accent6" w:themeShade="BF"/>
          <w:lang w:val="nb-NO"/>
        </w:rPr>
        <w:t>Er du enig eller uenig i følgende påstander?</w:t>
      </w:r>
    </w:p>
    <w:tbl>
      <w:tblPr>
        <w:tblW w:w="8495" w:type="dxa"/>
        <w:tblCellMar>
          <w:left w:w="0" w:type="dxa"/>
          <w:right w:w="0" w:type="dxa"/>
        </w:tblCellMar>
        <w:tblLook w:val="04A0" w:firstRow="1" w:lastRow="0" w:firstColumn="1" w:lastColumn="0" w:noHBand="0" w:noVBand="1"/>
      </w:tblPr>
      <w:tblGrid>
        <w:gridCol w:w="772"/>
        <w:gridCol w:w="4463"/>
        <w:gridCol w:w="3260"/>
      </w:tblGrid>
      <w:tr w:rsidR="0068707B" w:rsidRPr="0068707B" w14:paraId="2989B08D" w14:textId="77777777" w:rsidTr="00E100B2">
        <w:trPr>
          <w:trHeight w:val="285"/>
        </w:trPr>
        <w:tc>
          <w:tcPr>
            <w:tcW w:w="8495"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FC3E735" w14:textId="77777777" w:rsidR="0068707B" w:rsidRPr="0068707B" w:rsidRDefault="0068707B" w:rsidP="0068707B">
            <w:pPr>
              <w:rPr>
                <w:lang w:val="en-US"/>
              </w:rPr>
            </w:pPr>
            <w:commentRangeStart w:id="0"/>
            <w:r w:rsidRPr="0068707B">
              <w:rPr>
                <w:b/>
                <w:bCs/>
                <w:lang w:val="en-US"/>
              </w:rPr>
              <w:t>Radon Knowledge</w:t>
            </w:r>
            <w:r w:rsidR="00E100B2">
              <w:rPr>
                <w:b/>
                <w:bCs/>
                <w:lang w:val="en-US"/>
              </w:rPr>
              <w:t xml:space="preserve"> (</w:t>
            </w:r>
            <w:r w:rsidR="00E100B2" w:rsidRPr="00E100B2">
              <w:rPr>
                <w:b/>
                <w:bCs/>
                <w:color w:val="C00000"/>
                <w:lang w:val="en-US"/>
              </w:rPr>
              <w:t>RANDOMISED</w:t>
            </w:r>
            <w:r w:rsidR="00E100B2">
              <w:rPr>
                <w:b/>
                <w:bCs/>
                <w:lang w:val="en-US"/>
              </w:rPr>
              <w:t>)</w:t>
            </w:r>
            <w:r w:rsidR="00E100B2" w:rsidRPr="00E100B2">
              <w:rPr>
                <w:bCs/>
                <w:i/>
              </w:rPr>
              <w:t xml:space="preserve"> (don’t show this title to respondents)</w:t>
            </w:r>
            <w:commentRangeEnd w:id="0"/>
            <w:r w:rsidR="004A48B0">
              <w:rPr>
                <w:rStyle w:val="CommentReference"/>
              </w:rPr>
              <w:commentReference w:id="0"/>
            </w:r>
          </w:p>
        </w:tc>
      </w:tr>
      <w:tr w:rsidR="0068707B" w:rsidRPr="00DC1235" w14:paraId="17540171" w14:textId="77777777" w:rsidTr="00B6420D">
        <w:trPr>
          <w:trHeight w:val="302"/>
        </w:trPr>
        <w:tc>
          <w:tcPr>
            <w:tcW w:w="772"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246E8F7" w14:textId="77777777" w:rsidR="0068707B" w:rsidRPr="0068707B" w:rsidRDefault="0068707B" w:rsidP="0068707B">
            <w:pPr>
              <w:rPr>
                <w:lang w:val="en-US"/>
              </w:rPr>
            </w:pPr>
            <w:r w:rsidRPr="0068707B">
              <w:rPr>
                <w:b/>
                <w:bCs/>
                <w:lang w:val="nl-BE"/>
              </w:rPr>
              <w:t>AW37</w:t>
            </w:r>
          </w:p>
        </w:tc>
        <w:tc>
          <w:tcPr>
            <w:tcW w:w="4463"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5014A040" w14:textId="77777777" w:rsidR="0068707B" w:rsidRDefault="0068707B" w:rsidP="0068707B">
            <w:pPr>
              <w:rPr>
                <w:lang w:val="en-US"/>
              </w:rPr>
            </w:pPr>
            <w:r w:rsidRPr="0068707B">
              <w:rPr>
                <w:lang w:val="en-US"/>
              </w:rPr>
              <w:t>Radon causes headaches.</w:t>
            </w:r>
          </w:p>
          <w:p w14:paraId="15641A1C" w14:textId="4251A563" w:rsidR="00D41BF8" w:rsidRPr="0068707B" w:rsidRDefault="00D41BF8" w:rsidP="0068707B">
            <w:pPr>
              <w:rPr>
                <w:lang w:val="en-US"/>
              </w:rPr>
            </w:pPr>
            <w:r w:rsidRPr="00D41BF8">
              <w:rPr>
                <w:color w:val="538135" w:themeColor="accent6" w:themeShade="BF"/>
                <w:lang w:val="en-US"/>
              </w:rPr>
              <w:t xml:space="preserve">Radon </w:t>
            </w:r>
            <w:proofErr w:type="spellStart"/>
            <w:r w:rsidRPr="00D41BF8">
              <w:rPr>
                <w:color w:val="538135" w:themeColor="accent6" w:themeShade="BF"/>
                <w:lang w:val="en-US"/>
              </w:rPr>
              <w:t>forårsaker</w:t>
            </w:r>
            <w:proofErr w:type="spellEnd"/>
            <w:r w:rsidRPr="00D41BF8">
              <w:rPr>
                <w:color w:val="538135" w:themeColor="accent6" w:themeShade="BF"/>
                <w:lang w:val="en-US"/>
              </w:rPr>
              <w:t xml:space="preserve"> </w:t>
            </w:r>
            <w:proofErr w:type="spellStart"/>
            <w:r w:rsidRPr="00D41BF8">
              <w:rPr>
                <w:color w:val="538135" w:themeColor="accent6" w:themeShade="BF"/>
                <w:lang w:val="en-US"/>
              </w:rPr>
              <w:t>hodepine</w:t>
            </w:r>
            <w:proofErr w:type="spellEnd"/>
            <w:r w:rsidRPr="00D41BF8">
              <w:rPr>
                <w:color w:val="538135" w:themeColor="accent6" w:themeShade="BF"/>
                <w:lang w:val="en-US"/>
              </w:rPr>
              <w:t>.</w:t>
            </w:r>
          </w:p>
        </w:tc>
        <w:tc>
          <w:tcPr>
            <w:tcW w:w="326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3C4A5780" w14:textId="77777777" w:rsidR="0068707B" w:rsidRPr="0068707B" w:rsidRDefault="0068707B" w:rsidP="0068707B">
            <w:pPr>
              <w:rPr>
                <w:lang w:val="en-US"/>
              </w:rPr>
            </w:pPr>
            <w:r w:rsidRPr="0068707B">
              <w:rPr>
                <w:lang w:val="en-US"/>
              </w:rPr>
              <w:t>1. Agree</w:t>
            </w:r>
          </w:p>
          <w:p w14:paraId="0B0B8D3D" w14:textId="77777777" w:rsidR="0068707B" w:rsidRPr="0068707B" w:rsidRDefault="0068707B" w:rsidP="0068707B">
            <w:pPr>
              <w:rPr>
                <w:lang w:val="en-US"/>
              </w:rPr>
            </w:pPr>
            <w:r w:rsidRPr="0068707B">
              <w:rPr>
                <w:lang w:val="en-US"/>
              </w:rPr>
              <w:t>2. Disagree</w:t>
            </w:r>
          </w:p>
          <w:p w14:paraId="5A462E0A" w14:textId="77777777" w:rsidR="0068707B" w:rsidRDefault="0068707B" w:rsidP="0068707B">
            <w:pPr>
              <w:rPr>
                <w:lang w:val="en-US"/>
              </w:rPr>
            </w:pPr>
            <w:r w:rsidRPr="0068707B">
              <w:rPr>
                <w:lang w:val="en-US"/>
              </w:rPr>
              <w:t>9. I don't know/NA</w:t>
            </w:r>
          </w:p>
          <w:p w14:paraId="12D50F8E" w14:textId="77777777" w:rsidR="002A6CD2" w:rsidRDefault="002A6CD2" w:rsidP="0068707B">
            <w:pPr>
              <w:rPr>
                <w:lang w:val="en-US"/>
              </w:rPr>
            </w:pPr>
          </w:p>
          <w:p w14:paraId="35421B7B" w14:textId="77777777" w:rsidR="002A6CD2" w:rsidRPr="002A6CD2" w:rsidRDefault="002A6CD2" w:rsidP="002A6CD2">
            <w:pPr>
              <w:rPr>
                <w:color w:val="538135" w:themeColor="accent6" w:themeShade="BF"/>
                <w:lang w:val="nb-NO"/>
              </w:rPr>
            </w:pPr>
            <w:r w:rsidRPr="002A6CD2">
              <w:rPr>
                <w:color w:val="538135" w:themeColor="accent6" w:themeShade="BF"/>
                <w:lang w:val="nb-NO"/>
              </w:rPr>
              <w:t>1. Enig</w:t>
            </w:r>
          </w:p>
          <w:p w14:paraId="44251068" w14:textId="77777777" w:rsidR="002A6CD2" w:rsidRPr="002A6CD2" w:rsidRDefault="002A6CD2" w:rsidP="002A6CD2">
            <w:pPr>
              <w:rPr>
                <w:color w:val="538135" w:themeColor="accent6" w:themeShade="BF"/>
                <w:lang w:val="nb-NO"/>
              </w:rPr>
            </w:pPr>
            <w:r w:rsidRPr="002A6CD2">
              <w:rPr>
                <w:color w:val="538135" w:themeColor="accent6" w:themeShade="BF"/>
                <w:lang w:val="nb-NO"/>
              </w:rPr>
              <w:t>2. Uenig</w:t>
            </w:r>
          </w:p>
          <w:p w14:paraId="5536186D" w14:textId="7D38F54E" w:rsidR="002A6CD2" w:rsidRPr="002A6CD2" w:rsidRDefault="002A6CD2" w:rsidP="002A6CD2">
            <w:pPr>
              <w:rPr>
                <w:lang w:val="nb-NO"/>
              </w:rPr>
            </w:pPr>
            <w:r w:rsidRPr="002A6CD2">
              <w:rPr>
                <w:color w:val="538135" w:themeColor="accent6" w:themeShade="BF"/>
                <w:lang w:val="nb-NO"/>
              </w:rPr>
              <w:t xml:space="preserve">9. </w:t>
            </w:r>
            <w:r w:rsidR="002551FA">
              <w:rPr>
                <w:color w:val="538135" w:themeColor="accent6" w:themeShade="BF"/>
                <w:lang w:val="nb-NO"/>
              </w:rPr>
              <w:t>V</w:t>
            </w:r>
            <w:r w:rsidRPr="002A6CD2">
              <w:rPr>
                <w:color w:val="538135" w:themeColor="accent6" w:themeShade="BF"/>
                <w:lang w:val="nb-NO"/>
              </w:rPr>
              <w:t>et ikke/</w:t>
            </w:r>
            <w:r w:rsidR="002551FA">
              <w:rPr>
                <w:color w:val="538135" w:themeColor="accent6" w:themeShade="BF"/>
                <w:lang w:val="nb-NO"/>
              </w:rPr>
              <w:t>ikke aktuelt</w:t>
            </w:r>
          </w:p>
        </w:tc>
      </w:tr>
      <w:tr w:rsidR="0068707B" w:rsidRPr="00DC1235" w14:paraId="0FF63E41" w14:textId="77777777" w:rsidTr="00B6420D">
        <w:trPr>
          <w:trHeight w:val="352"/>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CC7F87D" w14:textId="77777777" w:rsidR="0068707B" w:rsidRPr="0068707B" w:rsidRDefault="0068707B" w:rsidP="0068707B">
            <w:pPr>
              <w:rPr>
                <w:lang w:val="en-US"/>
              </w:rPr>
            </w:pPr>
            <w:r w:rsidRPr="0068707B">
              <w:rPr>
                <w:b/>
                <w:bCs/>
                <w:lang w:val="nl-BE"/>
              </w:rPr>
              <w:t>AW38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7DDF5B13" w14:textId="77777777" w:rsidR="0068707B" w:rsidRDefault="0068707B" w:rsidP="0068707B">
            <w:pPr>
              <w:rPr>
                <w:lang w:val="en-US"/>
              </w:rPr>
            </w:pPr>
            <w:r w:rsidRPr="0068707B">
              <w:rPr>
                <w:lang w:val="en-US"/>
              </w:rPr>
              <w:t>Radon exposure is linked to lung cancer.</w:t>
            </w:r>
          </w:p>
          <w:p w14:paraId="6E947BDE" w14:textId="3BEB1106" w:rsidR="008B72EE" w:rsidRPr="008B72EE" w:rsidRDefault="008B72EE" w:rsidP="0068707B">
            <w:pPr>
              <w:rPr>
                <w:lang w:val="nb-NO"/>
              </w:rPr>
            </w:pPr>
            <w:r w:rsidRPr="008B72EE">
              <w:rPr>
                <w:color w:val="538135" w:themeColor="accent6" w:themeShade="BF"/>
                <w:lang w:val="nb-NO"/>
              </w:rPr>
              <w:t xml:space="preserve">Radoneksponering er </w:t>
            </w:r>
            <w:r w:rsidR="00B03DBC">
              <w:rPr>
                <w:color w:val="538135" w:themeColor="accent6" w:themeShade="BF"/>
                <w:lang w:val="nb-NO"/>
              </w:rPr>
              <w:t>relatert</w:t>
            </w:r>
            <w:r w:rsidR="00B03DBC" w:rsidRPr="008B72EE">
              <w:rPr>
                <w:color w:val="538135" w:themeColor="accent6" w:themeShade="BF"/>
                <w:lang w:val="nb-NO"/>
              </w:rPr>
              <w:t xml:space="preserve"> </w:t>
            </w:r>
            <w:r w:rsidRPr="008B72EE">
              <w:rPr>
                <w:color w:val="538135" w:themeColor="accent6" w:themeShade="BF"/>
                <w:lang w:val="nb-NO"/>
              </w:rPr>
              <w:t>til lungekreft.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5160F726" w14:textId="77777777" w:rsidR="0068707B" w:rsidRPr="008B72EE" w:rsidRDefault="0068707B" w:rsidP="0068707B">
            <w:pPr>
              <w:rPr>
                <w:lang w:val="nb-NO"/>
              </w:rPr>
            </w:pPr>
          </w:p>
        </w:tc>
      </w:tr>
      <w:tr w:rsidR="0068707B" w:rsidRPr="00DC1235" w14:paraId="779504F2" w14:textId="77777777" w:rsidTr="00B6420D">
        <w:trPr>
          <w:trHeight w:val="415"/>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4BF0818" w14:textId="77777777" w:rsidR="0068707B" w:rsidRPr="0068707B" w:rsidRDefault="0068707B" w:rsidP="0068707B">
            <w:pPr>
              <w:rPr>
                <w:lang w:val="en-US"/>
              </w:rPr>
            </w:pPr>
            <w:r w:rsidRPr="0068707B">
              <w:rPr>
                <w:b/>
                <w:bCs/>
                <w:lang w:val="nl-BE"/>
              </w:rPr>
              <w:t>AW39</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C90F224" w14:textId="77777777" w:rsidR="0068707B" w:rsidRDefault="0068707B" w:rsidP="0068707B">
            <w:pPr>
              <w:rPr>
                <w:lang w:val="en-US"/>
              </w:rPr>
            </w:pPr>
            <w:r w:rsidRPr="0068707B">
              <w:rPr>
                <w:lang w:val="en-US"/>
              </w:rPr>
              <w:t>Radon is a radioactive liquid.</w:t>
            </w:r>
          </w:p>
          <w:p w14:paraId="5FA681AB" w14:textId="0DABBF8C" w:rsidR="008B72EE" w:rsidRPr="008B72EE" w:rsidRDefault="008B72EE" w:rsidP="0068707B">
            <w:pPr>
              <w:rPr>
                <w:lang w:val="nb-NO"/>
              </w:rPr>
            </w:pPr>
            <w:r w:rsidRPr="008B72EE">
              <w:rPr>
                <w:color w:val="538135" w:themeColor="accent6" w:themeShade="BF"/>
                <w:lang w:val="nb-NO"/>
              </w:rPr>
              <w:t>Radon er en radioaktiv væske.</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11C96E31" w14:textId="77777777" w:rsidR="0068707B" w:rsidRPr="008B72EE" w:rsidRDefault="0068707B" w:rsidP="0068707B">
            <w:pPr>
              <w:rPr>
                <w:lang w:val="nb-NO"/>
              </w:rPr>
            </w:pPr>
          </w:p>
        </w:tc>
      </w:tr>
      <w:tr w:rsidR="0068707B" w:rsidRPr="00DC1235" w14:paraId="5BED8DA2" w14:textId="77777777" w:rsidTr="00B6420D">
        <w:trPr>
          <w:trHeight w:val="32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AEBAC21" w14:textId="77777777" w:rsidR="0068707B" w:rsidRPr="0068707B" w:rsidRDefault="0068707B" w:rsidP="0068707B">
            <w:pPr>
              <w:rPr>
                <w:lang w:val="en-US"/>
              </w:rPr>
            </w:pPr>
            <w:r w:rsidRPr="0068707B">
              <w:rPr>
                <w:b/>
                <w:bCs/>
                <w:lang w:val="nl-BE"/>
              </w:rPr>
              <w:t>AW40</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01399133" w14:textId="77777777" w:rsidR="0068707B" w:rsidRDefault="0068707B" w:rsidP="0068707B">
            <w:pPr>
              <w:rPr>
                <w:lang w:val="en-US"/>
              </w:rPr>
            </w:pPr>
            <w:r w:rsidRPr="0068707B">
              <w:rPr>
                <w:lang w:val="en-US"/>
              </w:rPr>
              <w:t>Radon has a strong odor.</w:t>
            </w:r>
          </w:p>
          <w:p w14:paraId="2E373D57" w14:textId="1C985F57" w:rsidR="00A43A7F" w:rsidRPr="00A43A7F" w:rsidRDefault="00A43A7F" w:rsidP="0068707B">
            <w:pPr>
              <w:rPr>
                <w:lang w:val="nb-NO"/>
              </w:rPr>
            </w:pPr>
            <w:r w:rsidRPr="00A43A7F">
              <w:rPr>
                <w:color w:val="538135" w:themeColor="accent6" w:themeShade="BF"/>
                <w:lang w:val="nb-NO"/>
              </w:rPr>
              <w:t>Radon har en sterk lukt.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1838F3CC" w14:textId="77777777" w:rsidR="0068707B" w:rsidRPr="00A43A7F" w:rsidRDefault="0068707B" w:rsidP="0068707B">
            <w:pPr>
              <w:rPr>
                <w:lang w:val="nb-NO"/>
              </w:rPr>
            </w:pPr>
          </w:p>
        </w:tc>
      </w:tr>
      <w:tr w:rsidR="0068707B" w:rsidRPr="0068707B" w14:paraId="0B603654" w14:textId="77777777" w:rsidTr="00B6420D">
        <w:trPr>
          <w:trHeight w:val="388"/>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35F665B" w14:textId="77777777" w:rsidR="0068707B" w:rsidRPr="0068707B" w:rsidRDefault="0068707B" w:rsidP="0068707B">
            <w:pPr>
              <w:rPr>
                <w:lang w:val="en-US"/>
              </w:rPr>
            </w:pPr>
            <w:r w:rsidRPr="0068707B">
              <w:rPr>
                <w:b/>
                <w:bCs/>
                <w:lang w:val="en-US"/>
              </w:rPr>
              <w:t>AW41</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991D7FA" w14:textId="77777777" w:rsidR="0068707B" w:rsidRDefault="0068707B" w:rsidP="0068707B">
            <w:pPr>
              <w:rPr>
                <w:lang w:val="en-US"/>
              </w:rPr>
            </w:pPr>
            <w:r w:rsidRPr="0068707B">
              <w:rPr>
                <w:lang w:val="en-US"/>
              </w:rPr>
              <w:t xml:space="preserve">Radon is invisible. </w:t>
            </w:r>
          </w:p>
          <w:p w14:paraId="3DE6771E" w14:textId="74B731E1" w:rsidR="00A43A7F" w:rsidRPr="0068707B" w:rsidRDefault="00A43A7F" w:rsidP="0068707B">
            <w:pPr>
              <w:rPr>
                <w:lang w:val="en-US"/>
              </w:rPr>
            </w:pPr>
            <w:r w:rsidRPr="00A43A7F">
              <w:rPr>
                <w:color w:val="538135" w:themeColor="accent6" w:themeShade="BF"/>
                <w:lang w:val="en-US"/>
              </w:rPr>
              <w:t xml:space="preserve">Radon er </w:t>
            </w:r>
            <w:proofErr w:type="spellStart"/>
            <w:r w:rsidRPr="00A43A7F">
              <w:rPr>
                <w:color w:val="538135" w:themeColor="accent6" w:themeShade="BF"/>
                <w:lang w:val="en-US"/>
              </w:rPr>
              <w:t>usynlig</w:t>
            </w:r>
            <w:proofErr w:type="spellEnd"/>
            <w:r w:rsidRPr="00A43A7F">
              <w:rPr>
                <w:color w:val="538135" w:themeColor="accent6" w:themeShade="BF"/>
                <w:lang w:val="en-US"/>
              </w:rPr>
              <w: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4D748D5E" w14:textId="77777777" w:rsidR="0068707B" w:rsidRPr="0068707B" w:rsidRDefault="0068707B" w:rsidP="0068707B">
            <w:pPr>
              <w:rPr>
                <w:lang w:val="en-US"/>
              </w:rPr>
            </w:pPr>
          </w:p>
        </w:tc>
      </w:tr>
      <w:tr w:rsidR="0068707B" w:rsidRPr="00DC1235" w14:paraId="0C495015" w14:textId="77777777" w:rsidTr="00B6420D">
        <w:trPr>
          <w:trHeight w:val="579"/>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510EC91" w14:textId="77777777" w:rsidR="0068707B" w:rsidRPr="0068707B" w:rsidRDefault="0068707B" w:rsidP="0068707B">
            <w:pPr>
              <w:rPr>
                <w:lang w:val="en-US"/>
              </w:rPr>
            </w:pPr>
            <w:r w:rsidRPr="0068707B">
              <w:rPr>
                <w:b/>
                <w:bCs/>
                <w:lang w:val="en-US"/>
              </w:rPr>
              <w:t>AW42</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5CB1DF28" w14:textId="77777777" w:rsidR="0068707B" w:rsidRDefault="0068707B" w:rsidP="0068707B">
            <w:pPr>
              <w:rPr>
                <w:lang w:val="en-US"/>
              </w:rPr>
            </w:pPr>
            <w:r w:rsidRPr="0068707B">
              <w:rPr>
                <w:lang w:val="en-US"/>
              </w:rPr>
              <w:t>Radon levels are usually higher in the attic than the basement.</w:t>
            </w:r>
          </w:p>
          <w:p w14:paraId="7550250E" w14:textId="17B9B667" w:rsidR="00A43A7F" w:rsidRPr="00A43A7F" w:rsidRDefault="00A43A7F" w:rsidP="0068707B">
            <w:pPr>
              <w:rPr>
                <w:lang w:val="nb-NO"/>
              </w:rPr>
            </w:pPr>
            <w:r w:rsidRPr="008C72C2">
              <w:rPr>
                <w:color w:val="538135" w:themeColor="accent6" w:themeShade="BF"/>
                <w:lang w:val="nb-NO"/>
              </w:rPr>
              <w:t xml:space="preserve">Radonnivåer er vanligvis høyere </w:t>
            </w:r>
            <w:r w:rsidR="008C72C2" w:rsidRPr="008C72C2">
              <w:rPr>
                <w:color w:val="538135" w:themeColor="accent6" w:themeShade="BF"/>
                <w:lang w:val="nb-NO"/>
              </w:rPr>
              <w:t>på loftet enn i kjelleren</w:t>
            </w:r>
            <w:r w:rsidR="00283F03">
              <w:rPr>
                <w:color w:val="538135" w:themeColor="accent6" w:themeShade="BF"/>
                <w:lang w:val="nb-NO"/>
              </w:rPr>
              <w: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1EAA74A3" w14:textId="77777777" w:rsidR="0068707B" w:rsidRPr="00A43A7F" w:rsidRDefault="0068707B" w:rsidP="0068707B">
            <w:pPr>
              <w:rPr>
                <w:lang w:val="nb-NO"/>
              </w:rPr>
            </w:pPr>
          </w:p>
        </w:tc>
      </w:tr>
      <w:tr w:rsidR="0068707B" w:rsidRPr="00DC1235" w14:paraId="18EB5A2A" w14:textId="77777777" w:rsidTr="00B6420D">
        <w:trPr>
          <w:trHeight w:val="634"/>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391F850" w14:textId="77777777" w:rsidR="0068707B" w:rsidRPr="0068707B" w:rsidRDefault="0068707B" w:rsidP="0068707B">
            <w:pPr>
              <w:rPr>
                <w:lang w:val="en-US"/>
              </w:rPr>
            </w:pPr>
            <w:r w:rsidRPr="0068707B">
              <w:rPr>
                <w:b/>
                <w:bCs/>
                <w:lang w:val="en-US"/>
              </w:rPr>
              <w:t>AW43</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29D23D0E" w14:textId="77777777" w:rsidR="0068707B" w:rsidRDefault="0068707B" w:rsidP="0068707B">
            <w:pPr>
              <w:rPr>
                <w:lang w:val="en-US"/>
              </w:rPr>
            </w:pPr>
            <w:r w:rsidRPr="0068707B">
              <w:rPr>
                <w:lang w:val="en-US"/>
              </w:rPr>
              <w:t>Testing is the only way to determine if a home has an elevated radon level.</w:t>
            </w:r>
          </w:p>
          <w:p w14:paraId="41F0083A" w14:textId="63653D5C" w:rsidR="008C72C2" w:rsidRPr="00987A14" w:rsidRDefault="002551FA" w:rsidP="0068707B">
            <w:pPr>
              <w:rPr>
                <w:lang w:val="nb-NO"/>
              </w:rPr>
            </w:pPr>
            <w:r w:rsidRPr="001173E7">
              <w:rPr>
                <w:color w:val="538135" w:themeColor="accent6" w:themeShade="BF"/>
                <w:lang w:val="nb-NO"/>
              </w:rPr>
              <w:t>Må</w:t>
            </w:r>
            <w:r>
              <w:rPr>
                <w:color w:val="538135" w:themeColor="accent6" w:themeShade="BF"/>
                <w:lang w:val="nb-NO"/>
              </w:rPr>
              <w:t>ling</w:t>
            </w:r>
            <w:r w:rsidR="00987A14" w:rsidRPr="00987A14">
              <w:rPr>
                <w:color w:val="538135" w:themeColor="accent6" w:themeShade="BF"/>
                <w:lang w:val="nb-NO"/>
              </w:rPr>
              <w:t xml:space="preserve"> er den eneste måten å avgjøre om et hjem har et </w:t>
            </w:r>
            <w:r w:rsidR="00A330F2">
              <w:rPr>
                <w:color w:val="538135" w:themeColor="accent6" w:themeShade="BF"/>
                <w:lang w:val="nb-NO"/>
              </w:rPr>
              <w:t>økt</w:t>
            </w:r>
            <w:r w:rsidR="00A330F2" w:rsidRPr="00987A14">
              <w:rPr>
                <w:color w:val="538135" w:themeColor="accent6" w:themeShade="BF"/>
                <w:lang w:val="nb-NO"/>
              </w:rPr>
              <w:t xml:space="preserve"> </w:t>
            </w:r>
            <w:r w:rsidR="00987A14" w:rsidRPr="00987A14">
              <w:rPr>
                <w:color w:val="538135" w:themeColor="accent6" w:themeShade="BF"/>
                <w:lang w:val="nb-NO"/>
              </w:rPr>
              <w:t>radonnivå.</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07879F4" w14:textId="77777777" w:rsidR="0068707B" w:rsidRPr="00987A14" w:rsidRDefault="0068707B" w:rsidP="0068707B">
            <w:pPr>
              <w:rPr>
                <w:lang w:val="nb-NO"/>
              </w:rPr>
            </w:pPr>
          </w:p>
        </w:tc>
      </w:tr>
      <w:tr w:rsidR="00B6420D" w:rsidRPr="00DC1235" w14:paraId="5489004A" w14:textId="77777777" w:rsidTr="00B6420D">
        <w:trPr>
          <w:trHeight w:val="870"/>
        </w:trPr>
        <w:tc>
          <w:tcPr>
            <w:tcW w:w="772"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7EEAC8A" w14:textId="77777777" w:rsidR="00B6420D" w:rsidRPr="00B6420D" w:rsidRDefault="00B6420D" w:rsidP="00B6420D">
            <w:pPr>
              <w:rPr>
                <w:lang w:val="en-US"/>
              </w:rPr>
            </w:pPr>
            <w:r w:rsidRPr="00B6420D">
              <w:rPr>
                <w:b/>
                <w:bCs/>
                <w:lang w:val="nl-BE"/>
              </w:rPr>
              <w:t>AW44</w:t>
            </w:r>
          </w:p>
        </w:tc>
        <w:tc>
          <w:tcPr>
            <w:tcW w:w="4463"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031AF3E0" w14:textId="77777777" w:rsidR="00B6420D" w:rsidRDefault="00B6420D" w:rsidP="00B6420D">
            <w:pPr>
              <w:rPr>
                <w:lang w:val="en-US"/>
              </w:rPr>
            </w:pPr>
            <w:r w:rsidRPr="00B6420D">
              <w:rPr>
                <w:lang w:val="en-US"/>
              </w:rPr>
              <w:t>Radon can enter homes through cracks in walls and floors.</w:t>
            </w:r>
          </w:p>
          <w:p w14:paraId="3A5DF536" w14:textId="789BDEC9" w:rsidR="00987A14" w:rsidRPr="00987A14" w:rsidRDefault="00987A14" w:rsidP="00B6420D">
            <w:pPr>
              <w:rPr>
                <w:lang w:val="nb-NO"/>
              </w:rPr>
            </w:pPr>
            <w:r w:rsidRPr="00987A14">
              <w:rPr>
                <w:color w:val="538135" w:themeColor="accent6" w:themeShade="BF"/>
                <w:lang w:val="nb-NO"/>
              </w:rPr>
              <w:t>Radon kan komme inn i boliger gjennom sprekker i vegger og gulv.</w:t>
            </w:r>
          </w:p>
        </w:tc>
        <w:tc>
          <w:tcPr>
            <w:tcW w:w="326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4194F29B" w14:textId="77777777" w:rsidR="00B6420D" w:rsidRPr="00B6420D" w:rsidRDefault="00B6420D" w:rsidP="00B6420D">
            <w:pPr>
              <w:rPr>
                <w:lang w:val="en-US"/>
              </w:rPr>
            </w:pPr>
            <w:r w:rsidRPr="00B6420D">
              <w:rPr>
                <w:lang w:val="en-US"/>
              </w:rPr>
              <w:t>1. Agree</w:t>
            </w:r>
          </w:p>
          <w:p w14:paraId="0A2C03EC" w14:textId="77777777" w:rsidR="00B6420D" w:rsidRPr="00B6420D" w:rsidRDefault="00B6420D" w:rsidP="00B6420D">
            <w:pPr>
              <w:rPr>
                <w:lang w:val="en-US"/>
              </w:rPr>
            </w:pPr>
            <w:r w:rsidRPr="00B6420D">
              <w:rPr>
                <w:lang w:val="en-US"/>
              </w:rPr>
              <w:t>2. Disagree</w:t>
            </w:r>
          </w:p>
          <w:p w14:paraId="17679DF5" w14:textId="77777777" w:rsidR="00B6420D" w:rsidRDefault="00B6420D" w:rsidP="00B6420D">
            <w:pPr>
              <w:rPr>
                <w:lang w:val="en-US"/>
              </w:rPr>
            </w:pPr>
            <w:r w:rsidRPr="00B6420D">
              <w:rPr>
                <w:lang w:val="en-US"/>
              </w:rPr>
              <w:t>9. I don't know/NA</w:t>
            </w:r>
          </w:p>
          <w:p w14:paraId="561D2FD1" w14:textId="77777777" w:rsidR="002A6CD2" w:rsidRDefault="002A6CD2" w:rsidP="00B6420D">
            <w:pPr>
              <w:rPr>
                <w:lang w:val="en-US"/>
              </w:rPr>
            </w:pPr>
          </w:p>
          <w:p w14:paraId="35C4DB5F" w14:textId="77777777" w:rsidR="002A6CD2" w:rsidRPr="002A6CD2" w:rsidRDefault="002A6CD2" w:rsidP="002A6CD2">
            <w:pPr>
              <w:rPr>
                <w:color w:val="538135" w:themeColor="accent6" w:themeShade="BF"/>
                <w:lang w:val="nb-NO"/>
              </w:rPr>
            </w:pPr>
            <w:r w:rsidRPr="002A6CD2">
              <w:rPr>
                <w:color w:val="538135" w:themeColor="accent6" w:themeShade="BF"/>
                <w:lang w:val="nb-NO"/>
              </w:rPr>
              <w:t>1. Enig</w:t>
            </w:r>
          </w:p>
          <w:p w14:paraId="5C208B93" w14:textId="77777777" w:rsidR="002A6CD2" w:rsidRPr="002A6CD2" w:rsidRDefault="002A6CD2" w:rsidP="002A6CD2">
            <w:pPr>
              <w:rPr>
                <w:color w:val="538135" w:themeColor="accent6" w:themeShade="BF"/>
                <w:lang w:val="nb-NO"/>
              </w:rPr>
            </w:pPr>
            <w:r w:rsidRPr="002A6CD2">
              <w:rPr>
                <w:color w:val="538135" w:themeColor="accent6" w:themeShade="BF"/>
                <w:lang w:val="nb-NO"/>
              </w:rPr>
              <w:t>2. Uenig</w:t>
            </w:r>
          </w:p>
          <w:p w14:paraId="559F1F84" w14:textId="322C8EB5" w:rsidR="002A6CD2" w:rsidRPr="002A6CD2" w:rsidRDefault="002A6CD2" w:rsidP="002A6CD2">
            <w:pPr>
              <w:rPr>
                <w:lang w:val="nb-NO"/>
              </w:rPr>
            </w:pPr>
            <w:r w:rsidRPr="002A6CD2">
              <w:rPr>
                <w:color w:val="538135" w:themeColor="accent6" w:themeShade="BF"/>
                <w:lang w:val="nb-NO"/>
              </w:rPr>
              <w:t xml:space="preserve">9. </w:t>
            </w:r>
            <w:r w:rsidR="00271681">
              <w:rPr>
                <w:color w:val="538135" w:themeColor="accent6" w:themeShade="BF"/>
                <w:lang w:val="nb-NO"/>
              </w:rPr>
              <w:t>V</w:t>
            </w:r>
            <w:r w:rsidR="00271681" w:rsidRPr="002A6CD2">
              <w:rPr>
                <w:color w:val="538135" w:themeColor="accent6" w:themeShade="BF"/>
                <w:lang w:val="nb-NO"/>
              </w:rPr>
              <w:t>et ikke/</w:t>
            </w:r>
            <w:r w:rsidR="00271681">
              <w:rPr>
                <w:color w:val="538135" w:themeColor="accent6" w:themeShade="BF"/>
                <w:lang w:val="nb-NO"/>
              </w:rPr>
              <w:t>ikke aktuelt</w:t>
            </w:r>
          </w:p>
        </w:tc>
      </w:tr>
      <w:tr w:rsidR="00B6420D" w:rsidRPr="00DC1235" w14:paraId="3F9985DA" w14:textId="77777777" w:rsidTr="007F6E23">
        <w:trPr>
          <w:trHeight w:val="870"/>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26DD01F5" w14:textId="6A1452FE" w:rsidR="00B6420D" w:rsidRPr="002A6CD2" w:rsidRDefault="00B6420D" w:rsidP="00B6420D">
            <w:pPr>
              <w:rPr>
                <w:lang w:val="nb-NO"/>
              </w:rPr>
            </w:pP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tcPr>
          <w:p w14:paraId="07A0DD23" w14:textId="154A9A76" w:rsidR="00B6420D" w:rsidRPr="002A6CD2" w:rsidRDefault="00B6420D" w:rsidP="00B6420D">
            <w:pPr>
              <w:rPr>
                <w:lang w:val="nb-NO"/>
              </w:rPr>
            </w:pP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415045FB" w14:textId="77777777" w:rsidR="00B6420D" w:rsidRPr="002A6CD2" w:rsidRDefault="00B6420D" w:rsidP="00B6420D">
            <w:pPr>
              <w:rPr>
                <w:lang w:val="nb-NO"/>
              </w:rPr>
            </w:pPr>
          </w:p>
        </w:tc>
      </w:tr>
      <w:tr w:rsidR="00B6420D" w:rsidRPr="00DC1235" w14:paraId="25EE5FE6" w14:textId="77777777" w:rsidTr="00B6420D">
        <w:trPr>
          <w:trHeight w:val="870"/>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FB0C399" w14:textId="77777777" w:rsidR="00B6420D" w:rsidRPr="00B6420D" w:rsidRDefault="00B6420D" w:rsidP="00B6420D">
            <w:pPr>
              <w:rPr>
                <w:lang w:val="en-US"/>
              </w:rPr>
            </w:pPr>
            <w:r w:rsidRPr="00B6420D">
              <w:rPr>
                <w:b/>
                <w:bCs/>
                <w:lang w:val="nl-BE"/>
              </w:rPr>
              <w:t>AW46</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D3C18E6" w14:textId="77777777" w:rsidR="00B6420D" w:rsidRDefault="00B6420D" w:rsidP="00B6420D">
            <w:pPr>
              <w:rPr>
                <w:lang w:val="en-US"/>
              </w:rPr>
            </w:pPr>
            <w:r w:rsidRPr="00B6420D">
              <w:rPr>
                <w:lang w:val="en-US"/>
              </w:rPr>
              <w:t>The risks from radon exposure increase the longer you are exposed to it.</w:t>
            </w:r>
          </w:p>
          <w:p w14:paraId="3B4CC8C2" w14:textId="0F8BE793" w:rsidR="002A6CD2" w:rsidRPr="002A6CD2" w:rsidRDefault="002A6CD2" w:rsidP="00B6420D">
            <w:pPr>
              <w:rPr>
                <w:lang w:val="nb-NO"/>
              </w:rPr>
            </w:pPr>
            <w:r w:rsidRPr="002A6CD2">
              <w:rPr>
                <w:color w:val="538135" w:themeColor="accent6" w:themeShade="BF"/>
                <w:lang w:val="nb-NO"/>
              </w:rPr>
              <w:t>Risikoen ved radoneksponering øker jo lenger du er utsatt for det.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0BBE7DD7" w14:textId="77777777" w:rsidR="00B6420D" w:rsidRPr="002A6CD2" w:rsidRDefault="00B6420D" w:rsidP="00B6420D">
            <w:pPr>
              <w:rPr>
                <w:lang w:val="nb-NO"/>
              </w:rPr>
            </w:pPr>
          </w:p>
        </w:tc>
      </w:tr>
      <w:tr w:rsidR="00B6420D" w:rsidRPr="00DC1235" w14:paraId="39EE5810" w14:textId="77777777" w:rsidTr="00B6420D">
        <w:trPr>
          <w:trHeight w:val="88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4E1B646" w14:textId="77777777" w:rsidR="00B6420D" w:rsidRPr="00B6420D" w:rsidRDefault="00B6420D" w:rsidP="00B6420D">
            <w:pPr>
              <w:rPr>
                <w:lang w:val="en-US"/>
              </w:rPr>
            </w:pPr>
            <w:r w:rsidRPr="00B6420D">
              <w:rPr>
                <w:b/>
                <w:bCs/>
                <w:lang w:val="en-US"/>
              </w:rPr>
              <w:t>AW48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1FD89855" w14:textId="77777777" w:rsidR="00B6420D" w:rsidRDefault="00B6420D" w:rsidP="00B6420D">
            <w:pPr>
              <w:rPr>
                <w:lang w:val="en-US"/>
              </w:rPr>
            </w:pPr>
            <w:r w:rsidRPr="00B6420D">
              <w:rPr>
                <w:lang w:val="en-US"/>
              </w:rPr>
              <w:t>Concentrations of indoor radon are expressed in Watt.</w:t>
            </w:r>
          </w:p>
          <w:p w14:paraId="221A6C5B" w14:textId="0C1FB2A6" w:rsidR="00DE3EDB" w:rsidRPr="00DE3EDB" w:rsidRDefault="00DE3EDB" w:rsidP="00B6420D">
            <w:pPr>
              <w:rPr>
                <w:lang w:val="nb-NO"/>
              </w:rPr>
            </w:pPr>
            <w:r w:rsidRPr="00DE3EDB">
              <w:rPr>
                <w:color w:val="538135" w:themeColor="accent6" w:themeShade="BF"/>
                <w:lang w:val="nb-NO"/>
              </w:rPr>
              <w:t>Konsentrasjoner av innendørs radon er uttrykt i Watt.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6ABB9920" w14:textId="77777777" w:rsidR="00B6420D" w:rsidRPr="00DE3EDB" w:rsidRDefault="00B6420D" w:rsidP="00B6420D">
            <w:pPr>
              <w:rPr>
                <w:lang w:val="nb-NO"/>
              </w:rPr>
            </w:pPr>
          </w:p>
        </w:tc>
      </w:tr>
      <w:tr w:rsidR="00B6420D" w:rsidRPr="00DC1235" w14:paraId="1B82B55E" w14:textId="77777777" w:rsidTr="00D40C9A">
        <w:trPr>
          <w:trHeight w:val="883"/>
        </w:trPr>
        <w:tc>
          <w:tcPr>
            <w:tcW w:w="5235"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7B525D3" w14:textId="77777777" w:rsidR="009C4B3C" w:rsidRDefault="00B6420D" w:rsidP="00B6420D">
            <w:pPr>
              <w:rPr>
                <w:b/>
              </w:rPr>
            </w:pPr>
            <w:r w:rsidRPr="00B6420D">
              <w:rPr>
                <w:b/>
              </w:rPr>
              <w:t>General knowledge</w:t>
            </w:r>
            <w:r w:rsidR="00E100B2">
              <w:rPr>
                <w:b/>
              </w:rPr>
              <w:t xml:space="preserve"> </w:t>
            </w:r>
            <w:r w:rsidR="00E100B2" w:rsidRPr="00E100B2">
              <w:rPr>
                <w:bCs/>
                <w:i/>
              </w:rPr>
              <w:t>(don’t show this title to respondents)</w:t>
            </w:r>
          </w:p>
          <w:p w14:paraId="4B78B21E" w14:textId="77777777" w:rsidR="00285698" w:rsidRDefault="00285698" w:rsidP="00B6420D">
            <w:pPr>
              <w:rPr>
                <w:b/>
                <w:color w:val="FF0000"/>
              </w:rPr>
            </w:pPr>
            <w:r w:rsidRPr="00285698">
              <w:rPr>
                <w:b/>
                <w:color w:val="FF0000"/>
              </w:rPr>
              <w:t>ALL</w:t>
            </w:r>
            <w:r>
              <w:rPr>
                <w:b/>
                <w:color w:val="FF0000"/>
              </w:rPr>
              <w:t xml:space="preserve"> (no filter)</w:t>
            </w:r>
            <w:r w:rsidR="00E100B2">
              <w:rPr>
                <w:b/>
                <w:color w:val="FF0000"/>
              </w:rPr>
              <w:t xml:space="preserve"> </w:t>
            </w:r>
            <w:proofErr w:type="gramStart"/>
            <w:r w:rsidR="00E100B2">
              <w:rPr>
                <w:b/>
                <w:color w:val="FF0000"/>
              </w:rPr>
              <w:t>RANDOMISE</w:t>
            </w:r>
            <w:proofErr w:type="gramEnd"/>
          </w:p>
          <w:p w14:paraId="3A1507F4" w14:textId="77777777" w:rsidR="009C4B3C" w:rsidRDefault="009C4B3C" w:rsidP="009C4B3C">
            <w:pPr>
              <w:rPr>
                <w:b/>
                <w:i/>
                <w:iCs/>
                <w:lang w:val="en-US"/>
              </w:rPr>
            </w:pPr>
            <w:r>
              <w:rPr>
                <w:b/>
                <w:lang w:val="en-US"/>
              </w:rPr>
              <w:t xml:space="preserve">INTRO: </w:t>
            </w:r>
            <w:r w:rsidRPr="009C4B3C">
              <w:rPr>
                <w:b/>
                <w:i/>
                <w:iCs/>
                <w:lang w:val="en-US"/>
              </w:rPr>
              <w:t>Do you agree or disagree with the following statements?</w:t>
            </w:r>
          </w:p>
          <w:p w14:paraId="70561804" w14:textId="1FCA71E3" w:rsidR="00DE3EDB" w:rsidRPr="00DE3EDB" w:rsidRDefault="00DE3EDB" w:rsidP="009C4B3C">
            <w:pPr>
              <w:rPr>
                <w:b/>
                <w:lang w:val="nb-NO"/>
              </w:rPr>
            </w:pPr>
            <w:r w:rsidRPr="00DE3EDB">
              <w:rPr>
                <w:b/>
                <w:lang w:val="nb-NO"/>
              </w:rPr>
              <w:t>INTRO: Er du enig eller uenig i følgende påstander?</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1E4399B" w14:textId="77777777" w:rsidR="00B6420D" w:rsidRPr="00DE3EDB" w:rsidRDefault="00B6420D" w:rsidP="00B6420D">
            <w:pPr>
              <w:rPr>
                <w:lang w:val="nb-NO"/>
              </w:rPr>
            </w:pPr>
          </w:p>
        </w:tc>
      </w:tr>
      <w:tr w:rsidR="00B6420D" w:rsidRPr="00DC1235" w14:paraId="26EAC2CF" w14:textId="77777777" w:rsidTr="00B6420D">
        <w:trPr>
          <w:trHeight w:val="61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074AA9F" w14:textId="77777777" w:rsidR="00B6420D" w:rsidRPr="00B6420D" w:rsidRDefault="00B6420D" w:rsidP="00B6420D">
            <w:pPr>
              <w:rPr>
                <w:lang w:val="en-US"/>
              </w:rPr>
            </w:pPr>
            <w:r w:rsidRPr="00B6420D">
              <w:rPr>
                <w:b/>
                <w:bCs/>
                <w:lang w:val="nl-BE"/>
              </w:rPr>
              <w:t>AW47</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1E7FED1B" w14:textId="77777777" w:rsidR="00B6420D" w:rsidRDefault="00B6420D" w:rsidP="00B6420D">
            <w:pPr>
              <w:rPr>
                <w:lang w:val="en-US"/>
              </w:rPr>
            </w:pPr>
            <w:r w:rsidRPr="00B6420D">
              <w:rPr>
                <w:lang w:val="en-US"/>
              </w:rPr>
              <w:t>Exposure to radiation always leads to radioactive contamination.  </w:t>
            </w:r>
          </w:p>
          <w:p w14:paraId="16C25694" w14:textId="2475743F" w:rsidR="00593F5F" w:rsidRPr="00593F5F" w:rsidRDefault="00593F5F" w:rsidP="00B6420D">
            <w:pPr>
              <w:rPr>
                <w:lang w:val="nb-NO"/>
              </w:rPr>
            </w:pPr>
            <w:r w:rsidRPr="00593F5F">
              <w:rPr>
                <w:color w:val="538135" w:themeColor="accent6" w:themeShade="BF"/>
                <w:lang w:val="nb-NO"/>
              </w:rPr>
              <w:t>Eksponering for stråling fører alltid til radioaktiv forurensning.</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88023D0" w14:textId="77777777" w:rsidR="00B6420D" w:rsidRPr="00593F5F" w:rsidRDefault="00B6420D" w:rsidP="00B6420D">
            <w:pPr>
              <w:rPr>
                <w:lang w:val="nb-NO"/>
              </w:rPr>
            </w:pPr>
          </w:p>
        </w:tc>
      </w:tr>
      <w:tr w:rsidR="00B6420D" w:rsidRPr="00B6420D" w14:paraId="3883A5F0" w14:textId="77777777" w:rsidTr="00B6420D">
        <w:trPr>
          <w:trHeight w:val="1054"/>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7405213" w14:textId="77777777" w:rsidR="00B6420D" w:rsidRPr="00B6420D" w:rsidRDefault="00B6420D" w:rsidP="00B6420D">
            <w:pPr>
              <w:rPr>
                <w:lang w:val="en-US"/>
              </w:rPr>
            </w:pPr>
            <w:r w:rsidRPr="00B6420D">
              <w:rPr>
                <w:b/>
                <w:bCs/>
                <w:lang w:val="en-US"/>
              </w:rPr>
              <w:t>AW17</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129FE7C" w14:textId="77777777" w:rsidR="00B6420D" w:rsidRDefault="00B6420D" w:rsidP="00B6420D">
            <w:pPr>
              <w:rPr>
                <w:lang w:val="en-US"/>
              </w:rPr>
            </w:pPr>
            <w:r w:rsidRPr="00B6420D">
              <w:rPr>
                <w:lang w:val="en-US"/>
              </w:rPr>
              <w:t>The human body is naturally radioactive.</w:t>
            </w:r>
          </w:p>
          <w:p w14:paraId="19995256" w14:textId="1539AD0A" w:rsidR="00593F5F" w:rsidRPr="00B6420D" w:rsidRDefault="00593F5F" w:rsidP="00B6420D">
            <w:pPr>
              <w:rPr>
                <w:lang w:val="en-US"/>
              </w:rPr>
            </w:pPr>
            <w:proofErr w:type="spellStart"/>
            <w:r w:rsidRPr="00593F5F">
              <w:rPr>
                <w:color w:val="538135" w:themeColor="accent6" w:themeShade="BF"/>
                <w:lang w:val="en-US"/>
              </w:rPr>
              <w:t>Menneskekroppen</w:t>
            </w:r>
            <w:proofErr w:type="spellEnd"/>
            <w:r w:rsidRPr="00593F5F">
              <w:rPr>
                <w:color w:val="538135" w:themeColor="accent6" w:themeShade="BF"/>
                <w:lang w:val="en-US"/>
              </w:rPr>
              <w:t xml:space="preserve"> er </w:t>
            </w:r>
            <w:proofErr w:type="spellStart"/>
            <w:r w:rsidRPr="00593F5F">
              <w:rPr>
                <w:color w:val="538135" w:themeColor="accent6" w:themeShade="BF"/>
                <w:lang w:val="en-US"/>
              </w:rPr>
              <w:t>naturlig</w:t>
            </w:r>
            <w:proofErr w:type="spellEnd"/>
            <w:r w:rsidRPr="00593F5F">
              <w:rPr>
                <w:color w:val="538135" w:themeColor="accent6" w:themeShade="BF"/>
                <w:lang w:val="en-US"/>
              </w:rPr>
              <w:t xml:space="preserve"> </w:t>
            </w:r>
            <w:proofErr w:type="spellStart"/>
            <w:r w:rsidRPr="00593F5F">
              <w:rPr>
                <w:color w:val="538135" w:themeColor="accent6" w:themeShade="BF"/>
                <w:lang w:val="en-US"/>
              </w:rPr>
              <w:t>radioaktiv</w:t>
            </w:r>
            <w:proofErr w:type="spellEnd"/>
            <w:r w:rsidRPr="00593F5F">
              <w:rPr>
                <w:color w:val="538135" w:themeColor="accent6" w:themeShade="BF"/>
                <w:lang w:val="en-US"/>
              </w:rPr>
              <w: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29F85FE5" w14:textId="77777777" w:rsidR="00B6420D" w:rsidRPr="00B6420D" w:rsidRDefault="00B6420D" w:rsidP="00B6420D">
            <w:pPr>
              <w:rPr>
                <w:lang w:val="en-US"/>
              </w:rPr>
            </w:pPr>
          </w:p>
        </w:tc>
      </w:tr>
      <w:tr w:rsidR="00B6420D" w:rsidRPr="00DC1235" w14:paraId="77FFBF60" w14:textId="77777777" w:rsidTr="00B6420D">
        <w:trPr>
          <w:trHeight w:val="1127"/>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D81C88C" w14:textId="77777777" w:rsidR="00B6420D" w:rsidRPr="00B6420D" w:rsidRDefault="00B6420D" w:rsidP="00B6420D">
            <w:pPr>
              <w:rPr>
                <w:lang w:val="en-US"/>
              </w:rPr>
            </w:pPr>
            <w:r w:rsidRPr="00B6420D">
              <w:rPr>
                <w:b/>
                <w:bCs/>
                <w:lang w:val="en-US"/>
              </w:rPr>
              <w:t>AW18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26C0A261" w14:textId="77777777" w:rsidR="00B6420D" w:rsidRDefault="00B6420D" w:rsidP="00B6420D">
            <w:pPr>
              <w:rPr>
                <w:lang w:val="en-US"/>
              </w:rPr>
            </w:pPr>
            <w:r w:rsidRPr="00B6420D">
              <w:rPr>
                <w:lang w:val="en-US"/>
              </w:rPr>
              <w:t>With time, every radioactive substance becomes more and more radioactive.</w:t>
            </w:r>
          </w:p>
          <w:p w14:paraId="66F76CF6" w14:textId="047D3D3F" w:rsidR="00A17874" w:rsidRPr="00A17874" w:rsidRDefault="00A17874" w:rsidP="00B6420D">
            <w:pPr>
              <w:rPr>
                <w:lang w:val="nb-NO"/>
              </w:rPr>
            </w:pPr>
            <w:r w:rsidRPr="00A17874">
              <w:rPr>
                <w:color w:val="538135" w:themeColor="accent6" w:themeShade="BF"/>
                <w:lang w:val="nb-NO"/>
              </w:rPr>
              <w:t>Med tiden blir hvert radioaktivt stoff mer og mer radioaktivt.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D1C0BDC" w14:textId="77777777" w:rsidR="00B6420D" w:rsidRPr="00A17874" w:rsidRDefault="00B6420D" w:rsidP="00B6420D">
            <w:pPr>
              <w:rPr>
                <w:lang w:val="nb-NO"/>
              </w:rPr>
            </w:pPr>
          </w:p>
        </w:tc>
      </w:tr>
    </w:tbl>
    <w:p w14:paraId="295DB884" w14:textId="56AE94EB" w:rsidR="00B6420D" w:rsidRPr="00A17874" w:rsidRDefault="00B6420D">
      <w:pPr>
        <w:rPr>
          <w:lang w:val="nb-NO"/>
        </w:rPr>
      </w:pPr>
    </w:p>
    <w:tbl>
      <w:tblPr>
        <w:tblW w:w="8495" w:type="dxa"/>
        <w:tblCellMar>
          <w:left w:w="0" w:type="dxa"/>
          <w:right w:w="0" w:type="dxa"/>
        </w:tblCellMar>
        <w:tblLook w:val="04A0" w:firstRow="1" w:lastRow="0" w:firstColumn="1" w:lastColumn="0" w:noHBand="0" w:noVBand="1"/>
      </w:tblPr>
      <w:tblGrid>
        <w:gridCol w:w="1530"/>
        <w:gridCol w:w="6965"/>
      </w:tblGrid>
      <w:tr w:rsidR="00C2705C" w:rsidRPr="00DC1235" w14:paraId="4A704A0E" w14:textId="77777777" w:rsidTr="00C2705C">
        <w:trPr>
          <w:trHeight w:val="1070"/>
        </w:trPr>
        <w:tc>
          <w:tcPr>
            <w:tcW w:w="1530"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0DAB81C" w14:textId="77777777" w:rsidR="00C2705C" w:rsidRPr="00C2705C" w:rsidRDefault="00C2705C" w:rsidP="00C2705C">
            <w:pPr>
              <w:rPr>
                <w:lang w:val="en-US"/>
              </w:rPr>
            </w:pPr>
            <w:r w:rsidRPr="00C2705C">
              <w:rPr>
                <w:b/>
                <w:bCs/>
                <w:lang w:val="nl-BE"/>
              </w:rPr>
              <w:t>VIDEO</w:t>
            </w:r>
          </w:p>
        </w:tc>
        <w:tc>
          <w:tcPr>
            <w:tcW w:w="6965" w:type="dxa"/>
            <w:tcBorders>
              <w:top w:val="single" w:sz="8" w:space="0" w:color="FFFFFF"/>
              <w:left w:val="single" w:sz="8" w:space="0" w:color="FFFFFF"/>
              <w:bottom w:val="single" w:sz="24" w:space="0" w:color="FFFFFF"/>
              <w:right w:val="single" w:sz="8" w:space="0" w:color="FFFFFF"/>
            </w:tcBorders>
            <w:shd w:val="clear" w:color="auto" w:fill="EAF5F5"/>
            <w:tcMar>
              <w:top w:w="15" w:type="dxa"/>
              <w:left w:w="108" w:type="dxa"/>
              <w:bottom w:w="0" w:type="dxa"/>
              <w:right w:w="108" w:type="dxa"/>
            </w:tcMar>
            <w:hideMark/>
          </w:tcPr>
          <w:p w14:paraId="21D5D913" w14:textId="77777777" w:rsidR="00C2705C" w:rsidRPr="00C2705C" w:rsidRDefault="00C2705C" w:rsidP="00C2705C">
            <w:pPr>
              <w:rPr>
                <w:lang w:val="en-US"/>
              </w:rPr>
            </w:pPr>
            <w:r w:rsidRPr="00526630">
              <w:rPr>
                <w:color w:val="FF0000"/>
                <w:highlight w:val="cyan"/>
                <w:lang w:val="en-US"/>
              </w:rPr>
              <w:t xml:space="preserve">IF RA1 = 3 or 9 and if 1 or 2 less than 6 statements correct </w:t>
            </w:r>
            <w:r w:rsidRPr="00526630">
              <w:rPr>
                <w:bCs/>
                <w:color w:val="FF0000"/>
                <w:highlight w:val="cyan"/>
              </w:rPr>
              <w:t>from AW37 to AW48 correct:</w:t>
            </w:r>
            <w:r w:rsidRPr="00C2705C">
              <w:rPr>
                <w:b/>
                <w:bCs/>
              </w:rPr>
              <w:t xml:space="preserve"> </w:t>
            </w:r>
            <w:r w:rsidRPr="00C2705C">
              <w:rPr>
                <w:b/>
                <w:bCs/>
                <w:i/>
                <w:iCs/>
              </w:rPr>
              <w:t>Show video related to Radon:</w:t>
            </w:r>
          </w:p>
          <w:p w14:paraId="23F56BA5" w14:textId="7A1823C3" w:rsidR="009C4B3C" w:rsidRDefault="009C4B3C" w:rsidP="00C2705C">
            <w:pPr>
              <w:rPr>
                <w:b/>
                <w:bCs/>
                <w:i/>
                <w:iCs/>
              </w:rPr>
            </w:pPr>
            <w:r>
              <w:rPr>
                <w:b/>
                <w:bCs/>
                <w:i/>
                <w:iCs/>
              </w:rPr>
              <w:t xml:space="preserve">INTRO: We would like to show you a short video. Please, turn on your sound and watch </w:t>
            </w:r>
            <w:r w:rsidR="0036015E">
              <w:rPr>
                <w:b/>
                <w:bCs/>
                <w:i/>
                <w:iCs/>
              </w:rPr>
              <w:t>it.</w:t>
            </w:r>
          </w:p>
          <w:p w14:paraId="0B20D7FE" w14:textId="2F007823" w:rsidR="00526630" w:rsidRPr="00526630" w:rsidRDefault="00526630" w:rsidP="00C2705C">
            <w:pPr>
              <w:rPr>
                <w:b/>
                <w:bCs/>
                <w:i/>
                <w:iCs/>
                <w:color w:val="538135" w:themeColor="accent6" w:themeShade="BF"/>
                <w:lang w:val="nb-NO"/>
              </w:rPr>
            </w:pPr>
            <w:r w:rsidRPr="00526630">
              <w:rPr>
                <w:b/>
                <w:bCs/>
                <w:i/>
                <w:iCs/>
                <w:color w:val="538135" w:themeColor="accent6" w:themeShade="BF"/>
                <w:lang w:val="nb-NO"/>
              </w:rPr>
              <w:t>INTRO: Vi vil gjerne vise deg en kort video. Vær så snill</w:t>
            </w:r>
            <w:r w:rsidR="002551FA">
              <w:rPr>
                <w:b/>
                <w:bCs/>
                <w:i/>
                <w:iCs/>
                <w:color w:val="538135" w:themeColor="accent6" w:themeShade="BF"/>
                <w:lang w:val="nb-NO"/>
              </w:rPr>
              <w:t xml:space="preserve"> å</w:t>
            </w:r>
            <w:r w:rsidR="001A04E4">
              <w:rPr>
                <w:b/>
                <w:bCs/>
                <w:i/>
                <w:iCs/>
                <w:color w:val="538135" w:themeColor="accent6" w:themeShade="BF"/>
                <w:lang w:val="nb-NO"/>
              </w:rPr>
              <w:t xml:space="preserve"> </w:t>
            </w:r>
            <w:r w:rsidRPr="00526630">
              <w:rPr>
                <w:b/>
                <w:bCs/>
                <w:i/>
                <w:iCs/>
                <w:color w:val="538135" w:themeColor="accent6" w:themeShade="BF"/>
                <w:lang w:val="nb-NO"/>
              </w:rPr>
              <w:t>slå på lyden og se den.</w:t>
            </w:r>
          </w:p>
          <w:p w14:paraId="192F6632" w14:textId="77777777" w:rsidR="00C2705C" w:rsidRPr="00725DA6" w:rsidRDefault="00C2705C" w:rsidP="00C2705C">
            <w:pPr>
              <w:rPr>
                <w:lang w:val="nb-NO"/>
              </w:rPr>
            </w:pPr>
            <w:r w:rsidRPr="00725DA6">
              <w:rPr>
                <w:b/>
                <w:bCs/>
                <w:i/>
                <w:iCs/>
                <w:lang w:val="nb-NO"/>
              </w:rPr>
              <w:t>https://www.youtube.com/watch?v=50fX56kZiww&amp;feature=youtu.be</w:t>
            </w:r>
          </w:p>
        </w:tc>
      </w:tr>
      <w:tr w:rsidR="00C2705C" w:rsidRPr="00E037FB" w14:paraId="4F682FE1" w14:textId="77777777" w:rsidTr="00C2705C">
        <w:trPr>
          <w:trHeight w:val="82"/>
        </w:trPr>
        <w:tc>
          <w:tcPr>
            <w:tcW w:w="153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0D5D646" w14:textId="77777777" w:rsidR="00C2705C" w:rsidRPr="00C2705C" w:rsidRDefault="00C2705C" w:rsidP="00C2705C">
            <w:pPr>
              <w:rPr>
                <w:lang w:val="en-US"/>
              </w:rPr>
            </w:pPr>
            <w:r w:rsidRPr="00C2705C">
              <w:rPr>
                <w:b/>
                <w:bCs/>
                <w:lang w:val="en-US"/>
              </w:rPr>
              <w:t>INTRO</w:t>
            </w:r>
          </w:p>
        </w:tc>
        <w:tc>
          <w:tcPr>
            <w:tcW w:w="696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68A1771" w14:textId="77777777" w:rsidR="00C2705C" w:rsidRPr="00C2705C" w:rsidRDefault="00C2705C" w:rsidP="00C2705C">
            <w:pPr>
              <w:rPr>
                <w:color w:val="FF0000"/>
                <w:lang w:val="en-US"/>
              </w:rPr>
            </w:pPr>
            <w:r w:rsidRPr="00C2705C">
              <w:rPr>
                <w:i/>
                <w:iCs/>
                <w:color w:val="FF0000"/>
                <w:lang w:val="en-US"/>
              </w:rPr>
              <w:t>INTRO for all</w:t>
            </w:r>
          </w:p>
          <w:p w14:paraId="218BFD19" w14:textId="77777777" w:rsidR="00C2705C" w:rsidRDefault="00C2705C" w:rsidP="0036015E">
            <w:pPr>
              <w:rPr>
                <w:b/>
                <w:bCs/>
                <w:i/>
                <w:lang w:val="en-US"/>
              </w:rPr>
            </w:pPr>
            <w:r w:rsidRPr="009C4B3C">
              <w:rPr>
                <w:b/>
                <w:bCs/>
                <w:i/>
                <w:lang w:val="en-US"/>
              </w:rPr>
              <w:t xml:space="preserve">Before we continue with the </w:t>
            </w:r>
            <w:proofErr w:type="gramStart"/>
            <w:r w:rsidRPr="009C4B3C">
              <w:rPr>
                <w:b/>
                <w:bCs/>
                <w:i/>
                <w:lang w:val="en-US"/>
              </w:rPr>
              <w:t>questionnaire</w:t>
            </w:r>
            <w:proofErr w:type="gramEnd"/>
            <w:r w:rsidRPr="009C4B3C">
              <w:rPr>
                <w:b/>
                <w:bCs/>
                <w:i/>
                <w:lang w:val="en-US"/>
              </w:rPr>
              <w:t xml:space="preserve"> we point out that, a building can</w:t>
            </w:r>
            <w:r w:rsidR="00A03676">
              <w:rPr>
                <w:b/>
                <w:bCs/>
                <w:i/>
                <w:lang w:val="en-US"/>
              </w:rPr>
              <w:t xml:space="preserve"> be tested for radon; it can be mitigated</w:t>
            </w:r>
            <w:r w:rsidRPr="009C4B3C">
              <w:rPr>
                <w:b/>
                <w:bCs/>
                <w:i/>
                <w:lang w:val="en-US"/>
              </w:rPr>
              <w:t xml:space="preserve"> </w:t>
            </w:r>
            <w:r w:rsidR="00A03676">
              <w:rPr>
                <w:b/>
                <w:bCs/>
                <w:i/>
                <w:lang w:val="en-US"/>
              </w:rPr>
              <w:t>if</w:t>
            </w:r>
            <w:r w:rsidRPr="009C4B3C">
              <w:rPr>
                <w:b/>
                <w:bCs/>
                <w:i/>
                <w:lang w:val="en-US"/>
              </w:rPr>
              <w:t xml:space="preserve"> radon</w:t>
            </w:r>
            <w:r w:rsidR="00A03676">
              <w:rPr>
                <w:b/>
                <w:bCs/>
                <w:i/>
                <w:lang w:val="en-US"/>
              </w:rPr>
              <w:t xml:space="preserve"> is</w:t>
            </w:r>
            <w:r w:rsidRPr="009C4B3C">
              <w:rPr>
                <w:b/>
                <w:bCs/>
                <w:i/>
                <w:lang w:val="en-US"/>
              </w:rPr>
              <w:t xml:space="preserve"> detected; or there can be preliminary protective measures installed when the building is built. </w:t>
            </w:r>
            <w:r w:rsidR="0036015E">
              <w:rPr>
                <w:b/>
                <w:bCs/>
                <w:i/>
                <w:lang w:val="en-US"/>
              </w:rPr>
              <w:t>We would like to ask you to share your opinion on this this matter.</w:t>
            </w:r>
          </w:p>
          <w:p w14:paraId="6AB225FC" w14:textId="78E6D857" w:rsidR="001567D2" w:rsidRPr="001567D2" w:rsidRDefault="001567D2" w:rsidP="0036015E">
            <w:pPr>
              <w:rPr>
                <w:b/>
                <w:bCs/>
                <w:i/>
                <w:lang w:val="nb-NO"/>
              </w:rPr>
            </w:pPr>
            <w:r w:rsidRPr="001567D2">
              <w:rPr>
                <w:b/>
                <w:bCs/>
                <w:i/>
                <w:color w:val="538135" w:themeColor="accent6" w:themeShade="BF"/>
                <w:lang w:val="nb-NO"/>
              </w:rPr>
              <w:t>Før vi fortsetter med spørreskjemaet</w:t>
            </w:r>
            <w:r w:rsidR="00704B1A">
              <w:rPr>
                <w:b/>
                <w:bCs/>
                <w:i/>
                <w:color w:val="538135" w:themeColor="accent6" w:themeShade="BF"/>
                <w:lang w:val="nb-NO"/>
              </w:rPr>
              <w:t xml:space="preserve">, vil vi </w:t>
            </w:r>
            <w:r w:rsidRPr="001567D2">
              <w:rPr>
                <w:b/>
                <w:bCs/>
                <w:i/>
                <w:color w:val="538135" w:themeColor="accent6" w:themeShade="BF"/>
                <w:lang w:val="nb-NO"/>
              </w:rPr>
              <w:t xml:space="preserve">påpeke at </w:t>
            </w:r>
            <w:r w:rsidR="00937CC0">
              <w:rPr>
                <w:b/>
                <w:bCs/>
                <w:i/>
                <w:color w:val="538135" w:themeColor="accent6" w:themeShade="BF"/>
                <w:lang w:val="nb-NO"/>
              </w:rPr>
              <w:t>bygninger</w:t>
            </w:r>
            <w:r w:rsidR="002551FA">
              <w:rPr>
                <w:b/>
                <w:bCs/>
                <w:i/>
                <w:color w:val="538135" w:themeColor="accent6" w:themeShade="BF"/>
                <w:lang w:val="nb-NO"/>
              </w:rPr>
              <w:t xml:space="preserve"> kan måles for radon</w:t>
            </w:r>
            <w:r w:rsidRPr="001567D2">
              <w:rPr>
                <w:b/>
                <w:bCs/>
                <w:i/>
                <w:color w:val="538135" w:themeColor="accent6" w:themeShade="BF"/>
                <w:lang w:val="nb-NO"/>
              </w:rPr>
              <w:t xml:space="preserve">; </w:t>
            </w:r>
            <w:r w:rsidR="00DD5F1E">
              <w:rPr>
                <w:b/>
                <w:bCs/>
                <w:i/>
                <w:color w:val="538135" w:themeColor="accent6" w:themeShade="BF"/>
                <w:lang w:val="nb-NO"/>
              </w:rPr>
              <w:t>t</w:t>
            </w:r>
            <w:r w:rsidR="00704B1A">
              <w:rPr>
                <w:b/>
                <w:bCs/>
                <w:i/>
                <w:color w:val="538135" w:themeColor="accent6" w:themeShade="BF"/>
                <w:lang w:val="nb-NO"/>
              </w:rPr>
              <w:t xml:space="preserve">iltak </w:t>
            </w:r>
            <w:r w:rsidR="002551FA">
              <w:rPr>
                <w:b/>
                <w:bCs/>
                <w:i/>
                <w:color w:val="538135" w:themeColor="accent6" w:themeShade="BF"/>
                <w:lang w:val="nb-NO"/>
              </w:rPr>
              <w:t xml:space="preserve">for å senke </w:t>
            </w:r>
            <w:r w:rsidR="00DD5F1E">
              <w:rPr>
                <w:b/>
                <w:bCs/>
                <w:i/>
                <w:color w:val="538135" w:themeColor="accent6" w:themeShade="BF"/>
                <w:lang w:val="nb-NO"/>
              </w:rPr>
              <w:t>radon</w:t>
            </w:r>
            <w:r w:rsidR="002551FA">
              <w:rPr>
                <w:b/>
                <w:bCs/>
                <w:i/>
                <w:color w:val="538135" w:themeColor="accent6" w:themeShade="BF"/>
                <w:lang w:val="nb-NO"/>
              </w:rPr>
              <w:t xml:space="preserve">nivået </w:t>
            </w:r>
            <w:r w:rsidR="00704B1A">
              <w:rPr>
                <w:b/>
                <w:bCs/>
                <w:i/>
                <w:color w:val="538135" w:themeColor="accent6" w:themeShade="BF"/>
                <w:lang w:val="nb-NO"/>
              </w:rPr>
              <w:t xml:space="preserve">kan </w:t>
            </w:r>
            <w:r w:rsidR="002551FA">
              <w:rPr>
                <w:b/>
                <w:bCs/>
                <w:i/>
                <w:color w:val="538135" w:themeColor="accent6" w:themeShade="BF"/>
                <w:lang w:val="nb-NO"/>
              </w:rPr>
              <w:t>iverksettes</w:t>
            </w:r>
            <w:r w:rsidR="00704B1A">
              <w:rPr>
                <w:b/>
                <w:bCs/>
                <w:i/>
                <w:color w:val="538135" w:themeColor="accent6" w:themeShade="BF"/>
                <w:lang w:val="nb-NO"/>
              </w:rPr>
              <w:t xml:space="preserve"> </w:t>
            </w:r>
            <w:r w:rsidRPr="001567D2">
              <w:rPr>
                <w:b/>
                <w:bCs/>
                <w:i/>
                <w:color w:val="538135" w:themeColor="accent6" w:themeShade="BF"/>
                <w:lang w:val="nb-NO"/>
              </w:rPr>
              <w:t xml:space="preserve">hvis </w:t>
            </w:r>
            <w:r w:rsidR="002551FA">
              <w:rPr>
                <w:b/>
                <w:bCs/>
                <w:i/>
                <w:color w:val="538135" w:themeColor="accent6" w:themeShade="BF"/>
                <w:lang w:val="nb-NO"/>
              </w:rPr>
              <w:t>for</w:t>
            </w:r>
            <w:r w:rsidR="00104532">
              <w:rPr>
                <w:b/>
                <w:bCs/>
                <w:i/>
                <w:color w:val="538135" w:themeColor="accent6" w:themeShade="BF"/>
                <w:lang w:val="nb-NO"/>
              </w:rPr>
              <w:t xml:space="preserve"> </w:t>
            </w:r>
            <w:r w:rsidR="002551FA">
              <w:rPr>
                <w:b/>
                <w:bCs/>
                <w:i/>
                <w:color w:val="538135" w:themeColor="accent6" w:themeShade="BF"/>
                <w:lang w:val="nb-NO"/>
              </w:rPr>
              <w:t xml:space="preserve">høye nivåer av </w:t>
            </w:r>
            <w:r w:rsidRPr="001567D2">
              <w:rPr>
                <w:b/>
                <w:bCs/>
                <w:i/>
                <w:color w:val="538135" w:themeColor="accent6" w:themeShade="BF"/>
                <w:lang w:val="nb-NO"/>
              </w:rPr>
              <w:t>radon oppdages; eller</w:t>
            </w:r>
            <w:r w:rsidR="00704B1A">
              <w:rPr>
                <w:b/>
                <w:bCs/>
                <w:i/>
                <w:color w:val="538135" w:themeColor="accent6" w:themeShade="BF"/>
                <w:lang w:val="nb-NO"/>
              </w:rPr>
              <w:t>s</w:t>
            </w:r>
            <w:r w:rsidRPr="001567D2">
              <w:rPr>
                <w:b/>
                <w:bCs/>
                <w:i/>
                <w:color w:val="538135" w:themeColor="accent6" w:themeShade="BF"/>
                <w:lang w:val="nb-NO"/>
              </w:rPr>
              <w:t xml:space="preserve"> kan </w:t>
            </w:r>
            <w:r w:rsidR="00104532">
              <w:rPr>
                <w:b/>
                <w:bCs/>
                <w:i/>
                <w:color w:val="538135" w:themeColor="accent6" w:themeShade="BF"/>
                <w:lang w:val="nb-NO"/>
              </w:rPr>
              <w:t>forebyggende</w:t>
            </w:r>
            <w:r w:rsidR="00104532" w:rsidRPr="001567D2">
              <w:rPr>
                <w:b/>
                <w:bCs/>
                <w:i/>
                <w:color w:val="538135" w:themeColor="accent6" w:themeShade="BF"/>
                <w:lang w:val="nb-NO"/>
              </w:rPr>
              <w:t xml:space="preserve"> </w:t>
            </w:r>
            <w:r w:rsidRPr="001567D2">
              <w:rPr>
                <w:b/>
                <w:bCs/>
                <w:i/>
                <w:color w:val="538135" w:themeColor="accent6" w:themeShade="BF"/>
                <w:lang w:val="nb-NO"/>
              </w:rPr>
              <w:t xml:space="preserve">beskyttelsestiltak </w:t>
            </w:r>
            <w:r w:rsidR="00704B1A" w:rsidRPr="001567D2">
              <w:rPr>
                <w:b/>
                <w:bCs/>
                <w:i/>
                <w:color w:val="538135" w:themeColor="accent6" w:themeShade="BF"/>
                <w:lang w:val="nb-NO"/>
              </w:rPr>
              <w:t xml:space="preserve">installeres </w:t>
            </w:r>
            <w:r w:rsidRPr="001567D2">
              <w:rPr>
                <w:b/>
                <w:bCs/>
                <w:i/>
                <w:color w:val="538135" w:themeColor="accent6" w:themeShade="BF"/>
                <w:lang w:val="nb-NO"/>
              </w:rPr>
              <w:t xml:space="preserve">når bygget bygges. Vi vil gjerne </w:t>
            </w:r>
            <w:r w:rsidR="00C77C63">
              <w:rPr>
                <w:b/>
                <w:bCs/>
                <w:i/>
                <w:color w:val="538135" w:themeColor="accent6" w:themeShade="BF"/>
                <w:lang w:val="nb-NO"/>
              </w:rPr>
              <w:t>høre</w:t>
            </w:r>
            <w:r w:rsidRPr="001567D2">
              <w:rPr>
                <w:b/>
                <w:bCs/>
                <w:i/>
                <w:color w:val="538135" w:themeColor="accent6" w:themeShade="BF"/>
                <w:lang w:val="nb-NO"/>
              </w:rPr>
              <w:t xml:space="preserve"> din mening om de</w:t>
            </w:r>
            <w:r w:rsidR="002551FA">
              <w:rPr>
                <w:b/>
                <w:bCs/>
                <w:i/>
                <w:color w:val="538135" w:themeColor="accent6" w:themeShade="BF"/>
                <w:lang w:val="nb-NO"/>
              </w:rPr>
              <w:t>tte</w:t>
            </w:r>
            <w:r w:rsidRPr="001567D2">
              <w:rPr>
                <w:b/>
                <w:bCs/>
                <w:i/>
                <w:color w:val="538135" w:themeColor="accent6" w:themeShade="BF"/>
                <w:lang w:val="nb-NO"/>
              </w:rPr>
              <w:t>.</w:t>
            </w:r>
          </w:p>
        </w:tc>
      </w:tr>
    </w:tbl>
    <w:p w14:paraId="6B01A3D3" w14:textId="77777777" w:rsidR="002D4371" w:rsidRPr="001567D2" w:rsidRDefault="002D4371">
      <w:pPr>
        <w:rPr>
          <w:lang w:val="nb-NO"/>
        </w:rPr>
      </w:pPr>
    </w:p>
    <w:tbl>
      <w:tblPr>
        <w:tblW w:w="8495" w:type="dxa"/>
        <w:tblCellMar>
          <w:left w:w="0" w:type="dxa"/>
          <w:right w:w="0" w:type="dxa"/>
        </w:tblCellMar>
        <w:tblLook w:val="04A0" w:firstRow="1" w:lastRow="0" w:firstColumn="1" w:lastColumn="0" w:noHBand="0" w:noVBand="1"/>
      </w:tblPr>
      <w:tblGrid>
        <w:gridCol w:w="1080"/>
        <w:gridCol w:w="280"/>
        <w:gridCol w:w="1465"/>
        <w:gridCol w:w="2552"/>
        <w:gridCol w:w="3118"/>
      </w:tblGrid>
      <w:tr w:rsidR="00C2705C" w:rsidRPr="00C2705C" w14:paraId="704BE62B" w14:textId="77777777" w:rsidTr="00C2705C">
        <w:trPr>
          <w:trHeight w:val="387"/>
        </w:trPr>
        <w:tc>
          <w:tcPr>
            <w:tcW w:w="8495" w:type="dxa"/>
            <w:gridSpan w:val="5"/>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38F6D4BB" w14:textId="77777777" w:rsidR="00C2705C" w:rsidRPr="00C2705C" w:rsidRDefault="00C2705C" w:rsidP="00C2705C">
            <w:pPr>
              <w:rPr>
                <w:lang w:val="en-US"/>
              </w:rPr>
            </w:pPr>
            <w:r w:rsidRPr="00C2705C">
              <w:rPr>
                <w:b/>
                <w:bCs/>
                <w:lang w:val="en-US"/>
              </w:rPr>
              <w:t>Behavior</w:t>
            </w:r>
            <w:r w:rsidR="002C6593">
              <w:rPr>
                <w:b/>
                <w:bCs/>
                <w:lang w:val="en-US"/>
              </w:rPr>
              <w:t xml:space="preserve"> </w:t>
            </w:r>
            <w:r w:rsidR="002C6593" w:rsidRPr="00E100B2">
              <w:rPr>
                <w:bCs/>
                <w:i/>
              </w:rPr>
              <w:t>(don’t show this title to respondents)</w:t>
            </w:r>
          </w:p>
        </w:tc>
      </w:tr>
      <w:tr w:rsidR="00C2705C" w:rsidRPr="00DC1235" w14:paraId="7355ACEF" w14:textId="77777777" w:rsidTr="0036015E">
        <w:trPr>
          <w:trHeight w:val="1016"/>
        </w:trPr>
        <w:tc>
          <w:tcPr>
            <w:tcW w:w="1360" w:type="dxa"/>
            <w:gridSpan w:val="2"/>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2AC9F077" w14:textId="77777777" w:rsidR="00C2705C" w:rsidRPr="00C2705C" w:rsidRDefault="00C2705C" w:rsidP="00C2705C">
            <w:pPr>
              <w:rPr>
                <w:lang w:val="en-US"/>
              </w:rPr>
            </w:pPr>
            <w:r w:rsidRPr="00C2705C">
              <w:rPr>
                <w:b/>
                <w:bCs/>
                <w:lang w:val="en-US"/>
              </w:rPr>
              <w:t>RA2.1</w:t>
            </w:r>
          </w:p>
        </w:tc>
        <w:tc>
          <w:tcPr>
            <w:tcW w:w="4017" w:type="dxa"/>
            <w:gridSpan w:val="2"/>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3EF18108" w14:textId="7BAF17D4" w:rsidR="00C2705C" w:rsidRDefault="00C2705C" w:rsidP="00C2705C">
            <w:pPr>
              <w:rPr>
                <w:lang w:val="en-US"/>
              </w:rPr>
            </w:pPr>
            <w:r w:rsidRPr="00C2705C">
              <w:rPr>
                <w:lang w:val="en-US"/>
              </w:rPr>
              <w:t xml:space="preserve">Have you or has someone else ever tested your current residence for radon? </w:t>
            </w:r>
          </w:p>
          <w:p w14:paraId="073222EB" w14:textId="77777777" w:rsidR="00B8771A" w:rsidRDefault="00B8771A" w:rsidP="00C2705C">
            <w:pPr>
              <w:rPr>
                <w:lang w:val="en-US"/>
              </w:rPr>
            </w:pPr>
          </w:p>
          <w:p w14:paraId="201ACDFD" w14:textId="39E50D99" w:rsidR="00B8771A" w:rsidRPr="00B8771A" w:rsidRDefault="00B8771A" w:rsidP="00C2705C">
            <w:pPr>
              <w:rPr>
                <w:lang w:val="nb-NO"/>
              </w:rPr>
            </w:pPr>
            <w:r w:rsidRPr="00B8771A">
              <w:rPr>
                <w:color w:val="538135" w:themeColor="accent6" w:themeShade="BF"/>
                <w:lang w:val="nb-NO"/>
              </w:rPr>
              <w:t xml:space="preserve">Har du eller har noen andre </w:t>
            </w:r>
            <w:r w:rsidR="009F600F">
              <w:rPr>
                <w:color w:val="538135" w:themeColor="accent6" w:themeShade="BF"/>
                <w:lang w:val="nb-NO"/>
              </w:rPr>
              <w:t>målt</w:t>
            </w:r>
            <w:r w:rsidR="00F70F6E">
              <w:rPr>
                <w:color w:val="538135" w:themeColor="accent6" w:themeShade="BF"/>
                <w:lang w:val="nb-NO"/>
              </w:rPr>
              <w:t xml:space="preserve"> radonnivåene i </w:t>
            </w:r>
            <w:r w:rsidRPr="00B8771A">
              <w:rPr>
                <w:color w:val="538135" w:themeColor="accent6" w:themeShade="BF"/>
                <w:lang w:val="nb-NO"/>
              </w:rPr>
              <w:t>din nåværende bolig?</w:t>
            </w:r>
          </w:p>
        </w:tc>
        <w:tc>
          <w:tcPr>
            <w:tcW w:w="3118"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0690D9F1" w14:textId="4AFC9D77" w:rsidR="00C2705C" w:rsidRPr="00B8771A" w:rsidRDefault="00B8771A" w:rsidP="00B8771A">
            <w:pPr>
              <w:jc w:val="left"/>
              <w:rPr>
                <w:lang w:val="en-US"/>
              </w:rPr>
            </w:pPr>
            <w:r w:rsidRPr="00B8771A">
              <w:rPr>
                <w:lang w:val="en-US"/>
              </w:rPr>
              <w:t>1.</w:t>
            </w:r>
            <w:r>
              <w:rPr>
                <w:lang w:val="en-US"/>
              </w:rPr>
              <w:t xml:space="preserve"> </w:t>
            </w:r>
            <w:r w:rsidR="00C2705C" w:rsidRPr="00B8771A">
              <w:rPr>
                <w:lang w:val="en-US"/>
              </w:rPr>
              <w:t>Yes</w:t>
            </w:r>
            <w:r w:rsidR="00C2705C" w:rsidRPr="00B8771A">
              <w:rPr>
                <w:lang w:val="en-US"/>
              </w:rPr>
              <w:br/>
              <w:t>2. No</w:t>
            </w:r>
            <w:r w:rsidR="00C2705C" w:rsidRPr="00B8771A">
              <w:rPr>
                <w:lang w:val="en-US"/>
              </w:rPr>
              <w:br/>
              <w:t>9. I don’t know/</w:t>
            </w:r>
            <w:proofErr w:type="gramStart"/>
            <w:r w:rsidR="00C2705C" w:rsidRPr="00B8771A">
              <w:rPr>
                <w:lang w:val="en-US"/>
              </w:rPr>
              <w:t>NA</w:t>
            </w:r>
            <w:proofErr w:type="gramEnd"/>
          </w:p>
          <w:p w14:paraId="21AAF4C8" w14:textId="77777777" w:rsidR="00B8771A" w:rsidRPr="00B8771A" w:rsidRDefault="00B8771A" w:rsidP="00B8771A">
            <w:pPr>
              <w:rPr>
                <w:lang w:val="en-US"/>
              </w:rPr>
            </w:pPr>
          </w:p>
          <w:p w14:paraId="64263294" w14:textId="77777777" w:rsidR="00B8771A" w:rsidRPr="00725DA6" w:rsidRDefault="00B8771A" w:rsidP="00B8771A">
            <w:pPr>
              <w:jc w:val="left"/>
              <w:rPr>
                <w:color w:val="538135" w:themeColor="accent6" w:themeShade="BF"/>
                <w:lang w:val="nb-NO"/>
              </w:rPr>
            </w:pPr>
            <w:r w:rsidRPr="00725DA6">
              <w:rPr>
                <w:color w:val="538135" w:themeColor="accent6" w:themeShade="BF"/>
                <w:lang w:val="nb-NO"/>
              </w:rPr>
              <w:t>1. Ja</w:t>
            </w:r>
          </w:p>
          <w:p w14:paraId="286F52E0" w14:textId="77777777" w:rsidR="00B8771A" w:rsidRPr="00725DA6" w:rsidRDefault="00B8771A" w:rsidP="00B8771A">
            <w:pPr>
              <w:jc w:val="left"/>
              <w:rPr>
                <w:color w:val="538135" w:themeColor="accent6" w:themeShade="BF"/>
                <w:lang w:val="nb-NO"/>
              </w:rPr>
            </w:pPr>
            <w:r w:rsidRPr="00725DA6">
              <w:rPr>
                <w:color w:val="538135" w:themeColor="accent6" w:themeShade="BF"/>
                <w:lang w:val="nb-NO"/>
              </w:rPr>
              <w:t>2. Nei</w:t>
            </w:r>
          </w:p>
          <w:p w14:paraId="3F5D24B3" w14:textId="19A9A5F7" w:rsidR="00B8771A" w:rsidRPr="00725DA6" w:rsidRDefault="00B8771A" w:rsidP="00B8771A">
            <w:pPr>
              <w:jc w:val="left"/>
              <w:rPr>
                <w:lang w:val="nb-NO"/>
              </w:rPr>
            </w:pPr>
            <w:r w:rsidRPr="00725DA6">
              <w:rPr>
                <w:color w:val="538135" w:themeColor="accent6" w:themeShade="BF"/>
                <w:lang w:val="nb-NO"/>
              </w:rPr>
              <w:t xml:space="preserve">9. </w:t>
            </w:r>
            <w:r w:rsidR="00271681">
              <w:rPr>
                <w:color w:val="538135" w:themeColor="accent6" w:themeShade="BF"/>
                <w:lang w:val="nb-NO"/>
              </w:rPr>
              <w:t>V</w:t>
            </w:r>
            <w:r w:rsidR="00271681" w:rsidRPr="002A6CD2">
              <w:rPr>
                <w:color w:val="538135" w:themeColor="accent6" w:themeShade="BF"/>
                <w:lang w:val="nb-NO"/>
              </w:rPr>
              <w:t>et ikke/</w:t>
            </w:r>
            <w:r w:rsidR="00271681">
              <w:rPr>
                <w:color w:val="538135" w:themeColor="accent6" w:themeShade="BF"/>
                <w:lang w:val="nb-NO"/>
              </w:rPr>
              <w:t>ikke aktuelt</w:t>
            </w:r>
          </w:p>
        </w:tc>
      </w:tr>
      <w:tr w:rsidR="00C2705C" w:rsidRPr="00DC1235" w14:paraId="41904DCA" w14:textId="77777777" w:rsidTr="0036015E">
        <w:trPr>
          <w:trHeight w:val="1016"/>
        </w:trPr>
        <w:tc>
          <w:tcPr>
            <w:tcW w:w="136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38D838B9" w14:textId="77777777" w:rsidR="00C2705C" w:rsidRPr="00C2705C" w:rsidRDefault="00C2705C" w:rsidP="00C2705C">
            <w:pPr>
              <w:rPr>
                <w:lang w:val="en-US"/>
              </w:rPr>
            </w:pPr>
            <w:r w:rsidRPr="00C2705C">
              <w:rPr>
                <w:b/>
                <w:bCs/>
                <w:lang w:val="en-US"/>
              </w:rPr>
              <w:t>RA2.2</w:t>
            </w:r>
          </w:p>
        </w:tc>
        <w:tc>
          <w:tcPr>
            <w:tcW w:w="4017"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0F1679C9" w14:textId="77777777" w:rsidR="00C2705C" w:rsidRDefault="00C2705C" w:rsidP="00C2705C">
            <w:pPr>
              <w:rPr>
                <w:lang w:val="en-US"/>
              </w:rPr>
            </w:pPr>
            <w:r w:rsidRPr="00B8771A">
              <w:rPr>
                <w:color w:val="FF0000"/>
                <w:highlight w:val="cyan"/>
                <w:lang w:val="en-US"/>
              </w:rPr>
              <w:t>FILTER: IF RA2. 1 = 1</w:t>
            </w:r>
            <w:r w:rsidRPr="00B8771A">
              <w:rPr>
                <w:highlight w:val="cyan"/>
                <w:lang w:val="en-US"/>
              </w:rPr>
              <w:t>:</w:t>
            </w:r>
            <w:r w:rsidRPr="00C2705C">
              <w:rPr>
                <w:lang w:val="en-US"/>
              </w:rPr>
              <w:t xml:space="preserve">  Did the test result indicate there is a need to take further action?</w:t>
            </w:r>
          </w:p>
          <w:p w14:paraId="5A04DA43" w14:textId="3F74C61E" w:rsidR="008414BA" w:rsidRPr="008414BA" w:rsidRDefault="00D12B68" w:rsidP="00C2705C">
            <w:pPr>
              <w:rPr>
                <w:lang w:val="nb-NO"/>
              </w:rPr>
            </w:pPr>
            <w:r>
              <w:rPr>
                <w:color w:val="538135" w:themeColor="accent6" w:themeShade="BF"/>
                <w:lang w:val="nb-NO"/>
              </w:rPr>
              <w:t>Viste</w:t>
            </w:r>
            <w:r w:rsidRPr="008414BA">
              <w:rPr>
                <w:color w:val="538135" w:themeColor="accent6" w:themeShade="BF"/>
                <w:lang w:val="nb-NO"/>
              </w:rPr>
              <w:t xml:space="preserve"> </w:t>
            </w:r>
            <w:r w:rsidR="008414BA" w:rsidRPr="008414BA">
              <w:rPr>
                <w:color w:val="538135" w:themeColor="accent6" w:themeShade="BF"/>
                <w:lang w:val="nb-NO"/>
              </w:rPr>
              <w:t>testresultatet at det er behov for ytterligere tiltak?</w:t>
            </w:r>
          </w:p>
        </w:tc>
        <w:tc>
          <w:tcPr>
            <w:tcW w:w="3118"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2F1969C5" w14:textId="10CF92BA" w:rsidR="00C2705C" w:rsidRPr="008414BA" w:rsidRDefault="008414BA" w:rsidP="008414BA">
            <w:pPr>
              <w:jc w:val="left"/>
              <w:rPr>
                <w:lang w:val="en-US"/>
              </w:rPr>
            </w:pPr>
            <w:r w:rsidRPr="008414BA">
              <w:rPr>
                <w:lang w:val="en-US"/>
              </w:rPr>
              <w:t>1.</w:t>
            </w:r>
            <w:r>
              <w:rPr>
                <w:lang w:val="en-US"/>
              </w:rPr>
              <w:t xml:space="preserve"> </w:t>
            </w:r>
            <w:r w:rsidR="00C2705C" w:rsidRPr="008414BA">
              <w:rPr>
                <w:lang w:val="en-US"/>
              </w:rPr>
              <w:t>Yes</w:t>
            </w:r>
            <w:r w:rsidR="00C2705C" w:rsidRPr="008414BA">
              <w:rPr>
                <w:lang w:val="en-US"/>
              </w:rPr>
              <w:br/>
              <w:t>2. No</w:t>
            </w:r>
            <w:r w:rsidR="00C2705C" w:rsidRPr="008414BA">
              <w:rPr>
                <w:lang w:val="en-US"/>
              </w:rPr>
              <w:br/>
              <w:t>9. I don’t know/</w:t>
            </w:r>
            <w:proofErr w:type="gramStart"/>
            <w:r w:rsidR="00C2705C" w:rsidRPr="008414BA">
              <w:rPr>
                <w:lang w:val="en-US"/>
              </w:rPr>
              <w:t>NA</w:t>
            </w:r>
            <w:proofErr w:type="gramEnd"/>
          </w:p>
          <w:p w14:paraId="6A587344" w14:textId="77777777" w:rsidR="008414BA" w:rsidRPr="008414BA" w:rsidRDefault="008414BA" w:rsidP="008414BA">
            <w:pPr>
              <w:jc w:val="left"/>
              <w:rPr>
                <w:color w:val="538135" w:themeColor="accent6" w:themeShade="BF"/>
                <w:lang w:val="nb-NO"/>
              </w:rPr>
            </w:pPr>
            <w:r w:rsidRPr="008414BA">
              <w:rPr>
                <w:color w:val="538135" w:themeColor="accent6" w:themeShade="BF"/>
                <w:lang w:val="nb-NO"/>
              </w:rPr>
              <w:t>1. Ja</w:t>
            </w:r>
          </w:p>
          <w:p w14:paraId="5E4AF608" w14:textId="77777777" w:rsidR="008414BA" w:rsidRPr="008414BA" w:rsidRDefault="008414BA" w:rsidP="008414BA">
            <w:pPr>
              <w:jc w:val="left"/>
              <w:rPr>
                <w:color w:val="538135" w:themeColor="accent6" w:themeShade="BF"/>
                <w:lang w:val="nb-NO"/>
              </w:rPr>
            </w:pPr>
            <w:r w:rsidRPr="008414BA">
              <w:rPr>
                <w:color w:val="538135" w:themeColor="accent6" w:themeShade="BF"/>
                <w:lang w:val="nb-NO"/>
              </w:rPr>
              <w:t>2. Nei</w:t>
            </w:r>
          </w:p>
          <w:p w14:paraId="07361A01" w14:textId="471AAED6" w:rsidR="008414BA" w:rsidRPr="008414BA" w:rsidRDefault="008414BA" w:rsidP="008414BA">
            <w:pPr>
              <w:rPr>
                <w:lang w:val="nb-NO"/>
              </w:rPr>
            </w:pPr>
            <w:r w:rsidRPr="008414BA">
              <w:rPr>
                <w:color w:val="538135" w:themeColor="accent6" w:themeShade="BF"/>
                <w:lang w:val="nb-NO"/>
              </w:rPr>
              <w:t xml:space="preserve">9. </w:t>
            </w:r>
            <w:r w:rsidR="00271681">
              <w:rPr>
                <w:color w:val="538135" w:themeColor="accent6" w:themeShade="BF"/>
                <w:lang w:val="nb-NO"/>
              </w:rPr>
              <w:t>V</w:t>
            </w:r>
            <w:r w:rsidR="00271681" w:rsidRPr="002A6CD2">
              <w:rPr>
                <w:color w:val="538135" w:themeColor="accent6" w:themeShade="BF"/>
                <w:lang w:val="nb-NO"/>
              </w:rPr>
              <w:t>et ikke/</w:t>
            </w:r>
            <w:r w:rsidR="00271681">
              <w:rPr>
                <w:color w:val="538135" w:themeColor="accent6" w:themeShade="BF"/>
                <w:lang w:val="nb-NO"/>
              </w:rPr>
              <w:t>ikke aktuelt</w:t>
            </w:r>
          </w:p>
        </w:tc>
      </w:tr>
      <w:tr w:rsidR="00C2705C" w:rsidRPr="00DC1235" w14:paraId="0B57A443" w14:textId="77777777" w:rsidTr="0036015E">
        <w:trPr>
          <w:trHeight w:val="2532"/>
        </w:trPr>
        <w:tc>
          <w:tcPr>
            <w:tcW w:w="136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805056A" w14:textId="77777777" w:rsidR="00C2705C" w:rsidRPr="00C2705C" w:rsidRDefault="00C2705C" w:rsidP="00C2705C">
            <w:pPr>
              <w:rPr>
                <w:lang w:val="en-US"/>
              </w:rPr>
            </w:pPr>
            <w:r w:rsidRPr="00C2705C">
              <w:rPr>
                <w:b/>
                <w:bCs/>
                <w:lang w:val="en-US"/>
              </w:rPr>
              <w:t>RA2.4</w:t>
            </w:r>
          </w:p>
        </w:tc>
        <w:tc>
          <w:tcPr>
            <w:tcW w:w="4017"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76E2AAAE" w14:textId="6D0E1845" w:rsidR="00C2705C" w:rsidRDefault="00C2705C" w:rsidP="00C2705C">
            <w:pPr>
              <w:rPr>
                <w:lang w:val="en-US"/>
              </w:rPr>
            </w:pPr>
            <w:r w:rsidRPr="00C2705C">
              <w:rPr>
                <w:lang w:val="en-US"/>
              </w:rPr>
              <w:t>Have you or has someone else done something to remediate indoor radon in your current residence?</w:t>
            </w:r>
          </w:p>
          <w:p w14:paraId="50C5FEA2" w14:textId="56C67886" w:rsidR="00BE7310" w:rsidRDefault="00BE7310" w:rsidP="00C2705C">
            <w:pPr>
              <w:rPr>
                <w:lang w:val="en-US"/>
              </w:rPr>
            </w:pPr>
          </w:p>
          <w:p w14:paraId="170A8732" w14:textId="09F14CD4" w:rsidR="00BE7310" w:rsidRDefault="00BE7310" w:rsidP="00C2705C">
            <w:pPr>
              <w:rPr>
                <w:lang w:val="en-US"/>
              </w:rPr>
            </w:pPr>
          </w:p>
          <w:p w14:paraId="091D1552" w14:textId="3BC79606" w:rsidR="00BE7310" w:rsidRDefault="00BE7310" w:rsidP="00C2705C">
            <w:pPr>
              <w:rPr>
                <w:lang w:val="en-US"/>
              </w:rPr>
            </w:pPr>
          </w:p>
          <w:p w14:paraId="72D33699" w14:textId="77777777" w:rsidR="00BE7310" w:rsidRDefault="00BE7310" w:rsidP="00C2705C">
            <w:pPr>
              <w:rPr>
                <w:lang w:val="en-US"/>
              </w:rPr>
            </w:pPr>
          </w:p>
          <w:p w14:paraId="53AD94D7" w14:textId="1994778B" w:rsidR="00BE7310" w:rsidRPr="00BE7310" w:rsidRDefault="00BE7310" w:rsidP="00C2705C">
            <w:pPr>
              <w:rPr>
                <w:lang w:val="nb-NO"/>
              </w:rPr>
            </w:pPr>
            <w:r w:rsidRPr="00BE7310">
              <w:rPr>
                <w:color w:val="538135" w:themeColor="accent6" w:themeShade="BF"/>
                <w:lang w:val="nb-NO"/>
              </w:rPr>
              <w:t xml:space="preserve">Har du eller noen andre </w:t>
            </w:r>
            <w:r w:rsidR="00271681">
              <w:rPr>
                <w:color w:val="538135" w:themeColor="accent6" w:themeShade="BF"/>
                <w:lang w:val="nb-NO"/>
              </w:rPr>
              <w:t xml:space="preserve">iverksatt </w:t>
            </w:r>
            <w:r w:rsidR="00B02C13">
              <w:rPr>
                <w:color w:val="538135" w:themeColor="accent6" w:themeShade="BF"/>
                <w:lang w:val="nb-NO"/>
              </w:rPr>
              <w:t xml:space="preserve">tiltak </w:t>
            </w:r>
            <w:r w:rsidRPr="00BE7310">
              <w:rPr>
                <w:color w:val="538135" w:themeColor="accent6" w:themeShade="BF"/>
                <w:lang w:val="nb-NO"/>
              </w:rPr>
              <w:t xml:space="preserve">for å </w:t>
            </w:r>
            <w:r w:rsidR="00B02C13">
              <w:rPr>
                <w:color w:val="538135" w:themeColor="accent6" w:themeShade="BF"/>
                <w:lang w:val="nb-NO"/>
              </w:rPr>
              <w:t>redusere radonnivåene</w:t>
            </w:r>
            <w:r w:rsidR="00B02C13" w:rsidRPr="00BE7310">
              <w:rPr>
                <w:color w:val="538135" w:themeColor="accent6" w:themeShade="BF"/>
                <w:lang w:val="nb-NO"/>
              </w:rPr>
              <w:t xml:space="preserve"> </w:t>
            </w:r>
            <w:r w:rsidRPr="00BE7310">
              <w:rPr>
                <w:color w:val="538135" w:themeColor="accent6" w:themeShade="BF"/>
                <w:lang w:val="nb-NO"/>
              </w:rPr>
              <w:t>i din nåværende bolig?</w:t>
            </w:r>
          </w:p>
        </w:tc>
        <w:tc>
          <w:tcPr>
            <w:tcW w:w="3118"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4533D412" w14:textId="77777777" w:rsidR="00C2705C" w:rsidRPr="00C2705C" w:rsidRDefault="00C2705C" w:rsidP="00C2705C">
            <w:pPr>
              <w:jc w:val="left"/>
              <w:rPr>
                <w:lang w:val="en-US"/>
              </w:rPr>
            </w:pPr>
            <w:r w:rsidRPr="00C2705C">
              <w:rPr>
                <w:lang w:val="en-US"/>
              </w:rPr>
              <w:t>1.Yes, building was remediated after discovering a radon problem</w:t>
            </w:r>
          </w:p>
          <w:p w14:paraId="705B99D1" w14:textId="77777777" w:rsidR="00C2705C" w:rsidRPr="00C2705C" w:rsidRDefault="00C2705C" w:rsidP="00C2705C">
            <w:pPr>
              <w:jc w:val="left"/>
              <w:rPr>
                <w:lang w:val="en-US"/>
              </w:rPr>
            </w:pPr>
            <w:r w:rsidRPr="00C2705C">
              <w:rPr>
                <w:lang w:val="en-US"/>
              </w:rPr>
              <w:t xml:space="preserve">2. Yes, preliminary protective measures were installed when the building was constructed                            </w:t>
            </w:r>
          </w:p>
          <w:p w14:paraId="06169421" w14:textId="77777777" w:rsidR="00C2705C" w:rsidRPr="00725DA6" w:rsidRDefault="00C2705C" w:rsidP="00C2705C">
            <w:pPr>
              <w:jc w:val="left"/>
              <w:rPr>
                <w:lang w:val="nb-NO"/>
              </w:rPr>
            </w:pPr>
            <w:r w:rsidRPr="00725DA6">
              <w:rPr>
                <w:lang w:val="nb-NO"/>
              </w:rPr>
              <w:t>3. No</w:t>
            </w:r>
            <w:r w:rsidRPr="00725DA6">
              <w:rPr>
                <w:lang w:val="nb-NO"/>
              </w:rPr>
              <w:br/>
              <w:t xml:space="preserve">9. I </w:t>
            </w:r>
            <w:proofErr w:type="spellStart"/>
            <w:r w:rsidRPr="00725DA6">
              <w:rPr>
                <w:lang w:val="nb-NO"/>
              </w:rPr>
              <w:t>don’t</w:t>
            </w:r>
            <w:proofErr w:type="spellEnd"/>
            <w:r w:rsidRPr="00725DA6">
              <w:rPr>
                <w:lang w:val="nb-NO"/>
              </w:rPr>
              <w:t xml:space="preserve"> </w:t>
            </w:r>
            <w:proofErr w:type="spellStart"/>
            <w:r w:rsidRPr="00725DA6">
              <w:rPr>
                <w:lang w:val="nb-NO"/>
              </w:rPr>
              <w:t>know</w:t>
            </w:r>
            <w:proofErr w:type="spellEnd"/>
            <w:r w:rsidRPr="00725DA6">
              <w:rPr>
                <w:lang w:val="nb-NO"/>
              </w:rPr>
              <w:t>/NA</w:t>
            </w:r>
          </w:p>
          <w:p w14:paraId="2119CD4F" w14:textId="06A6D1DA" w:rsidR="00BE7310" w:rsidRPr="00BE7310" w:rsidRDefault="00BE7310" w:rsidP="00BE7310">
            <w:pPr>
              <w:jc w:val="left"/>
              <w:rPr>
                <w:color w:val="538135" w:themeColor="accent6" w:themeShade="BF"/>
                <w:lang w:val="nb-NO"/>
              </w:rPr>
            </w:pPr>
            <w:r w:rsidRPr="00BE7310">
              <w:rPr>
                <w:color w:val="538135" w:themeColor="accent6" w:themeShade="BF"/>
                <w:lang w:val="nb-NO"/>
              </w:rPr>
              <w:t>1.</w:t>
            </w:r>
            <w:r w:rsidR="00571A26">
              <w:rPr>
                <w:color w:val="538135" w:themeColor="accent6" w:themeShade="BF"/>
                <w:lang w:val="nb-NO"/>
              </w:rPr>
              <w:t xml:space="preserve"> </w:t>
            </w:r>
            <w:r w:rsidRPr="00BE7310">
              <w:rPr>
                <w:color w:val="538135" w:themeColor="accent6" w:themeShade="BF"/>
                <w:lang w:val="nb-NO"/>
              </w:rPr>
              <w:t xml:space="preserve">Ja, </w:t>
            </w:r>
            <w:r w:rsidR="00B02C13">
              <w:rPr>
                <w:color w:val="538135" w:themeColor="accent6" w:themeShade="BF"/>
                <w:lang w:val="nb-NO"/>
              </w:rPr>
              <w:t xml:space="preserve">tiltak ble iverksatt </w:t>
            </w:r>
            <w:r w:rsidRPr="00BE7310">
              <w:rPr>
                <w:color w:val="538135" w:themeColor="accent6" w:themeShade="BF"/>
                <w:lang w:val="nb-NO"/>
              </w:rPr>
              <w:t xml:space="preserve">etter </w:t>
            </w:r>
            <w:r w:rsidR="00571A26">
              <w:rPr>
                <w:color w:val="538135" w:themeColor="accent6" w:themeShade="BF"/>
                <w:lang w:val="nb-NO"/>
              </w:rPr>
              <w:t>at</w:t>
            </w:r>
            <w:r w:rsidRPr="00BE7310">
              <w:rPr>
                <w:color w:val="538135" w:themeColor="accent6" w:themeShade="BF"/>
                <w:lang w:val="nb-NO"/>
              </w:rPr>
              <w:t xml:space="preserve"> radonproblem</w:t>
            </w:r>
            <w:r w:rsidR="00571A26">
              <w:rPr>
                <w:color w:val="538135" w:themeColor="accent6" w:themeShade="BF"/>
                <w:lang w:val="nb-NO"/>
              </w:rPr>
              <w:t>et var oppdaget</w:t>
            </w:r>
          </w:p>
          <w:p w14:paraId="75E616BA" w14:textId="5FCCEAE4" w:rsidR="00BE7310" w:rsidRPr="00BE7310" w:rsidRDefault="00BE7310" w:rsidP="00BE7310">
            <w:pPr>
              <w:jc w:val="left"/>
              <w:rPr>
                <w:color w:val="538135" w:themeColor="accent6" w:themeShade="BF"/>
                <w:lang w:val="nb-NO"/>
              </w:rPr>
            </w:pPr>
            <w:r w:rsidRPr="00BE7310">
              <w:rPr>
                <w:color w:val="538135" w:themeColor="accent6" w:themeShade="BF"/>
                <w:lang w:val="nb-NO"/>
              </w:rPr>
              <w:t xml:space="preserve">2. Ja, det ble satt inn </w:t>
            </w:r>
            <w:r w:rsidR="00585EE6">
              <w:rPr>
                <w:color w:val="538135" w:themeColor="accent6" w:themeShade="BF"/>
                <w:lang w:val="nb-NO"/>
              </w:rPr>
              <w:t>forebyggende</w:t>
            </w:r>
            <w:r w:rsidR="00585EE6" w:rsidRPr="00BE7310">
              <w:rPr>
                <w:color w:val="538135" w:themeColor="accent6" w:themeShade="BF"/>
                <w:lang w:val="nb-NO"/>
              </w:rPr>
              <w:t xml:space="preserve"> </w:t>
            </w:r>
            <w:r w:rsidR="00752F2C">
              <w:rPr>
                <w:color w:val="538135" w:themeColor="accent6" w:themeShade="BF"/>
                <w:lang w:val="nb-NO"/>
              </w:rPr>
              <w:t>beskyttelses</w:t>
            </w:r>
            <w:r w:rsidRPr="00BE7310">
              <w:rPr>
                <w:color w:val="538135" w:themeColor="accent6" w:themeShade="BF"/>
                <w:lang w:val="nb-NO"/>
              </w:rPr>
              <w:t xml:space="preserve">tiltak da bygget ble </w:t>
            </w:r>
            <w:r w:rsidR="00571A26">
              <w:rPr>
                <w:color w:val="538135" w:themeColor="accent6" w:themeShade="BF"/>
                <w:lang w:val="nb-NO"/>
              </w:rPr>
              <w:t>bygget</w:t>
            </w:r>
          </w:p>
          <w:p w14:paraId="1702E545" w14:textId="77777777" w:rsidR="00BE7310" w:rsidRPr="00BE7310" w:rsidRDefault="00BE7310" w:rsidP="00BE7310">
            <w:pPr>
              <w:jc w:val="left"/>
              <w:rPr>
                <w:color w:val="538135" w:themeColor="accent6" w:themeShade="BF"/>
                <w:lang w:val="nb-NO"/>
              </w:rPr>
            </w:pPr>
            <w:r w:rsidRPr="00BE7310">
              <w:rPr>
                <w:color w:val="538135" w:themeColor="accent6" w:themeShade="BF"/>
                <w:lang w:val="nb-NO"/>
              </w:rPr>
              <w:t>3. Nei</w:t>
            </w:r>
          </w:p>
          <w:p w14:paraId="0528DA9E" w14:textId="652239BE" w:rsidR="00BE7310" w:rsidRPr="00BE7310" w:rsidRDefault="00BE7310" w:rsidP="00BE7310">
            <w:pPr>
              <w:jc w:val="left"/>
              <w:rPr>
                <w:lang w:val="nb-NO"/>
              </w:rPr>
            </w:pPr>
            <w:r w:rsidRPr="00BE7310">
              <w:rPr>
                <w:color w:val="538135" w:themeColor="accent6" w:themeShade="BF"/>
                <w:lang w:val="nb-NO"/>
              </w:rPr>
              <w:t>9. Jeg vet ikke/NA</w:t>
            </w:r>
          </w:p>
        </w:tc>
      </w:tr>
      <w:tr w:rsidR="00C2705C" w:rsidRPr="00C2705C" w14:paraId="49F63562" w14:textId="77777777" w:rsidTr="00C2705C">
        <w:trPr>
          <w:trHeight w:val="387"/>
        </w:trPr>
        <w:tc>
          <w:tcPr>
            <w:tcW w:w="8495" w:type="dxa"/>
            <w:gridSpan w:val="5"/>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3C454F0B" w14:textId="77777777" w:rsidR="00C2705C" w:rsidRPr="00C2705C" w:rsidRDefault="00C2705C" w:rsidP="00C2705C">
            <w:pPr>
              <w:rPr>
                <w:lang w:val="en-US"/>
              </w:rPr>
            </w:pPr>
            <w:r w:rsidRPr="00C2705C">
              <w:rPr>
                <w:b/>
                <w:bCs/>
                <w:lang w:val="en-US"/>
              </w:rPr>
              <w:t>Type of remediation</w:t>
            </w:r>
            <w:r w:rsidR="002C6593">
              <w:rPr>
                <w:b/>
                <w:bCs/>
                <w:lang w:val="en-US"/>
              </w:rPr>
              <w:t xml:space="preserve"> </w:t>
            </w:r>
            <w:r w:rsidR="002C6593" w:rsidRPr="00E100B2">
              <w:rPr>
                <w:bCs/>
                <w:i/>
              </w:rPr>
              <w:t>(don’t show this title to respondents)</w:t>
            </w:r>
          </w:p>
        </w:tc>
      </w:tr>
      <w:tr w:rsidR="00C2705C" w:rsidRPr="00DC1235" w14:paraId="19888D5E" w14:textId="77777777" w:rsidTr="00C2705C">
        <w:trPr>
          <w:trHeight w:val="3256"/>
        </w:trPr>
        <w:tc>
          <w:tcPr>
            <w:tcW w:w="10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56AC905" w14:textId="77777777" w:rsidR="00C2705C" w:rsidRPr="00C2705C" w:rsidRDefault="00C2705C" w:rsidP="00C2705C">
            <w:pPr>
              <w:rPr>
                <w:lang w:val="en-US"/>
              </w:rPr>
            </w:pPr>
            <w:r w:rsidRPr="00C2705C">
              <w:rPr>
                <w:b/>
                <w:bCs/>
                <w:lang w:val="en-US"/>
              </w:rPr>
              <w:t>RA2.5</w:t>
            </w:r>
          </w:p>
        </w:tc>
        <w:tc>
          <w:tcPr>
            <w:tcW w:w="1745"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6CAE852D" w14:textId="77777777" w:rsidR="0036015E" w:rsidRPr="0036015E" w:rsidRDefault="00C2705C" w:rsidP="00C2705C">
            <w:pPr>
              <w:jc w:val="left"/>
              <w:rPr>
                <w:color w:val="FF0000"/>
                <w:lang w:val="en-US"/>
              </w:rPr>
            </w:pPr>
            <w:r w:rsidRPr="006D4C56">
              <w:rPr>
                <w:color w:val="FF0000"/>
                <w:highlight w:val="cyan"/>
                <w:lang w:val="en-US"/>
              </w:rPr>
              <w:t xml:space="preserve">FILTER: IF RA2.4 = 1 OR </w:t>
            </w:r>
            <w:proofErr w:type="gramStart"/>
            <w:r w:rsidRPr="006D4C56">
              <w:rPr>
                <w:color w:val="FF0000"/>
                <w:highlight w:val="cyan"/>
                <w:lang w:val="en-US"/>
              </w:rPr>
              <w:t xml:space="preserve">2 </w:t>
            </w:r>
            <w:r w:rsidRPr="006D4C56">
              <w:rPr>
                <w:highlight w:val="cyan"/>
                <w:lang w:val="en-US"/>
              </w:rPr>
              <w:t>:</w:t>
            </w:r>
            <w:proofErr w:type="gramEnd"/>
            <w:r w:rsidR="0036015E" w:rsidRPr="006D4C56">
              <w:rPr>
                <w:highlight w:val="cyan"/>
                <w:lang w:val="en-US"/>
              </w:rPr>
              <w:t xml:space="preserve"> </w:t>
            </w:r>
            <w:r w:rsidR="0036015E" w:rsidRPr="006D4C56">
              <w:rPr>
                <w:color w:val="FF0000"/>
                <w:highlight w:val="cyan"/>
                <w:lang w:val="en-US"/>
              </w:rPr>
              <w:t>(multiple answers)</w:t>
            </w:r>
          </w:p>
          <w:p w14:paraId="25EDA9C4" w14:textId="77777777" w:rsidR="00C2705C" w:rsidRDefault="0036015E" w:rsidP="0036015E">
            <w:pPr>
              <w:jc w:val="left"/>
              <w:rPr>
                <w:lang w:val="en-US"/>
              </w:rPr>
            </w:pPr>
            <w:r>
              <w:rPr>
                <w:lang w:val="en-US"/>
              </w:rPr>
              <w:t>Please, i</w:t>
            </w:r>
            <w:r w:rsidR="00C2705C" w:rsidRPr="00C2705C">
              <w:rPr>
                <w:lang w:val="en-US"/>
              </w:rPr>
              <w:t>ndicate all measures that have been applied in your current residence.</w:t>
            </w:r>
          </w:p>
          <w:p w14:paraId="7AF534CD" w14:textId="77777777" w:rsidR="00024AEF" w:rsidRPr="00725DA6" w:rsidRDefault="00024AEF" w:rsidP="0036015E">
            <w:pPr>
              <w:jc w:val="left"/>
              <w:rPr>
                <w:lang w:val="en-US"/>
              </w:rPr>
            </w:pPr>
          </w:p>
          <w:p w14:paraId="52BE8790" w14:textId="77777777" w:rsidR="00024AEF" w:rsidRPr="00725DA6" w:rsidRDefault="00024AEF" w:rsidP="0036015E">
            <w:pPr>
              <w:jc w:val="left"/>
              <w:rPr>
                <w:lang w:val="en-US"/>
              </w:rPr>
            </w:pPr>
          </w:p>
          <w:p w14:paraId="6E81AF73" w14:textId="77777777" w:rsidR="00024AEF" w:rsidRPr="00725DA6" w:rsidRDefault="00024AEF" w:rsidP="0036015E">
            <w:pPr>
              <w:jc w:val="left"/>
              <w:rPr>
                <w:lang w:val="en-US"/>
              </w:rPr>
            </w:pPr>
          </w:p>
          <w:p w14:paraId="7E3810AC" w14:textId="72638211" w:rsidR="00024AEF" w:rsidRPr="00024AEF" w:rsidRDefault="00024AEF" w:rsidP="0036015E">
            <w:pPr>
              <w:jc w:val="left"/>
              <w:rPr>
                <w:lang w:val="nb-NO"/>
              </w:rPr>
            </w:pPr>
            <w:r w:rsidRPr="00024AEF">
              <w:rPr>
                <w:color w:val="538135" w:themeColor="accent6" w:themeShade="BF"/>
                <w:lang w:val="nb-NO"/>
              </w:rPr>
              <w:t>Vennligst angi alle tiltak som er iverksatt i din nåværende bolig.</w:t>
            </w:r>
          </w:p>
        </w:tc>
        <w:tc>
          <w:tcPr>
            <w:tcW w:w="5670"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47E4841B" w14:textId="77777777" w:rsidR="00C2705C" w:rsidRPr="00C2705C" w:rsidRDefault="00C2705C" w:rsidP="00C2705C">
            <w:pPr>
              <w:jc w:val="left"/>
              <w:rPr>
                <w:lang w:val="en-US"/>
              </w:rPr>
            </w:pPr>
            <w:r w:rsidRPr="00C2705C">
              <w:rPr>
                <w:lang w:val="en-US"/>
              </w:rPr>
              <w:t>1. Natural ventilation (</w:t>
            </w:r>
            <w:proofErr w:type="gramStart"/>
            <w:r w:rsidRPr="00C2705C">
              <w:rPr>
                <w:lang w:val="en-US"/>
              </w:rPr>
              <w:t>e.g.</w:t>
            </w:r>
            <w:proofErr w:type="gramEnd"/>
            <w:r w:rsidRPr="00C2705C">
              <w:rPr>
                <w:lang w:val="en-US"/>
              </w:rPr>
              <w:t xml:space="preserve"> open windows, vents etc.)                                </w:t>
            </w:r>
          </w:p>
          <w:p w14:paraId="24ACCFC2" w14:textId="77777777" w:rsidR="00C2705C" w:rsidRDefault="00C2705C" w:rsidP="00C2705C">
            <w:pPr>
              <w:jc w:val="left"/>
              <w:rPr>
                <w:lang w:val="en-US"/>
              </w:rPr>
            </w:pPr>
            <w:r w:rsidRPr="00C2705C">
              <w:rPr>
                <w:lang w:val="en-US"/>
              </w:rPr>
              <w:t xml:space="preserve">2. Ventilation system (forced ventilation system, heat recovery, air-to-air exchange)                                 </w:t>
            </w:r>
          </w:p>
          <w:p w14:paraId="14AB180D" w14:textId="77777777" w:rsidR="00C2705C" w:rsidRPr="00C2705C" w:rsidRDefault="00C2705C" w:rsidP="00C2705C">
            <w:pPr>
              <w:jc w:val="left"/>
              <w:rPr>
                <w:lang w:val="en-US"/>
              </w:rPr>
            </w:pPr>
            <w:r w:rsidRPr="00C2705C">
              <w:rPr>
                <w:lang w:val="en-US"/>
              </w:rPr>
              <w:t>3. Air suction installation (</w:t>
            </w:r>
            <w:proofErr w:type="gramStart"/>
            <w:r w:rsidRPr="00C2705C">
              <w:rPr>
                <w:lang w:val="en-US"/>
              </w:rPr>
              <w:t>drain pipe</w:t>
            </w:r>
            <w:proofErr w:type="gramEnd"/>
            <w:r w:rsidRPr="00C2705C">
              <w:rPr>
                <w:lang w:val="en-US"/>
              </w:rPr>
              <w:t xml:space="preserve">, wall, sub-slab)                                                       </w:t>
            </w:r>
          </w:p>
          <w:p w14:paraId="02C664A5" w14:textId="77777777" w:rsidR="00C2705C" w:rsidRDefault="00C2705C" w:rsidP="00C2705C">
            <w:pPr>
              <w:jc w:val="left"/>
              <w:rPr>
                <w:lang w:val="en-US"/>
              </w:rPr>
            </w:pPr>
            <w:r w:rsidRPr="00C2705C">
              <w:rPr>
                <w:lang w:val="en-US"/>
              </w:rPr>
              <w:t xml:space="preserve">4. Sealing of existing cracks in the walls                                                         5. Radon Membrane                                                      </w:t>
            </w:r>
          </w:p>
          <w:p w14:paraId="100FD115" w14:textId="77777777" w:rsidR="00C2705C" w:rsidRPr="00C2705C" w:rsidRDefault="00C2705C" w:rsidP="00C2705C">
            <w:pPr>
              <w:jc w:val="left"/>
              <w:rPr>
                <w:lang w:val="en-US"/>
              </w:rPr>
            </w:pPr>
            <w:r w:rsidRPr="00C2705C">
              <w:rPr>
                <w:lang w:val="en-US"/>
              </w:rPr>
              <w:t>6. Fixing cracks in foundations</w:t>
            </w:r>
          </w:p>
          <w:p w14:paraId="49D4BC84" w14:textId="77777777" w:rsidR="00C2705C" w:rsidRPr="00C2705C" w:rsidRDefault="00C2705C" w:rsidP="00C2705C">
            <w:pPr>
              <w:jc w:val="left"/>
              <w:rPr>
                <w:lang w:val="en-US"/>
              </w:rPr>
            </w:pPr>
            <w:r w:rsidRPr="00C2705C">
              <w:rPr>
                <w:lang w:val="en-US"/>
              </w:rPr>
              <w:t>7. Other</w:t>
            </w:r>
          </w:p>
          <w:p w14:paraId="43A430A0" w14:textId="4FA5BECD" w:rsidR="00C2705C" w:rsidRDefault="00C2705C" w:rsidP="00C2705C">
            <w:pPr>
              <w:jc w:val="left"/>
              <w:rPr>
                <w:lang w:val="en-US"/>
              </w:rPr>
            </w:pPr>
            <w:r w:rsidRPr="00C2705C">
              <w:rPr>
                <w:lang w:val="en-US"/>
              </w:rPr>
              <w:t>9. I don’t know/NA</w:t>
            </w:r>
          </w:p>
          <w:p w14:paraId="2495A6A0" w14:textId="77777777" w:rsidR="00024AEF" w:rsidRDefault="00024AEF" w:rsidP="00C2705C">
            <w:pPr>
              <w:jc w:val="left"/>
              <w:rPr>
                <w:lang w:val="en-US"/>
              </w:rPr>
            </w:pPr>
          </w:p>
          <w:p w14:paraId="2AD56422" w14:textId="37531A37" w:rsidR="00024AEF" w:rsidRPr="00024AEF" w:rsidRDefault="00024AEF" w:rsidP="00024AEF">
            <w:pPr>
              <w:jc w:val="left"/>
              <w:rPr>
                <w:color w:val="538135" w:themeColor="accent6" w:themeShade="BF"/>
                <w:lang w:val="nb-NO"/>
              </w:rPr>
            </w:pPr>
            <w:r w:rsidRPr="00024AEF">
              <w:rPr>
                <w:color w:val="538135" w:themeColor="accent6" w:themeShade="BF"/>
                <w:lang w:val="nb-NO"/>
              </w:rPr>
              <w:t xml:space="preserve">1. </w:t>
            </w:r>
            <w:r w:rsidR="003C4846">
              <w:rPr>
                <w:color w:val="538135" w:themeColor="accent6" w:themeShade="BF"/>
                <w:lang w:val="nb-NO"/>
              </w:rPr>
              <w:t>Øk</w:t>
            </w:r>
            <w:r w:rsidR="00DD2414">
              <w:rPr>
                <w:color w:val="538135" w:themeColor="accent6" w:themeShade="BF"/>
                <w:lang w:val="nb-NO"/>
              </w:rPr>
              <w:t>e</w:t>
            </w:r>
            <w:r w:rsidR="003C4846">
              <w:rPr>
                <w:color w:val="538135" w:themeColor="accent6" w:themeShade="BF"/>
                <w:lang w:val="nb-NO"/>
              </w:rPr>
              <w:t xml:space="preserve">t </w:t>
            </w:r>
            <w:r w:rsidR="003D7DC5">
              <w:rPr>
                <w:color w:val="538135" w:themeColor="accent6" w:themeShade="BF"/>
                <w:lang w:val="nb-NO"/>
              </w:rPr>
              <w:t>n</w:t>
            </w:r>
            <w:r w:rsidRPr="00024AEF">
              <w:rPr>
                <w:color w:val="538135" w:themeColor="accent6" w:themeShade="BF"/>
                <w:lang w:val="nb-NO"/>
              </w:rPr>
              <w:t xml:space="preserve">aturlig ventilasjon (f.eks. åpne vinduer, </w:t>
            </w:r>
            <w:r w:rsidR="00824C5F" w:rsidRPr="00024AEF">
              <w:rPr>
                <w:color w:val="538135" w:themeColor="accent6" w:themeShade="BF"/>
                <w:lang w:val="nb-NO"/>
              </w:rPr>
              <w:t>åpne</w:t>
            </w:r>
            <w:r w:rsidR="00824C5F">
              <w:rPr>
                <w:color w:val="538135" w:themeColor="accent6" w:themeShade="BF"/>
                <w:lang w:val="nb-NO"/>
              </w:rPr>
              <w:t>/rengjøre/installere</w:t>
            </w:r>
            <w:r w:rsidR="00824C5F" w:rsidRPr="00024AEF">
              <w:rPr>
                <w:color w:val="538135" w:themeColor="accent6" w:themeShade="BF"/>
                <w:lang w:val="nb-NO"/>
              </w:rPr>
              <w:t xml:space="preserve"> </w:t>
            </w:r>
            <w:r w:rsidRPr="00024AEF">
              <w:rPr>
                <w:color w:val="538135" w:themeColor="accent6" w:themeShade="BF"/>
                <w:lang w:val="nb-NO"/>
              </w:rPr>
              <w:t>ventiler osv.)</w:t>
            </w:r>
          </w:p>
          <w:p w14:paraId="576F3794" w14:textId="507A8C7F" w:rsidR="00024AEF" w:rsidRPr="00024AEF" w:rsidRDefault="00024AEF" w:rsidP="00024AEF">
            <w:pPr>
              <w:jc w:val="left"/>
              <w:rPr>
                <w:color w:val="538135" w:themeColor="accent6" w:themeShade="BF"/>
                <w:lang w:val="nb-NO"/>
              </w:rPr>
            </w:pPr>
            <w:r w:rsidRPr="00024AEF">
              <w:rPr>
                <w:color w:val="538135" w:themeColor="accent6" w:themeShade="BF"/>
                <w:lang w:val="nb-NO"/>
              </w:rPr>
              <w:t xml:space="preserve">2. </w:t>
            </w:r>
            <w:r w:rsidR="00F4506B">
              <w:rPr>
                <w:color w:val="538135" w:themeColor="accent6" w:themeShade="BF"/>
                <w:lang w:val="nb-NO"/>
              </w:rPr>
              <w:t xml:space="preserve">Installere </w:t>
            </w:r>
            <w:r w:rsidR="007377DA">
              <w:rPr>
                <w:color w:val="538135" w:themeColor="accent6" w:themeShade="BF"/>
                <w:lang w:val="nb-NO"/>
              </w:rPr>
              <w:t xml:space="preserve">balansert mekanisk </w:t>
            </w:r>
            <w:r w:rsidR="00F4506B">
              <w:rPr>
                <w:color w:val="538135" w:themeColor="accent6" w:themeShade="BF"/>
                <w:lang w:val="nb-NO"/>
              </w:rPr>
              <w:t>v</w:t>
            </w:r>
            <w:r w:rsidRPr="00024AEF">
              <w:rPr>
                <w:color w:val="538135" w:themeColor="accent6" w:themeShade="BF"/>
                <w:lang w:val="nb-NO"/>
              </w:rPr>
              <w:t>entilasjon</w:t>
            </w:r>
            <w:r w:rsidR="00A94134">
              <w:rPr>
                <w:color w:val="538135" w:themeColor="accent6" w:themeShade="BF"/>
                <w:lang w:val="nb-NO"/>
              </w:rPr>
              <w:t xml:space="preserve"> </w:t>
            </w:r>
            <w:r w:rsidRPr="00024AEF">
              <w:rPr>
                <w:color w:val="538135" w:themeColor="accent6" w:themeShade="BF"/>
                <w:lang w:val="nb-NO"/>
              </w:rPr>
              <w:t>(</w:t>
            </w:r>
            <w:r w:rsidR="001B2C81">
              <w:rPr>
                <w:color w:val="538135" w:themeColor="accent6" w:themeShade="BF"/>
                <w:lang w:val="nb-NO"/>
              </w:rPr>
              <w:t>vifte som trekker luften ut</w:t>
            </w:r>
            <w:r w:rsidR="008E50CA">
              <w:rPr>
                <w:color w:val="538135" w:themeColor="accent6" w:themeShade="BF"/>
                <w:lang w:val="nb-NO"/>
              </w:rPr>
              <w:t xml:space="preserve"> fra våtrom og vifte som blåser friskt luft inn i boligen)</w:t>
            </w:r>
          </w:p>
          <w:p w14:paraId="60B410B1" w14:textId="4BD535EC" w:rsidR="00024AEF" w:rsidRPr="00024AEF" w:rsidRDefault="00024AEF" w:rsidP="00024AEF">
            <w:pPr>
              <w:jc w:val="left"/>
              <w:rPr>
                <w:color w:val="538135" w:themeColor="accent6" w:themeShade="BF"/>
                <w:lang w:val="nb-NO"/>
              </w:rPr>
            </w:pPr>
            <w:r w:rsidRPr="00024AEF">
              <w:rPr>
                <w:color w:val="538135" w:themeColor="accent6" w:themeShade="BF"/>
                <w:lang w:val="nb-NO"/>
              </w:rPr>
              <w:t xml:space="preserve">3. </w:t>
            </w:r>
            <w:r w:rsidR="00C616DB">
              <w:rPr>
                <w:color w:val="538135" w:themeColor="accent6" w:themeShade="BF"/>
                <w:lang w:val="nb-NO"/>
              </w:rPr>
              <w:t xml:space="preserve">Installert </w:t>
            </w:r>
            <w:proofErr w:type="spellStart"/>
            <w:r w:rsidR="00C616DB">
              <w:rPr>
                <w:color w:val="538135" w:themeColor="accent6" w:themeShade="BF"/>
                <w:lang w:val="nb-NO"/>
              </w:rPr>
              <w:t>r</w:t>
            </w:r>
            <w:r w:rsidR="00B05425">
              <w:rPr>
                <w:color w:val="538135" w:themeColor="accent6" w:themeShade="BF"/>
                <w:lang w:val="nb-NO"/>
              </w:rPr>
              <w:t>adonsug</w:t>
            </w:r>
            <w:proofErr w:type="spellEnd"/>
            <w:r w:rsidR="000F179F">
              <w:rPr>
                <w:color w:val="538135" w:themeColor="accent6" w:themeShade="BF"/>
                <w:lang w:val="nb-NO"/>
              </w:rPr>
              <w:t>/radonbrønn</w:t>
            </w:r>
            <w:r w:rsidRPr="00024AEF">
              <w:rPr>
                <w:color w:val="538135" w:themeColor="accent6" w:themeShade="BF"/>
                <w:lang w:val="nb-NO"/>
              </w:rPr>
              <w:t xml:space="preserve"> </w:t>
            </w:r>
          </w:p>
          <w:p w14:paraId="2CB7EF2C" w14:textId="77777777" w:rsidR="00571A26" w:rsidRDefault="00024AEF" w:rsidP="00024AEF">
            <w:pPr>
              <w:jc w:val="left"/>
              <w:rPr>
                <w:color w:val="538135" w:themeColor="accent6" w:themeShade="BF"/>
                <w:lang w:val="nb-NO"/>
              </w:rPr>
            </w:pPr>
            <w:r w:rsidRPr="00024AEF">
              <w:rPr>
                <w:color w:val="538135" w:themeColor="accent6" w:themeShade="BF"/>
                <w:lang w:val="nb-NO"/>
              </w:rPr>
              <w:t>4. Tetting av eksisterende sprekker i vegger</w:t>
            </w:r>
          </w:p>
          <w:p w14:paraId="76F12DAA" w14:textId="275F4174" w:rsidR="00024AEF" w:rsidRPr="00024AEF" w:rsidRDefault="00024AEF" w:rsidP="00024AEF">
            <w:pPr>
              <w:jc w:val="left"/>
              <w:rPr>
                <w:color w:val="538135" w:themeColor="accent6" w:themeShade="BF"/>
                <w:lang w:val="nb-NO"/>
              </w:rPr>
            </w:pPr>
            <w:r w:rsidRPr="00024AEF">
              <w:rPr>
                <w:color w:val="538135" w:themeColor="accent6" w:themeShade="BF"/>
                <w:lang w:val="nb-NO"/>
              </w:rPr>
              <w:t>5. Radonmembran</w:t>
            </w:r>
          </w:p>
          <w:p w14:paraId="1D71CB05" w14:textId="53DD5845" w:rsidR="00024AEF" w:rsidRPr="00024AEF" w:rsidRDefault="00024AEF" w:rsidP="00024AEF">
            <w:pPr>
              <w:jc w:val="left"/>
              <w:rPr>
                <w:color w:val="538135" w:themeColor="accent6" w:themeShade="BF"/>
                <w:lang w:val="nb-NO"/>
              </w:rPr>
            </w:pPr>
            <w:r w:rsidRPr="00024AEF">
              <w:rPr>
                <w:color w:val="538135" w:themeColor="accent6" w:themeShade="BF"/>
                <w:lang w:val="nb-NO"/>
              </w:rPr>
              <w:t xml:space="preserve">6. </w:t>
            </w:r>
            <w:r w:rsidR="00B05425">
              <w:rPr>
                <w:color w:val="538135" w:themeColor="accent6" w:themeShade="BF"/>
                <w:lang w:val="nb-NO"/>
              </w:rPr>
              <w:t>Tetting av</w:t>
            </w:r>
            <w:r w:rsidRPr="00024AEF">
              <w:rPr>
                <w:color w:val="538135" w:themeColor="accent6" w:themeShade="BF"/>
                <w:lang w:val="nb-NO"/>
              </w:rPr>
              <w:t xml:space="preserve"> sprekker i </w:t>
            </w:r>
            <w:r w:rsidR="00996EE7">
              <w:rPr>
                <w:color w:val="538135" w:themeColor="accent6" w:themeShade="BF"/>
                <w:lang w:val="nb-NO"/>
              </w:rPr>
              <w:t>gulvet</w:t>
            </w:r>
          </w:p>
          <w:p w14:paraId="318646D3" w14:textId="77777777" w:rsidR="00024AEF" w:rsidRPr="00024AEF" w:rsidRDefault="00024AEF" w:rsidP="00024AEF">
            <w:pPr>
              <w:jc w:val="left"/>
              <w:rPr>
                <w:color w:val="538135" w:themeColor="accent6" w:themeShade="BF"/>
                <w:lang w:val="nb-NO"/>
              </w:rPr>
            </w:pPr>
            <w:r w:rsidRPr="00024AEF">
              <w:rPr>
                <w:color w:val="538135" w:themeColor="accent6" w:themeShade="BF"/>
                <w:lang w:val="nb-NO"/>
              </w:rPr>
              <w:t>7. Annet</w:t>
            </w:r>
          </w:p>
          <w:p w14:paraId="0150F30B" w14:textId="36E12051" w:rsidR="00024AEF" w:rsidRPr="00174493" w:rsidRDefault="00024AEF" w:rsidP="00024AEF">
            <w:pPr>
              <w:jc w:val="left"/>
              <w:rPr>
                <w:lang w:val="nb-NO"/>
              </w:rPr>
            </w:pPr>
            <w:r w:rsidRPr="00174493">
              <w:rPr>
                <w:color w:val="538135" w:themeColor="accent6" w:themeShade="BF"/>
                <w:lang w:val="nb-NO"/>
              </w:rPr>
              <w:t xml:space="preserve">9. </w:t>
            </w:r>
            <w:r w:rsidR="00B02C13">
              <w:rPr>
                <w:color w:val="538135" w:themeColor="accent6" w:themeShade="BF"/>
                <w:lang w:val="nb-NO"/>
              </w:rPr>
              <w:t>V</w:t>
            </w:r>
            <w:r w:rsidR="00B02C13" w:rsidRPr="002A6CD2">
              <w:rPr>
                <w:color w:val="538135" w:themeColor="accent6" w:themeShade="BF"/>
                <w:lang w:val="nb-NO"/>
              </w:rPr>
              <w:t>et ikke/</w:t>
            </w:r>
            <w:r w:rsidR="00B02C13">
              <w:rPr>
                <w:color w:val="538135" w:themeColor="accent6" w:themeShade="BF"/>
                <w:lang w:val="nb-NO"/>
              </w:rPr>
              <w:t>ikke aktuelt</w:t>
            </w:r>
          </w:p>
        </w:tc>
      </w:tr>
    </w:tbl>
    <w:p w14:paraId="26A4149C" w14:textId="77777777" w:rsidR="00C2705C" w:rsidRPr="00174493" w:rsidRDefault="00C2705C">
      <w:pPr>
        <w:rPr>
          <w:lang w:val="nb-NO"/>
        </w:rPr>
      </w:pPr>
    </w:p>
    <w:tbl>
      <w:tblPr>
        <w:tblW w:w="8495" w:type="dxa"/>
        <w:tblCellMar>
          <w:left w:w="0" w:type="dxa"/>
          <w:right w:w="0" w:type="dxa"/>
        </w:tblCellMar>
        <w:tblLook w:val="04A0" w:firstRow="1" w:lastRow="0" w:firstColumn="1" w:lastColumn="0" w:noHBand="0" w:noVBand="1"/>
      </w:tblPr>
      <w:tblGrid>
        <w:gridCol w:w="960"/>
        <w:gridCol w:w="5640"/>
        <w:gridCol w:w="1895"/>
      </w:tblGrid>
      <w:tr w:rsidR="00AD64AA" w:rsidRPr="00AD64AA" w14:paraId="3BA73E68" w14:textId="77777777" w:rsidTr="00AD64AA">
        <w:trPr>
          <w:trHeight w:val="633"/>
        </w:trPr>
        <w:tc>
          <w:tcPr>
            <w:tcW w:w="8495"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7FB77242" w14:textId="77777777" w:rsidR="00AD64AA" w:rsidRPr="00AD64AA" w:rsidRDefault="00AD64AA" w:rsidP="00AD64AA">
            <w:pPr>
              <w:rPr>
                <w:lang w:val="en-US"/>
              </w:rPr>
            </w:pPr>
            <w:r w:rsidRPr="00AD64AA">
              <w:rPr>
                <w:b/>
                <w:bCs/>
                <w:lang w:val="en-US"/>
              </w:rPr>
              <w:t>Behavior intention</w:t>
            </w:r>
            <w:r w:rsidR="002C6593">
              <w:rPr>
                <w:b/>
                <w:bCs/>
                <w:lang w:val="en-US"/>
              </w:rPr>
              <w:t xml:space="preserve"> </w:t>
            </w:r>
            <w:r w:rsidR="002C6593" w:rsidRPr="00E100B2">
              <w:rPr>
                <w:bCs/>
                <w:i/>
              </w:rPr>
              <w:t>(don’t show this title to respondents)</w:t>
            </w:r>
          </w:p>
        </w:tc>
      </w:tr>
      <w:tr w:rsidR="00AD64AA" w:rsidRPr="00DC1235" w14:paraId="4A0767A1" w14:textId="77777777" w:rsidTr="002C6593">
        <w:trPr>
          <w:trHeight w:val="1485"/>
        </w:trPr>
        <w:tc>
          <w:tcPr>
            <w:tcW w:w="96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1A11F7B9" w14:textId="77777777" w:rsidR="00AD64AA" w:rsidRPr="00AD64AA" w:rsidRDefault="00AD64AA" w:rsidP="00AD64AA">
            <w:pPr>
              <w:rPr>
                <w:lang w:val="en-US"/>
              </w:rPr>
            </w:pPr>
            <w:r w:rsidRPr="00AD64AA">
              <w:rPr>
                <w:b/>
                <w:bCs/>
                <w:lang w:val="en-US"/>
              </w:rPr>
              <w:t>RA5</w:t>
            </w:r>
          </w:p>
        </w:tc>
        <w:tc>
          <w:tcPr>
            <w:tcW w:w="5640"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08AD6CBB" w14:textId="77777777" w:rsidR="00AD64AA" w:rsidRDefault="00AD64AA" w:rsidP="00AD64AA">
            <w:pPr>
              <w:rPr>
                <w:lang w:val="en-US"/>
              </w:rPr>
            </w:pPr>
            <w:r w:rsidRPr="00AD64AA">
              <w:rPr>
                <w:lang w:val="en-US"/>
              </w:rPr>
              <w:t>(</w:t>
            </w:r>
            <w:r w:rsidRPr="009E48AF">
              <w:rPr>
                <w:color w:val="FF0000"/>
                <w:highlight w:val="cyan"/>
                <w:lang w:val="en-US"/>
              </w:rPr>
              <w:t>IF RA2.1=2 or 9 and IF RA2.4 = 3 or 9 = don't ask people that already remediated and/or tested</w:t>
            </w:r>
            <w:r w:rsidRPr="00AD64AA">
              <w:rPr>
                <w:lang w:val="en-US"/>
              </w:rPr>
              <w:t xml:space="preserve">) I intend to </w:t>
            </w:r>
            <w:r w:rsidRPr="00AD64AA">
              <w:rPr>
                <w:b/>
                <w:bCs/>
                <w:lang w:val="en-US"/>
              </w:rPr>
              <w:t xml:space="preserve">test radon concentrations </w:t>
            </w:r>
            <w:r w:rsidRPr="00AD64AA">
              <w:rPr>
                <w:lang w:val="en-US"/>
              </w:rPr>
              <w:t>in my home if advised.</w:t>
            </w:r>
          </w:p>
          <w:p w14:paraId="3E5922D0" w14:textId="1AE9934B" w:rsidR="009E48AF" w:rsidRPr="009E48AF" w:rsidRDefault="009E48AF" w:rsidP="00AD64AA">
            <w:pPr>
              <w:rPr>
                <w:lang w:val="nb-NO"/>
              </w:rPr>
            </w:pPr>
            <w:r w:rsidRPr="00123249">
              <w:rPr>
                <w:color w:val="538135" w:themeColor="accent6" w:themeShade="BF"/>
                <w:lang w:val="nb-NO"/>
              </w:rPr>
              <w:t xml:space="preserve">Jeg </w:t>
            </w:r>
            <w:r w:rsidR="004A3667">
              <w:rPr>
                <w:color w:val="538135" w:themeColor="accent6" w:themeShade="BF"/>
                <w:lang w:val="nb-NO"/>
              </w:rPr>
              <w:t>kommer til</w:t>
            </w:r>
            <w:r w:rsidRPr="00123249">
              <w:rPr>
                <w:color w:val="538135" w:themeColor="accent6" w:themeShade="BF"/>
                <w:lang w:val="nb-NO"/>
              </w:rPr>
              <w:t xml:space="preserve"> å </w:t>
            </w:r>
            <w:r w:rsidR="004F0243">
              <w:rPr>
                <w:color w:val="538135" w:themeColor="accent6" w:themeShade="BF"/>
                <w:lang w:val="nb-NO"/>
              </w:rPr>
              <w:t>måle</w:t>
            </w:r>
            <w:r w:rsidR="004F0243" w:rsidRPr="00123249">
              <w:rPr>
                <w:color w:val="538135" w:themeColor="accent6" w:themeShade="BF"/>
                <w:lang w:val="nb-NO"/>
              </w:rPr>
              <w:t xml:space="preserve"> </w:t>
            </w:r>
            <w:r w:rsidR="00EB4BD4" w:rsidRPr="00123249">
              <w:rPr>
                <w:color w:val="538135" w:themeColor="accent6" w:themeShade="BF"/>
                <w:lang w:val="nb-NO"/>
              </w:rPr>
              <w:t>radon</w:t>
            </w:r>
            <w:r w:rsidR="00EB4BD4">
              <w:rPr>
                <w:color w:val="538135" w:themeColor="accent6" w:themeShade="BF"/>
                <w:lang w:val="nb-NO"/>
              </w:rPr>
              <w:t>nivåe</w:t>
            </w:r>
            <w:r w:rsidR="00EB4BD4" w:rsidRPr="00123249">
              <w:rPr>
                <w:color w:val="538135" w:themeColor="accent6" w:themeShade="BF"/>
                <w:lang w:val="nb-NO"/>
              </w:rPr>
              <w:t xml:space="preserve">r </w:t>
            </w:r>
            <w:r w:rsidRPr="00123249">
              <w:rPr>
                <w:color w:val="538135" w:themeColor="accent6" w:themeShade="BF"/>
                <w:lang w:val="nb-NO"/>
              </w:rPr>
              <w:t xml:space="preserve">i hjemmet mitt hvis det </w:t>
            </w:r>
            <w:r w:rsidR="00156347">
              <w:rPr>
                <w:color w:val="538135" w:themeColor="accent6" w:themeShade="BF"/>
                <w:lang w:val="nb-NO"/>
              </w:rPr>
              <w:t xml:space="preserve">er </w:t>
            </w:r>
            <w:r w:rsidRPr="00123249">
              <w:rPr>
                <w:color w:val="538135" w:themeColor="accent6" w:themeShade="BF"/>
                <w:lang w:val="nb-NO"/>
              </w:rPr>
              <w:t>anbefal</w:t>
            </w:r>
            <w:r w:rsidR="00156347">
              <w:rPr>
                <w:color w:val="538135" w:themeColor="accent6" w:themeShade="BF"/>
                <w:lang w:val="nb-NO"/>
              </w:rPr>
              <w:t>t</w:t>
            </w:r>
            <w:r w:rsidRPr="00123249">
              <w:rPr>
                <w:color w:val="538135" w:themeColor="accent6" w:themeShade="BF"/>
                <w:lang w:val="nb-NO"/>
              </w:rPr>
              <w:t>.</w:t>
            </w:r>
          </w:p>
        </w:tc>
        <w:tc>
          <w:tcPr>
            <w:tcW w:w="189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7C995EA6" w14:textId="77777777" w:rsidR="00AD64AA" w:rsidRPr="00AD64AA" w:rsidRDefault="00AD64AA" w:rsidP="00AD64AA">
            <w:pPr>
              <w:rPr>
                <w:lang w:val="en-US"/>
              </w:rPr>
            </w:pPr>
            <w:r w:rsidRPr="00AD64AA">
              <w:rPr>
                <w:lang w:val="en-US"/>
              </w:rPr>
              <w:t xml:space="preserve">1. Strongly Disagree  </w:t>
            </w:r>
          </w:p>
          <w:p w14:paraId="22D10563" w14:textId="77777777" w:rsidR="00AD64AA" w:rsidRPr="00AD64AA" w:rsidRDefault="00AD64AA" w:rsidP="00AD64AA">
            <w:pPr>
              <w:rPr>
                <w:lang w:val="en-US"/>
              </w:rPr>
            </w:pPr>
            <w:r w:rsidRPr="00AD64AA">
              <w:rPr>
                <w:lang w:val="en-US"/>
              </w:rPr>
              <w:t xml:space="preserve">2. Disagree  </w:t>
            </w:r>
          </w:p>
          <w:p w14:paraId="47C85CD7" w14:textId="77777777" w:rsidR="00AD64AA" w:rsidRPr="00AD64AA" w:rsidRDefault="00AD64AA" w:rsidP="00AD64AA">
            <w:pPr>
              <w:rPr>
                <w:lang w:val="en-US"/>
              </w:rPr>
            </w:pPr>
            <w:r w:rsidRPr="00AD64AA">
              <w:rPr>
                <w:lang w:val="en-US"/>
              </w:rPr>
              <w:t xml:space="preserve">3. Neither agree, nor disagree  </w:t>
            </w:r>
          </w:p>
          <w:p w14:paraId="6C9E6E95" w14:textId="77777777" w:rsidR="00AD64AA" w:rsidRPr="00AD64AA" w:rsidRDefault="00AD64AA" w:rsidP="00AD64AA">
            <w:pPr>
              <w:rPr>
                <w:lang w:val="en-US"/>
              </w:rPr>
            </w:pPr>
            <w:r w:rsidRPr="00AD64AA">
              <w:rPr>
                <w:lang w:val="en-US"/>
              </w:rPr>
              <w:t xml:space="preserve">4. Agree  </w:t>
            </w:r>
          </w:p>
          <w:p w14:paraId="1505391A" w14:textId="77777777" w:rsidR="00AD64AA" w:rsidRPr="00AD64AA" w:rsidRDefault="00AD64AA" w:rsidP="00AD64AA">
            <w:pPr>
              <w:rPr>
                <w:lang w:val="en-US"/>
              </w:rPr>
            </w:pPr>
            <w:r w:rsidRPr="00AD64AA">
              <w:rPr>
                <w:lang w:val="en-US"/>
              </w:rPr>
              <w:t>5. Strongly Agree</w:t>
            </w:r>
          </w:p>
          <w:p w14:paraId="3FE5F067" w14:textId="2F9B9225" w:rsidR="00AD64AA" w:rsidRDefault="00AD64AA" w:rsidP="00AD64AA">
            <w:pPr>
              <w:rPr>
                <w:lang w:val="en-US"/>
              </w:rPr>
            </w:pPr>
            <w:r w:rsidRPr="00AD64AA">
              <w:rPr>
                <w:lang w:val="en-US"/>
              </w:rPr>
              <w:t>9. I don't know/NA</w:t>
            </w:r>
          </w:p>
          <w:p w14:paraId="7E426A68" w14:textId="77777777" w:rsidR="00123249" w:rsidRDefault="00123249" w:rsidP="00AD64AA">
            <w:pPr>
              <w:rPr>
                <w:lang w:val="en-US"/>
              </w:rPr>
            </w:pPr>
          </w:p>
          <w:p w14:paraId="69FE0B7A" w14:textId="77777777" w:rsidR="00123249" w:rsidRPr="00123249" w:rsidRDefault="00123249" w:rsidP="00123249">
            <w:pPr>
              <w:rPr>
                <w:color w:val="538135" w:themeColor="accent6" w:themeShade="BF"/>
                <w:lang w:val="nb-NO"/>
              </w:rPr>
            </w:pPr>
            <w:r w:rsidRPr="00123249">
              <w:rPr>
                <w:color w:val="538135" w:themeColor="accent6" w:themeShade="BF"/>
                <w:lang w:val="nb-NO"/>
              </w:rPr>
              <w:t>1. Helt uenig</w:t>
            </w:r>
          </w:p>
          <w:p w14:paraId="520B2B6C" w14:textId="77777777" w:rsidR="00123249" w:rsidRPr="00123249" w:rsidRDefault="00123249" w:rsidP="00123249">
            <w:pPr>
              <w:rPr>
                <w:color w:val="538135" w:themeColor="accent6" w:themeShade="BF"/>
                <w:lang w:val="nb-NO"/>
              </w:rPr>
            </w:pPr>
            <w:r w:rsidRPr="00123249">
              <w:rPr>
                <w:color w:val="538135" w:themeColor="accent6" w:themeShade="BF"/>
                <w:lang w:val="nb-NO"/>
              </w:rPr>
              <w:t>2. Uenig</w:t>
            </w:r>
          </w:p>
          <w:p w14:paraId="118DC1DA" w14:textId="77777777" w:rsidR="00123249" w:rsidRPr="00123249" w:rsidRDefault="00123249" w:rsidP="00123249">
            <w:pPr>
              <w:rPr>
                <w:color w:val="538135" w:themeColor="accent6" w:themeShade="BF"/>
                <w:lang w:val="nb-NO"/>
              </w:rPr>
            </w:pPr>
            <w:r w:rsidRPr="00123249">
              <w:rPr>
                <w:color w:val="538135" w:themeColor="accent6" w:themeShade="BF"/>
                <w:lang w:val="nb-NO"/>
              </w:rPr>
              <w:t>3. Verken enig eller uenig</w:t>
            </w:r>
          </w:p>
          <w:p w14:paraId="06528617" w14:textId="77777777" w:rsidR="00123249" w:rsidRPr="00123249" w:rsidRDefault="00123249" w:rsidP="00123249">
            <w:pPr>
              <w:rPr>
                <w:color w:val="538135" w:themeColor="accent6" w:themeShade="BF"/>
                <w:lang w:val="nb-NO"/>
              </w:rPr>
            </w:pPr>
            <w:r w:rsidRPr="00123249">
              <w:rPr>
                <w:color w:val="538135" w:themeColor="accent6" w:themeShade="BF"/>
                <w:lang w:val="nb-NO"/>
              </w:rPr>
              <w:t>4. Enig</w:t>
            </w:r>
          </w:p>
          <w:p w14:paraId="26EED52F" w14:textId="77777777" w:rsidR="00123249" w:rsidRPr="00123249" w:rsidRDefault="00123249" w:rsidP="00123249">
            <w:pPr>
              <w:rPr>
                <w:color w:val="538135" w:themeColor="accent6" w:themeShade="BF"/>
                <w:lang w:val="nb-NO"/>
              </w:rPr>
            </w:pPr>
            <w:r w:rsidRPr="00123249">
              <w:rPr>
                <w:color w:val="538135" w:themeColor="accent6" w:themeShade="BF"/>
                <w:lang w:val="nb-NO"/>
              </w:rPr>
              <w:t>5. Helt enig</w:t>
            </w:r>
          </w:p>
          <w:p w14:paraId="046C4E60" w14:textId="0AB75EC7" w:rsidR="00123249" w:rsidRPr="00123249" w:rsidRDefault="00123249" w:rsidP="00123249">
            <w:pPr>
              <w:rPr>
                <w:lang w:val="nb-NO"/>
              </w:rPr>
            </w:pPr>
            <w:r w:rsidRPr="00123249">
              <w:rPr>
                <w:color w:val="538135" w:themeColor="accent6" w:themeShade="BF"/>
                <w:lang w:val="nb-NO"/>
              </w:rPr>
              <w:t xml:space="preserve">9. </w:t>
            </w:r>
            <w:r w:rsidR="00B02C13">
              <w:rPr>
                <w:color w:val="538135" w:themeColor="accent6" w:themeShade="BF"/>
                <w:lang w:val="nb-NO"/>
              </w:rPr>
              <w:t>V</w:t>
            </w:r>
            <w:r w:rsidR="00B02C13" w:rsidRPr="002A6CD2">
              <w:rPr>
                <w:color w:val="538135" w:themeColor="accent6" w:themeShade="BF"/>
                <w:lang w:val="nb-NO"/>
              </w:rPr>
              <w:t>et ikke/</w:t>
            </w:r>
            <w:r w:rsidR="00B02C13">
              <w:rPr>
                <w:color w:val="538135" w:themeColor="accent6" w:themeShade="BF"/>
                <w:lang w:val="nb-NO"/>
              </w:rPr>
              <w:t>ikke aktuelt</w:t>
            </w:r>
          </w:p>
        </w:tc>
      </w:tr>
      <w:tr w:rsidR="00AD64AA" w:rsidRPr="00DC1235" w14:paraId="13A6F9EE" w14:textId="77777777" w:rsidTr="002C6593">
        <w:trPr>
          <w:trHeight w:val="935"/>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191F7284" w14:textId="77777777" w:rsidR="00AD64AA" w:rsidRPr="00AD64AA" w:rsidRDefault="00AD64AA" w:rsidP="00AD64AA">
            <w:pPr>
              <w:rPr>
                <w:lang w:val="en-US"/>
              </w:rPr>
            </w:pPr>
            <w:r w:rsidRPr="00AD64AA">
              <w:rPr>
                <w:b/>
                <w:bCs/>
                <w:lang w:val="en-US"/>
              </w:rPr>
              <w:t>RA5.1</w:t>
            </w:r>
          </w:p>
        </w:tc>
        <w:tc>
          <w:tcPr>
            <w:tcW w:w="5640"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center"/>
            <w:hideMark/>
          </w:tcPr>
          <w:p w14:paraId="7A697CD3" w14:textId="77777777" w:rsidR="00AD64AA" w:rsidRDefault="00AD64AA" w:rsidP="00AD64AA">
            <w:pPr>
              <w:rPr>
                <w:lang w:val="en-US"/>
              </w:rPr>
            </w:pPr>
            <w:r w:rsidRPr="00AD64AA">
              <w:rPr>
                <w:lang w:val="en-US"/>
              </w:rPr>
              <w:t>(</w:t>
            </w:r>
            <w:r w:rsidRPr="009E48AF">
              <w:rPr>
                <w:color w:val="FF0000"/>
                <w:highlight w:val="cyan"/>
                <w:lang w:val="en-US"/>
              </w:rPr>
              <w:t>IF RA2.1=2 or 9 and IF RA2.4 = 3 or 9</w:t>
            </w:r>
            <w:r w:rsidRPr="00AD64AA">
              <w:rPr>
                <w:lang w:val="en-US"/>
              </w:rPr>
              <w:t xml:space="preserve">) I intend to </w:t>
            </w:r>
            <w:r w:rsidRPr="00AD64AA">
              <w:rPr>
                <w:b/>
                <w:bCs/>
                <w:lang w:val="en-US"/>
              </w:rPr>
              <w:t xml:space="preserve">measure radon </w:t>
            </w:r>
            <w:r w:rsidRPr="00AD64AA">
              <w:rPr>
                <w:lang w:val="en-US"/>
              </w:rPr>
              <w:t xml:space="preserve">in my home as a precaution. </w:t>
            </w:r>
          </w:p>
          <w:p w14:paraId="6679026D" w14:textId="46656043" w:rsidR="004E2E7E" w:rsidRPr="004E2E7E" w:rsidRDefault="004E2E7E" w:rsidP="00AD64AA">
            <w:pPr>
              <w:rPr>
                <w:lang w:val="nb-NO"/>
              </w:rPr>
            </w:pPr>
            <w:r w:rsidRPr="00123249">
              <w:rPr>
                <w:color w:val="538135" w:themeColor="accent6" w:themeShade="BF"/>
                <w:lang w:val="nb-NO"/>
              </w:rPr>
              <w:t>Jeg har tenkt å måle radon i hjemmet mitt som e</w:t>
            </w:r>
            <w:r w:rsidR="00EB4BD4">
              <w:rPr>
                <w:color w:val="538135" w:themeColor="accent6" w:themeShade="BF"/>
                <w:lang w:val="nb-NO"/>
              </w:rPr>
              <w:t>t føre-var-tiltak</w:t>
            </w:r>
            <w:r w:rsidRPr="00123249">
              <w:rPr>
                <w:color w:val="538135" w:themeColor="accent6" w:themeShade="BF"/>
                <w:lang w:val="nb-NO"/>
              </w:rPr>
              <w:t>.</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4B5EEC95" w14:textId="77777777" w:rsidR="00AD64AA" w:rsidRPr="004E2E7E" w:rsidRDefault="00AD64AA" w:rsidP="00AD64AA">
            <w:pPr>
              <w:rPr>
                <w:lang w:val="nb-NO"/>
              </w:rPr>
            </w:pPr>
          </w:p>
        </w:tc>
      </w:tr>
      <w:tr w:rsidR="00AD64AA" w:rsidRPr="00DC1235" w14:paraId="528F4BC3" w14:textId="77777777" w:rsidTr="002C6593">
        <w:trPr>
          <w:trHeight w:val="794"/>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7CEE539" w14:textId="77777777" w:rsidR="00AD64AA" w:rsidRPr="00AD64AA" w:rsidRDefault="00AD64AA" w:rsidP="00AD64AA">
            <w:pPr>
              <w:rPr>
                <w:lang w:val="en-US"/>
              </w:rPr>
            </w:pPr>
            <w:r w:rsidRPr="00AD64AA">
              <w:rPr>
                <w:b/>
                <w:bCs/>
                <w:lang w:val="en-US"/>
              </w:rPr>
              <w:t>RA6</w:t>
            </w:r>
          </w:p>
        </w:tc>
        <w:tc>
          <w:tcPr>
            <w:tcW w:w="5640"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745F53F5" w14:textId="77777777" w:rsidR="00AD64AA" w:rsidRDefault="00AD64AA" w:rsidP="00AD64AA">
            <w:pPr>
              <w:rPr>
                <w:lang w:val="en-US"/>
              </w:rPr>
            </w:pPr>
            <w:r w:rsidRPr="00AD64AA">
              <w:rPr>
                <w:lang w:val="en-US"/>
              </w:rPr>
              <w:t>(</w:t>
            </w:r>
            <w:r w:rsidRPr="009E48AF">
              <w:rPr>
                <w:color w:val="FF0000"/>
                <w:highlight w:val="cyan"/>
                <w:lang w:val="en-US"/>
              </w:rPr>
              <w:t>IF RA2.4 = 3 or 9</w:t>
            </w:r>
            <w:r w:rsidRPr="00AD64AA">
              <w:rPr>
                <w:lang w:val="en-US"/>
              </w:rPr>
              <w:t xml:space="preserve">) I intend to start the remediation of my home if advised.   </w:t>
            </w:r>
          </w:p>
          <w:p w14:paraId="273C734E" w14:textId="038D396D" w:rsidR="004E2E7E" w:rsidRPr="004E2E7E" w:rsidRDefault="004E2E7E" w:rsidP="00AD64AA">
            <w:pPr>
              <w:rPr>
                <w:lang w:val="nb-NO"/>
              </w:rPr>
            </w:pPr>
            <w:r w:rsidRPr="003414A5">
              <w:rPr>
                <w:color w:val="538135" w:themeColor="accent6" w:themeShade="BF"/>
                <w:lang w:val="nb-NO"/>
              </w:rPr>
              <w:t>Jeg har tenkt</w:t>
            </w:r>
            <w:r w:rsidR="00EB4BD4">
              <w:rPr>
                <w:color w:val="538135" w:themeColor="accent6" w:themeShade="BF"/>
                <w:lang w:val="nb-NO"/>
              </w:rPr>
              <w:t xml:space="preserve"> </w:t>
            </w:r>
            <w:r w:rsidRPr="003414A5">
              <w:rPr>
                <w:color w:val="538135" w:themeColor="accent6" w:themeShade="BF"/>
                <w:lang w:val="nb-NO"/>
              </w:rPr>
              <w:t xml:space="preserve">å </w:t>
            </w:r>
            <w:r w:rsidR="00EB4BD4">
              <w:rPr>
                <w:color w:val="538135" w:themeColor="accent6" w:themeShade="BF"/>
                <w:lang w:val="nb-NO"/>
              </w:rPr>
              <w:t xml:space="preserve">gjøre </w:t>
            </w:r>
            <w:r w:rsidR="008C66FF">
              <w:rPr>
                <w:color w:val="538135" w:themeColor="accent6" w:themeShade="BF"/>
                <w:lang w:val="nb-NO"/>
              </w:rPr>
              <w:t>radon</w:t>
            </w:r>
            <w:r w:rsidR="00EB4BD4">
              <w:rPr>
                <w:color w:val="538135" w:themeColor="accent6" w:themeShade="BF"/>
                <w:lang w:val="nb-NO"/>
              </w:rPr>
              <w:t>tiltak i</w:t>
            </w:r>
            <w:r w:rsidRPr="003414A5">
              <w:rPr>
                <w:color w:val="538135" w:themeColor="accent6" w:themeShade="BF"/>
                <w:lang w:val="nb-NO"/>
              </w:rPr>
              <w:t xml:space="preserve"> hjemmet mitt hvis det blir anbefalt.</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552048A2" w14:textId="77777777" w:rsidR="00AD64AA" w:rsidRPr="004E2E7E" w:rsidRDefault="00AD64AA" w:rsidP="00AD64AA">
            <w:pPr>
              <w:rPr>
                <w:lang w:val="nb-NO"/>
              </w:rPr>
            </w:pPr>
          </w:p>
        </w:tc>
      </w:tr>
      <w:tr w:rsidR="00AD64AA" w:rsidRPr="00DC1235" w14:paraId="43F05C55" w14:textId="77777777" w:rsidTr="002C6593">
        <w:trPr>
          <w:trHeight w:val="68"/>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tcPr>
          <w:p w14:paraId="5E5A5AAB" w14:textId="5F189730" w:rsidR="00AD64AA" w:rsidRPr="00F974AB" w:rsidRDefault="00F974AB" w:rsidP="00AD64AA">
            <w:pPr>
              <w:rPr>
                <w:b/>
                <w:lang w:val="en-US"/>
              </w:rPr>
            </w:pPr>
            <w:r w:rsidRPr="00F974AB">
              <w:rPr>
                <w:b/>
                <w:lang w:val="en-US"/>
              </w:rPr>
              <w:t>RA8</w:t>
            </w:r>
          </w:p>
        </w:tc>
        <w:tc>
          <w:tcPr>
            <w:tcW w:w="5640"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center"/>
          </w:tcPr>
          <w:p w14:paraId="6B1875EC" w14:textId="77777777" w:rsidR="00AD64AA" w:rsidRDefault="00F974AB" w:rsidP="00AD64AA">
            <w:pPr>
              <w:rPr>
                <w:lang w:val="en-US"/>
              </w:rPr>
            </w:pPr>
            <w:r w:rsidRPr="00F974AB">
              <w:rPr>
                <w:lang w:val="en-US"/>
              </w:rPr>
              <w:t>(</w:t>
            </w:r>
            <w:r w:rsidRPr="009E48AF">
              <w:rPr>
                <w:color w:val="FF0000"/>
                <w:highlight w:val="cyan"/>
                <w:lang w:val="en-US"/>
              </w:rPr>
              <w:t>IF RA2.4 = 3 or 9 = only showing to people that have not remediated yet</w:t>
            </w:r>
            <w:r w:rsidRPr="00F974AB">
              <w:rPr>
                <w:lang w:val="en-US"/>
              </w:rPr>
              <w:t>) I would do the necessary to remove radon if I am advised so.</w:t>
            </w:r>
          </w:p>
          <w:p w14:paraId="4B55425D" w14:textId="7C8D56D4" w:rsidR="004E2E7E" w:rsidRPr="004E2E7E" w:rsidRDefault="004E2E7E" w:rsidP="00AD64AA">
            <w:pPr>
              <w:rPr>
                <w:lang w:val="nb-NO"/>
              </w:rPr>
            </w:pPr>
            <w:r w:rsidRPr="003414A5">
              <w:rPr>
                <w:color w:val="538135" w:themeColor="accent6" w:themeShade="BF"/>
                <w:lang w:val="nb-NO"/>
              </w:rPr>
              <w:t xml:space="preserve">Jeg ville gjort nødvendige </w:t>
            </w:r>
            <w:r w:rsidR="001D527D">
              <w:rPr>
                <w:color w:val="538135" w:themeColor="accent6" w:themeShade="BF"/>
                <w:lang w:val="nb-NO"/>
              </w:rPr>
              <w:t xml:space="preserve">tiltak </w:t>
            </w:r>
            <w:r w:rsidRPr="003414A5">
              <w:rPr>
                <w:color w:val="538135" w:themeColor="accent6" w:themeShade="BF"/>
                <w:lang w:val="nb-NO"/>
              </w:rPr>
              <w:t>for å fjerne radon hvis jeg bl</w:t>
            </w:r>
            <w:r w:rsidR="000E545E">
              <w:rPr>
                <w:color w:val="538135" w:themeColor="accent6" w:themeShade="BF"/>
                <w:lang w:val="nb-NO"/>
              </w:rPr>
              <w:t>e</w:t>
            </w:r>
            <w:r w:rsidRPr="003414A5">
              <w:rPr>
                <w:color w:val="538135" w:themeColor="accent6" w:themeShade="BF"/>
                <w:lang w:val="nb-NO"/>
              </w:rPr>
              <w:t xml:space="preserve"> anbefalt det.</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20DFC75F" w14:textId="77777777" w:rsidR="00AD64AA" w:rsidRPr="004E2E7E" w:rsidRDefault="00AD64AA" w:rsidP="00AD64AA">
            <w:pPr>
              <w:rPr>
                <w:lang w:val="nb-NO"/>
              </w:rPr>
            </w:pPr>
          </w:p>
        </w:tc>
      </w:tr>
    </w:tbl>
    <w:p w14:paraId="7712F407" w14:textId="77777777" w:rsidR="00AD64AA" w:rsidRPr="004E2E7E" w:rsidRDefault="00AD64AA">
      <w:pPr>
        <w:rPr>
          <w:lang w:val="nb-NO"/>
        </w:rPr>
      </w:pPr>
    </w:p>
    <w:p w14:paraId="2D28B7DD" w14:textId="0188605F" w:rsidR="002D4371" w:rsidRDefault="00A03676" w:rsidP="002D4371">
      <w:pPr>
        <w:rPr>
          <w:b/>
          <w:bCs/>
          <w:i/>
          <w:iCs/>
        </w:rPr>
      </w:pPr>
      <w:r w:rsidRPr="00A03676">
        <w:rPr>
          <w:b/>
          <w:bCs/>
          <w:i/>
          <w:iCs/>
        </w:rPr>
        <w:t xml:space="preserve">When we look at radon, can you tell us if you know the following actors? If so, can you tell us if you think they are telling the truth about radon risks and are technically competent </w:t>
      </w:r>
      <w:proofErr w:type="gramStart"/>
      <w:r w:rsidRPr="00A03676">
        <w:rPr>
          <w:b/>
          <w:bCs/>
          <w:i/>
          <w:iCs/>
        </w:rPr>
        <w:t>with regard to</w:t>
      </w:r>
      <w:proofErr w:type="gramEnd"/>
      <w:r w:rsidRPr="00A03676">
        <w:rPr>
          <w:b/>
          <w:bCs/>
          <w:i/>
          <w:iCs/>
        </w:rPr>
        <w:t xml:space="preserve"> radon </w:t>
      </w:r>
      <w:r w:rsidRPr="002D4371">
        <w:rPr>
          <w:b/>
          <w:bCs/>
          <w:i/>
          <w:iCs/>
        </w:rPr>
        <w:t>mitigation</w:t>
      </w:r>
      <w:r>
        <w:rPr>
          <w:b/>
          <w:bCs/>
          <w:i/>
          <w:iCs/>
        </w:rPr>
        <w:t xml:space="preserve">? </w:t>
      </w:r>
    </w:p>
    <w:p w14:paraId="67E5BED4" w14:textId="2756B66C" w:rsidR="00FB3D57" w:rsidRPr="00FB3D57" w:rsidRDefault="004F3339" w:rsidP="002D4371">
      <w:pPr>
        <w:rPr>
          <w:b/>
          <w:bCs/>
          <w:i/>
          <w:iCs/>
          <w:color w:val="538135" w:themeColor="accent6" w:themeShade="BF"/>
          <w:lang w:val="nb-NO"/>
        </w:rPr>
      </w:pPr>
      <w:r>
        <w:rPr>
          <w:b/>
          <w:bCs/>
          <w:i/>
          <w:iCs/>
          <w:color w:val="538135" w:themeColor="accent6" w:themeShade="BF"/>
          <w:lang w:val="nb-NO"/>
        </w:rPr>
        <w:t>Med hensyn til</w:t>
      </w:r>
      <w:r w:rsidR="00FB3D57" w:rsidRPr="00FB3D57">
        <w:rPr>
          <w:b/>
          <w:bCs/>
          <w:i/>
          <w:iCs/>
          <w:color w:val="538135" w:themeColor="accent6" w:themeShade="BF"/>
          <w:lang w:val="nb-NO"/>
        </w:rPr>
        <w:t xml:space="preserve"> radon, kan du fortelle oss om du kjenner</w:t>
      </w:r>
      <w:r w:rsidR="000E545E">
        <w:rPr>
          <w:b/>
          <w:bCs/>
          <w:i/>
          <w:iCs/>
          <w:color w:val="538135" w:themeColor="accent6" w:themeShade="BF"/>
          <w:lang w:val="nb-NO"/>
        </w:rPr>
        <w:t xml:space="preserve"> til</w:t>
      </w:r>
      <w:r w:rsidR="00FB3D57" w:rsidRPr="00FB3D57">
        <w:rPr>
          <w:b/>
          <w:bCs/>
          <w:i/>
          <w:iCs/>
          <w:color w:val="538135" w:themeColor="accent6" w:themeShade="BF"/>
          <w:lang w:val="nb-NO"/>
        </w:rPr>
        <w:t xml:space="preserve"> følgende aktører? Hvis ja, kan du fortelle oss om du tror de snakker sant om radonrisiko og er teknisk kompetente med hensyn til radon</w:t>
      </w:r>
      <w:r w:rsidR="00CA0654">
        <w:rPr>
          <w:b/>
          <w:bCs/>
          <w:i/>
          <w:iCs/>
          <w:color w:val="538135" w:themeColor="accent6" w:themeShade="BF"/>
          <w:lang w:val="nb-NO"/>
        </w:rPr>
        <w:t>tiltak</w:t>
      </w:r>
      <w:r w:rsidR="00FB3D57" w:rsidRPr="00FB3D57">
        <w:rPr>
          <w:b/>
          <w:bCs/>
          <w:i/>
          <w:iCs/>
          <w:color w:val="538135" w:themeColor="accent6" w:themeShade="BF"/>
          <w:lang w:val="nb-NO"/>
        </w:rPr>
        <w:t>?</w:t>
      </w:r>
    </w:p>
    <w:p w14:paraId="0E2274ED" w14:textId="77777777" w:rsidR="002D4371" w:rsidRPr="002D4371" w:rsidRDefault="002D4371" w:rsidP="002D4371">
      <w:pPr>
        <w:rPr>
          <w:lang w:val="en-US"/>
        </w:rPr>
      </w:pPr>
      <w:r w:rsidRPr="002D4371">
        <w:rPr>
          <w:b/>
          <w:bCs/>
          <w:lang w:val="en-US"/>
        </w:rPr>
        <w:t>Not knowing an actor is a filter for "telling the truth</w:t>
      </w:r>
      <w:proofErr w:type="gramStart"/>
      <w:r w:rsidRPr="002D4371">
        <w:rPr>
          <w:b/>
          <w:bCs/>
          <w:lang w:val="en-US"/>
        </w:rPr>
        <w:t>" and</w:t>
      </w:r>
      <w:proofErr w:type="gramEnd"/>
      <w:r w:rsidRPr="002D4371">
        <w:rPr>
          <w:b/>
          <w:bCs/>
          <w:lang w:val="en-US"/>
        </w:rPr>
        <w:t xml:space="preserve"> "being technically competent"</w:t>
      </w:r>
    </w:p>
    <w:p w14:paraId="5AEC6131" w14:textId="77777777" w:rsidR="002D4371" w:rsidRDefault="002D4371" w:rsidP="002D4371">
      <w:pPr>
        <w:rPr>
          <w:color w:val="FF0000"/>
          <w:lang w:val="en-US"/>
        </w:rPr>
      </w:pPr>
      <w:r w:rsidRPr="0036015E">
        <w:rPr>
          <w:b/>
          <w:bCs/>
          <w:color w:val="FF0000"/>
          <w:lang w:val="en-US"/>
        </w:rPr>
        <w:t>"x" in first column = don't ask respondents if they know them</w:t>
      </w:r>
      <w:r w:rsidRPr="0036015E">
        <w:rPr>
          <w:color w:val="FF0000"/>
          <w:lang w:val="en-US"/>
        </w:rPr>
        <w:t xml:space="preserve"> RANDOMISE</w:t>
      </w:r>
    </w:p>
    <w:p w14:paraId="39597E60" w14:textId="7833B7C5" w:rsidR="0036015E" w:rsidRPr="00D01E95" w:rsidRDefault="0036015E" w:rsidP="002D4371">
      <w:pPr>
        <w:rPr>
          <w:b/>
          <w:lang w:val="nb-NO"/>
        </w:rPr>
      </w:pPr>
      <w:r w:rsidRPr="00D01E95">
        <w:rPr>
          <w:b/>
          <w:lang w:val="nb-NO"/>
        </w:rPr>
        <w:t xml:space="preserve">Do </w:t>
      </w:r>
      <w:proofErr w:type="spellStart"/>
      <w:r w:rsidRPr="00D01E95">
        <w:rPr>
          <w:b/>
          <w:lang w:val="nb-NO"/>
        </w:rPr>
        <w:t>you</w:t>
      </w:r>
      <w:proofErr w:type="spellEnd"/>
      <w:r w:rsidRPr="00D01E95">
        <w:rPr>
          <w:b/>
          <w:lang w:val="nb-NO"/>
        </w:rPr>
        <w:t xml:space="preserve"> </w:t>
      </w:r>
      <w:proofErr w:type="spellStart"/>
      <w:proofErr w:type="gramStart"/>
      <w:r w:rsidRPr="00D01E95">
        <w:rPr>
          <w:b/>
          <w:lang w:val="nb-NO"/>
        </w:rPr>
        <w:t>know</w:t>
      </w:r>
      <w:proofErr w:type="spellEnd"/>
      <w:r w:rsidRPr="00D01E95">
        <w:rPr>
          <w:b/>
          <w:lang w:val="nb-NO"/>
        </w:rPr>
        <w:t>…</w:t>
      </w:r>
      <w:proofErr w:type="gramEnd"/>
    </w:p>
    <w:p w14:paraId="09B17DDF" w14:textId="2A6AB3C4" w:rsidR="009B04AB" w:rsidRPr="00D01E95" w:rsidRDefault="009B04AB" w:rsidP="002D4371">
      <w:pPr>
        <w:rPr>
          <w:b/>
          <w:color w:val="538135" w:themeColor="accent6" w:themeShade="BF"/>
          <w:lang w:val="nb-NO"/>
        </w:rPr>
      </w:pPr>
      <w:r w:rsidRPr="00D01E95">
        <w:rPr>
          <w:b/>
          <w:color w:val="538135" w:themeColor="accent6" w:themeShade="BF"/>
          <w:lang w:val="nb-NO"/>
        </w:rPr>
        <w:t>Kjenner du til følgende aktører?</w:t>
      </w:r>
    </w:p>
    <w:p w14:paraId="39520018" w14:textId="3D1152F2" w:rsidR="0036015E" w:rsidRDefault="0036015E" w:rsidP="002D4371">
      <w:pPr>
        <w:rPr>
          <w:b/>
          <w:lang w:val="en-US"/>
        </w:rPr>
      </w:pPr>
      <w:r>
        <w:rPr>
          <w:b/>
          <w:lang w:val="en-US"/>
        </w:rPr>
        <w:t>Are they telling the truth…</w:t>
      </w:r>
    </w:p>
    <w:p w14:paraId="3CAB4AC4" w14:textId="3A688CAC" w:rsidR="009B04AB" w:rsidRPr="00D01E95" w:rsidRDefault="009B04AB" w:rsidP="002D4371">
      <w:pPr>
        <w:rPr>
          <w:b/>
          <w:color w:val="538135" w:themeColor="accent6" w:themeShade="BF"/>
          <w:lang w:val="nb-NO"/>
        </w:rPr>
      </w:pPr>
      <w:r w:rsidRPr="00D01E95">
        <w:rPr>
          <w:b/>
          <w:color w:val="538135" w:themeColor="accent6" w:themeShade="BF"/>
          <w:lang w:val="nb-NO"/>
        </w:rPr>
        <w:t>Tror du d</w:t>
      </w:r>
      <w:r w:rsidR="00CA0654" w:rsidRPr="00D01E95">
        <w:rPr>
          <w:b/>
          <w:color w:val="538135" w:themeColor="accent6" w:themeShade="BF"/>
          <w:lang w:val="nb-NO"/>
        </w:rPr>
        <w:t>isse</w:t>
      </w:r>
      <w:r w:rsidRPr="00D01E95">
        <w:rPr>
          <w:b/>
          <w:color w:val="538135" w:themeColor="accent6" w:themeShade="BF"/>
          <w:lang w:val="nb-NO"/>
        </w:rPr>
        <w:t xml:space="preserve"> snakker sant om radonrisiko?</w:t>
      </w:r>
    </w:p>
    <w:p w14:paraId="19DA5CAE" w14:textId="77777777" w:rsidR="002D4371" w:rsidRPr="00D01E95" w:rsidRDefault="0036015E" w:rsidP="002D4371">
      <w:pPr>
        <w:rPr>
          <w:b/>
          <w:lang w:val="nb-NO"/>
        </w:rPr>
      </w:pPr>
      <w:r w:rsidRPr="00D01E95">
        <w:rPr>
          <w:b/>
          <w:lang w:val="nb-NO"/>
        </w:rPr>
        <w:t xml:space="preserve">Are </w:t>
      </w:r>
      <w:proofErr w:type="spellStart"/>
      <w:r w:rsidRPr="00D01E95">
        <w:rPr>
          <w:b/>
          <w:lang w:val="nb-NO"/>
        </w:rPr>
        <w:t>they</w:t>
      </w:r>
      <w:proofErr w:type="spellEnd"/>
      <w:r w:rsidRPr="00D01E95">
        <w:rPr>
          <w:b/>
          <w:lang w:val="nb-NO"/>
        </w:rPr>
        <w:t xml:space="preserve"> </w:t>
      </w:r>
      <w:proofErr w:type="spellStart"/>
      <w:r w:rsidRPr="00D01E95">
        <w:rPr>
          <w:b/>
          <w:lang w:val="nb-NO"/>
        </w:rPr>
        <w:t>technically</w:t>
      </w:r>
      <w:proofErr w:type="spellEnd"/>
      <w:r w:rsidRPr="00D01E95">
        <w:rPr>
          <w:b/>
          <w:lang w:val="nb-NO"/>
        </w:rPr>
        <w:t xml:space="preserve"> </w:t>
      </w:r>
      <w:proofErr w:type="spellStart"/>
      <w:proofErr w:type="gramStart"/>
      <w:r w:rsidRPr="00D01E95">
        <w:rPr>
          <w:b/>
          <w:lang w:val="nb-NO"/>
        </w:rPr>
        <w:t>competent</w:t>
      </w:r>
      <w:proofErr w:type="spellEnd"/>
      <w:r w:rsidRPr="00D01E95">
        <w:rPr>
          <w:b/>
          <w:lang w:val="nb-NO"/>
        </w:rPr>
        <w:t>…</w:t>
      </w:r>
      <w:proofErr w:type="gramEnd"/>
      <w:r w:rsidRPr="00D01E95">
        <w:rPr>
          <w:b/>
          <w:lang w:val="nb-NO"/>
        </w:rPr>
        <w:t>.</w:t>
      </w:r>
    </w:p>
    <w:p w14:paraId="73CC5E55" w14:textId="311CB905" w:rsidR="009B04AB" w:rsidRPr="00D01E95" w:rsidRDefault="009B04AB" w:rsidP="002D4371">
      <w:pPr>
        <w:rPr>
          <w:b/>
          <w:bCs/>
          <w:color w:val="538135" w:themeColor="accent6" w:themeShade="BF"/>
          <w:lang w:val="nb-NO"/>
        </w:rPr>
      </w:pPr>
      <w:r w:rsidRPr="00D01E95">
        <w:rPr>
          <w:b/>
          <w:bCs/>
          <w:color w:val="538135" w:themeColor="accent6" w:themeShade="BF"/>
          <w:lang w:val="nb-NO"/>
        </w:rPr>
        <w:t>Er d</w:t>
      </w:r>
      <w:r w:rsidR="00CA0654" w:rsidRPr="00D01E95">
        <w:rPr>
          <w:b/>
          <w:bCs/>
          <w:color w:val="538135" w:themeColor="accent6" w:themeShade="BF"/>
          <w:lang w:val="nb-NO"/>
        </w:rPr>
        <w:t>isse aktørene teknisk kompetente</w:t>
      </w:r>
      <w:r w:rsidRPr="00D01E95">
        <w:rPr>
          <w:b/>
          <w:bCs/>
          <w:color w:val="538135" w:themeColor="accent6" w:themeShade="BF"/>
          <w:lang w:val="nb-NO"/>
        </w:rPr>
        <w:t xml:space="preserve"> </w:t>
      </w:r>
      <w:r w:rsidR="000640DB" w:rsidRPr="00D01E95">
        <w:rPr>
          <w:b/>
          <w:bCs/>
          <w:color w:val="538135" w:themeColor="accent6" w:themeShade="BF"/>
          <w:lang w:val="nb-NO"/>
        </w:rPr>
        <w:t>med hensyn til radontiltak?</w:t>
      </w:r>
    </w:p>
    <w:tbl>
      <w:tblPr>
        <w:tblW w:w="8354" w:type="dxa"/>
        <w:tblCellMar>
          <w:left w:w="0" w:type="dxa"/>
          <w:right w:w="0" w:type="dxa"/>
        </w:tblCellMar>
        <w:tblLook w:val="01E0" w:firstRow="1" w:lastRow="1" w:firstColumn="1" w:lastColumn="1" w:noHBand="0" w:noVBand="0"/>
      </w:tblPr>
      <w:tblGrid>
        <w:gridCol w:w="3524"/>
        <w:gridCol w:w="714"/>
        <w:gridCol w:w="806"/>
        <w:gridCol w:w="1201"/>
        <w:gridCol w:w="2109"/>
      </w:tblGrid>
      <w:tr w:rsidR="002D4371" w:rsidRPr="002D4371" w14:paraId="497CF1C1" w14:textId="77777777" w:rsidTr="002F017B">
        <w:trPr>
          <w:trHeight w:val="331"/>
        </w:trPr>
        <w:tc>
          <w:tcPr>
            <w:tcW w:w="352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69224F62" w14:textId="77777777" w:rsidR="002D4371" w:rsidRPr="00D01E95" w:rsidRDefault="002D4371" w:rsidP="002D4371">
            <w:pPr>
              <w:rPr>
                <w:lang w:val="nb-NO"/>
              </w:rPr>
            </w:pPr>
          </w:p>
        </w:tc>
        <w:tc>
          <w:tcPr>
            <w:tcW w:w="71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644C4A13" w14:textId="77777777" w:rsidR="002F017B" w:rsidRPr="00D01E95" w:rsidRDefault="002F017B" w:rsidP="002D4371">
            <w:pPr>
              <w:rPr>
                <w:i/>
                <w:iCs/>
                <w:lang w:val="nb-NO"/>
              </w:rPr>
            </w:pPr>
          </w:p>
          <w:p w14:paraId="5DC2B52F" w14:textId="77777777" w:rsidR="002D4371" w:rsidRPr="002D4371" w:rsidRDefault="002D4371" w:rsidP="002D4371">
            <w:pPr>
              <w:rPr>
                <w:lang w:val="en-US"/>
              </w:rPr>
            </w:pPr>
            <w:r w:rsidRPr="002D4371">
              <w:rPr>
                <w:i/>
                <w:iCs/>
              </w:rPr>
              <w:t>Know them</w:t>
            </w:r>
          </w:p>
        </w:tc>
        <w:tc>
          <w:tcPr>
            <w:tcW w:w="806"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11ADB6B3" w14:textId="77777777" w:rsidR="002D4371" w:rsidRDefault="002F017B" w:rsidP="002D4371">
            <w:pPr>
              <w:rPr>
                <w:lang w:val="en-US"/>
              </w:rPr>
            </w:pPr>
            <w:r>
              <w:rPr>
                <w:lang w:val="en-US"/>
              </w:rPr>
              <w:t>NST</w:t>
            </w:r>
          </w:p>
          <w:p w14:paraId="5046B6B6" w14:textId="77777777" w:rsidR="002D4371" w:rsidRPr="002D4371" w:rsidRDefault="002D4371" w:rsidP="002D4371">
            <w:pPr>
              <w:rPr>
                <w:lang w:val="en-US"/>
              </w:rPr>
            </w:pPr>
            <w:r w:rsidRPr="002D4371">
              <w:rPr>
                <w:i/>
                <w:iCs/>
              </w:rPr>
              <w:t>Telling truth</w:t>
            </w:r>
          </w:p>
        </w:tc>
        <w:tc>
          <w:tcPr>
            <w:tcW w:w="1201" w:type="dxa"/>
            <w:tcBorders>
              <w:top w:val="single" w:sz="8" w:space="0" w:color="FFFFFF"/>
              <w:left w:val="single" w:sz="8" w:space="0" w:color="FFFFFF"/>
              <w:bottom w:val="single" w:sz="24" w:space="0" w:color="FFFFFF"/>
              <w:right w:val="single" w:sz="24" w:space="0" w:color="FFFFFF"/>
            </w:tcBorders>
            <w:shd w:val="clear" w:color="auto" w:fill="97CDCC"/>
            <w:tcMar>
              <w:top w:w="15" w:type="dxa"/>
              <w:left w:w="108" w:type="dxa"/>
              <w:bottom w:w="0" w:type="dxa"/>
              <w:right w:w="108" w:type="dxa"/>
            </w:tcMar>
          </w:tcPr>
          <w:p w14:paraId="43DC3B1C" w14:textId="77777777" w:rsidR="002F017B" w:rsidRDefault="002F017B" w:rsidP="002D4371">
            <w:pPr>
              <w:rPr>
                <w:i/>
                <w:iCs/>
              </w:rPr>
            </w:pPr>
            <w:r>
              <w:rPr>
                <w:i/>
                <w:iCs/>
              </w:rPr>
              <w:t>NSC</w:t>
            </w:r>
          </w:p>
          <w:p w14:paraId="72D47696" w14:textId="77777777" w:rsidR="002D4371" w:rsidRPr="002D4371" w:rsidRDefault="002F017B" w:rsidP="002D4371">
            <w:pPr>
              <w:rPr>
                <w:lang w:val="en-US"/>
              </w:rPr>
            </w:pPr>
            <w:r w:rsidRPr="002F017B">
              <w:rPr>
                <w:i/>
                <w:iCs/>
              </w:rPr>
              <w:t>Technically competent</w:t>
            </w:r>
          </w:p>
        </w:tc>
        <w:tc>
          <w:tcPr>
            <w:tcW w:w="2109" w:type="dxa"/>
            <w:tcBorders>
              <w:top w:val="single" w:sz="24" w:space="0" w:color="FFFFFF"/>
              <w:left w:val="single" w:sz="24" w:space="0" w:color="FFFFFF"/>
              <w:bottom w:val="single" w:sz="24" w:space="0" w:color="FFFFFF"/>
              <w:right w:val="single" w:sz="8" w:space="0" w:color="FFFFFF"/>
            </w:tcBorders>
            <w:shd w:val="clear" w:color="auto" w:fill="97CDCC"/>
            <w:tcMar>
              <w:top w:w="15" w:type="dxa"/>
              <w:left w:w="108" w:type="dxa"/>
              <w:bottom w:w="0" w:type="dxa"/>
              <w:right w:w="108" w:type="dxa"/>
            </w:tcMar>
          </w:tcPr>
          <w:p w14:paraId="5BD65B64" w14:textId="77777777" w:rsidR="002D4371" w:rsidRPr="002D4371" w:rsidRDefault="002D4371" w:rsidP="002D4371">
            <w:pPr>
              <w:rPr>
                <w:b/>
                <w:bCs/>
                <w:lang w:val="en-US"/>
              </w:rPr>
            </w:pPr>
          </w:p>
        </w:tc>
      </w:tr>
      <w:tr w:rsidR="00722AB6" w:rsidRPr="00DC1235" w14:paraId="4171EDA5" w14:textId="77777777" w:rsidTr="004006CF">
        <w:trPr>
          <w:trHeight w:val="331"/>
        </w:trPr>
        <w:tc>
          <w:tcPr>
            <w:tcW w:w="352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0D9F4883" w14:textId="747CAD33" w:rsidR="00722AB6" w:rsidRDefault="004F575A" w:rsidP="004F575A">
            <w:r>
              <w:t xml:space="preserve">1. </w:t>
            </w:r>
            <w:r w:rsidR="00722AB6" w:rsidRPr="002D4371">
              <w:t>Public health authorities</w:t>
            </w:r>
          </w:p>
          <w:p w14:paraId="59535E91" w14:textId="43C83DB5" w:rsidR="004F575A" w:rsidRPr="004F575A" w:rsidRDefault="00C12D02" w:rsidP="004F575A">
            <w:pPr>
              <w:rPr>
                <w:lang w:val="en-US"/>
              </w:rPr>
            </w:pPr>
            <w:r>
              <w:rPr>
                <w:color w:val="538135" w:themeColor="accent6" w:themeShade="BF"/>
                <w:lang w:val="en-US"/>
              </w:rPr>
              <w:t xml:space="preserve">2. </w:t>
            </w:r>
            <w:proofErr w:type="spellStart"/>
            <w:r w:rsidR="006F1351">
              <w:rPr>
                <w:color w:val="538135" w:themeColor="accent6" w:themeShade="BF"/>
                <w:lang w:val="en-US"/>
              </w:rPr>
              <w:t>Helsedirektoratet</w:t>
            </w:r>
            <w:proofErr w:type="spellEnd"/>
          </w:p>
        </w:tc>
        <w:tc>
          <w:tcPr>
            <w:tcW w:w="71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E5FB844" w14:textId="77777777" w:rsidR="00722AB6" w:rsidRPr="002D4371" w:rsidRDefault="00722AB6" w:rsidP="002D4371">
            <w:pPr>
              <w:rPr>
                <w:lang w:val="en-US"/>
              </w:rPr>
            </w:pPr>
            <w:r w:rsidRPr="002D4371">
              <w:rPr>
                <w:lang w:val="en-US"/>
              </w:rPr>
              <w:t>x</w:t>
            </w:r>
          </w:p>
        </w:tc>
        <w:tc>
          <w:tcPr>
            <w:tcW w:w="806"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92CEF81" w14:textId="77777777" w:rsidR="00722AB6" w:rsidRPr="002D4371" w:rsidRDefault="00722AB6" w:rsidP="002D4371">
            <w:pPr>
              <w:rPr>
                <w:lang w:val="en-US"/>
              </w:rPr>
            </w:pPr>
            <w:r w:rsidRPr="002D4371">
              <w:rPr>
                <w:lang w:val="en-US"/>
              </w:rPr>
              <w:t> </w:t>
            </w:r>
          </w:p>
        </w:tc>
        <w:tc>
          <w:tcPr>
            <w:tcW w:w="1201" w:type="dxa"/>
            <w:tcBorders>
              <w:top w:val="single" w:sz="8" w:space="0" w:color="FFFFFF"/>
              <w:left w:val="single" w:sz="8" w:space="0" w:color="FFFFFF"/>
              <w:bottom w:val="single" w:sz="24" w:space="0" w:color="FFFFFF"/>
              <w:right w:val="single" w:sz="24" w:space="0" w:color="FFFFFF"/>
            </w:tcBorders>
            <w:shd w:val="clear" w:color="auto" w:fill="97CDCC"/>
            <w:tcMar>
              <w:top w:w="15" w:type="dxa"/>
              <w:left w:w="108" w:type="dxa"/>
              <w:bottom w:w="0" w:type="dxa"/>
              <w:right w:w="108" w:type="dxa"/>
            </w:tcMar>
            <w:hideMark/>
          </w:tcPr>
          <w:p w14:paraId="7BED09CB" w14:textId="77777777" w:rsidR="00722AB6" w:rsidRPr="002D4371" w:rsidRDefault="00722AB6" w:rsidP="002D4371">
            <w:pPr>
              <w:rPr>
                <w:lang w:val="en-US"/>
              </w:rPr>
            </w:pPr>
            <w:r w:rsidRPr="002D4371">
              <w:rPr>
                <w:lang w:val="en-US"/>
              </w:rPr>
              <w:t> </w:t>
            </w:r>
          </w:p>
        </w:tc>
        <w:tc>
          <w:tcPr>
            <w:tcW w:w="2109" w:type="dxa"/>
            <w:vMerge w:val="restart"/>
            <w:tcBorders>
              <w:top w:val="single" w:sz="24" w:space="0" w:color="FFFFFF"/>
              <w:left w:val="single" w:sz="24" w:space="0" w:color="FFFFFF"/>
              <w:right w:val="single" w:sz="8" w:space="0" w:color="FFFFFF"/>
            </w:tcBorders>
            <w:shd w:val="clear" w:color="auto" w:fill="97CDCC"/>
            <w:tcMar>
              <w:top w:w="15" w:type="dxa"/>
              <w:left w:w="108" w:type="dxa"/>
              <w:bottom w:w="0" w:type="dxa"/>
              <w:right w:w="108" w:type="dxa"/>
            </w:tcMar>
            <w:hideMark/>
          </w:tcPr>
          <w:p w14:paraId="4F9D9A18" w14:textId="77777777" w:rsidR="00722AB6" w:rsidRPr="002D4371" w:rsidRDefault="00722AB6" w:rsidP="002D4371">
            <w:pPr>
              <w:rPr>
                <w:lang w:val="en-US"/>
              </w:rPr>
            </w:pPr>
            <w:r w:rsidRPr="002D4371">
              <w:rPr>
                <w:b/>
                <w:bCs/>
                <w:lang w:val="en-US"/>
              </w:rPr>
              <w:t>Knowledge:</w:t>
            </w:r>
          </w:p>
          <w:p w14:paraId="6C2D738B" w14:textId="77777777" w:rsidR="00722AB6" w:rsidRPr="002D4371" w:rsidRDefault="00722AB6" w:rsidP="002D4371">
            <w:pPr>
              <w:rPr>
                <w:lang w:val="en-US"/>
              </w:rPr>
            </w:pPr>
            <w:r w:rsidRPr="002D4371">
              <w:rPr>
                <w:lang w:val="en-US"/>
              </w:rPr>
              <w:t>1. Yes</w:t>
            </w:r>
          </w:p>
          <w:p w14:paraId="26B679C2" w14:textId="77777777" w:rsidR="00722AB6" w:rsidRPr="002D4371" w:rsidRDefault="00722AB6" w:rsidP="002D4371">
            <w:pPr>
              <w:rPr>
                <w:lang w:val="en-US"/>
              </w:rPr>
            </w:pPr>
            <w:r w:rsidRPr="002D4371">
              <w:rPr>
                <w:lang w:val="en-US"/>
              </w:rPr>
              <w:t>2. No</w:t>
            </w:r>
          </w:p>
          <w:p w14:paraId="4169CE6F" w14:textId="77777777" w:rsidR="00722AB6" w:rsidRPr="002D4371" w:rsidRDefault="00722AB6" w:rsidP="002D4371">
            <w:pPr>
              <w:rPr>
                <w:lang w:val="en-US"/>
              </w:rPr>
            </w:pPr>
            <w:r w:rsidRPr="002D4371">
              <w:rPr>
                <w:b/>
                <w:bCs/>
                <w:lang w:val="en-US"/>
              </w:rPr>
              <w:t>Truth &amp; competence:</w:t>
            </w:r>
          </w:p>
          <w:p w14:paraId="132152B1" w14:textId="77777777" w:rsidR="00722AB6" w:rsidRPr="002D4371" w:rsidRDefault="00722AB6" w:rsidP="002D4371">
            <w:pPr>
              <w:rPr>
                <w:lang w:val="en-US"/>
              </w:rPr>
            </w:pPr>
            <w:r w:rsidRPr="002D4371">
              <w:rPr>
                <w:lang w:val="en-US"/>
              </w:rPr>
              <w:t xml:space="preserve">1. Strongly disagree  </w:t>
            </w:r>
          </w:p>
          <w:p w14:paraId="006E0607" w14:textId="77777777" w:rsidR="00722AB6" w:rsidRPr="002D4371" w:rsidRDefault="00722AB6" w:rsidP="002D4371">
            <w:pPr>
              <w:rPr>
                <w:lang w:val="en-US"/>
              </w:rPr>
            </w:pPr>
            <w:r w:rsidRPr="002D4371">
              <w:rPr>
                <w:lang w:val="en-US"/>
              </w:rPr>
              <w:t xml:space="preserve">2. Disagree  </w:t>
            </w:r>
          </w:p>
          <w:p w14:paraId="17E9F716" w14:textId="77777777" w:rsidR="00722AB6" w:rsidRPr="002D4371" w:rsidRDefault="00722AB6" w:rsidP="002D4371">
            <w:pPr>
              <w:rPr>
                <w:lang w:val="en-US"/>
              </w:rPr>
            </w:pPr>
            <w:r w:rsidRPr="002D4371">
              <w:rPr>
                <w:lang w:val="en-US"/>
              </w:rPr>
              <w:t xml:space="preserve">3. Neither agree, nor disagree  </w:t>
            </w:r>
          </w:p>
          <w:p w14:paraId="05B8D7D8" w14:textId="77777777" w:rsidR="00722AB6" w:rsidRPr="002D4371" w:rsidRDefault="00722AB6" w:rsidP="002D4371">
            <w:pPr>
              <w:rPr>
                <w:lang w:val="en-US"/>
              </w:rPr>
            </w:pPr>
            <w:r w:rsidRPr="002D4371">
              <w:rPr>
                <w:lang w:val="en-US"/>
              </w:rPr>
              <w:t xml:space="preserve">4. Agree  </w:t>
            </w:r>
          </w:p>
          <w:p w14:paraId="1F3D3813" w14:textId="77777777" w:rsidR="00722AB6" w:rsidRPr="002D4371" w:rsidRDefault="00722AB6" w:rsidP="002D4371">
            <w:pPr>
              <w:rPr>
                <w:lang w:val="en-US"/>
              </w:rPr>
            </w:pPr>
            <w:r w:rsidRPr="002D4371">
              <w:rPr>
                <w:lang w:val="en-US"/>
              </w:rPr>
              <w:t>5. Strongly agree</w:t>
            </w:r>
          </w:p>
          <w:p w14:paraId="7200CA15" w14:textId="7B62DCCF" w:rsidR="00722AB6" w:rsidRDefault="00722AB6" w:rsidP="002D4371">
            <w:pPr>
              <w:rPr>
                <w:lang w:val="en-US"/>
              </w:rPr>
            </w:pPr>
            <w:r w:rsidRPr="002D4371">
              <w:rPr>
                <w:lang w:val="en-US"/>
              </w:rPr>
              <w:t>9. I don't know/NA</w:t>
            </w:r>
          </w:p>
          <w:p w14:paraId="1ABDD947" w14:textId="77777777" w:rsidR="0091038F" w:rsidRDefault="0091038F" w:rsidP="002D4371">
            <w:pPr>
              <w:rPr>
                <w:lang w:val="en-US"/>
              </w:rPr>
            </w:pPr>
          </w:p>
          <w:p w14:paraId="2355746D" w14:textId="77777777" w:rsidR="0091038F" w:rsidRPr="00123249" w:rsidRDefault="0091038F" w:rsidP="0091038F">
            <w:pPr>
              <w:rPr>
                <w:color w:val="538135" w:themeColor="accent6" w:themeShade="BF"/>
                <w:lang w:val="nb-NO"/>
              </w:rPr>
            </w:pPr>
            <w:r w:rsidRPr="00123249">
              <w:rPr>
                <w:color w:val="538135" w:themeColor="accent6" w:themeShade="BF"/>
                <w:lang w:val="nb-NO"/>
              </w:rPr>
              <w:t>1. Helt uenig</w:t>
            </w:r>
          </w:p>
          <w:p w14:paraId="2060498C" w14:textId="77777777" w:rsidR="0091038F" w:rsidRPr="00123249" w:rsidRDefault="0091038F" w:rsidP="0091038F">
            <w:pPr>
              <w:rPr>
                <w:color w:val="538135" w:themeColor="accent6" w:themeShade="BF"/>
                <w:lang w:val="nb-NO"/>
              </w:rPr>
            </w:pPr>
            <w:r w:rsidRPr="00123249">
              <w:rPr>
                <w:color w:val="538135" w:themeColor="accent6" w:themeShade="BF"/>
                <w:lang w:val="nb-NO"/>
              </w:rPr>
              <w:t>2. Uenig</w:t>
            </w:r>
          </w:p>
          <w:p w14:paraId="28F2526F" w14:textId="77777777" w:rsidR="0091038F" w:rsidRPr="00123249" w:rsidRDefault="0091038F" w:rsidP="0091038F">
            <w:pPr>
              <w:rPr>
                <w:color w:val="538135" w:themeColor="accent6" w:themeShade="BF"/>
                <w:lang w:val="nb-NO"/>
              </w:rPr>
            </w:pPr>
            <w:r w:rsidRPr="00123249">
              <w:rPr>
                <w:color w:val="538135" w:themeColor="accent6" w:themeShade="BF"/>
                <w:lang w:val="nb-NO"/>
              </w:rPr>
              <w:t>3. Verken enig eller uenig</w:t>
            </w:r>
          </w:p>
          <w:p w14:paraId="7351263E" w14:textId="77777777" w:rsidR="0091038F" w:rsidRPr="00123249" w:rsidRDefault="0091038F" w:rsidP="0091038F">
            <w:pPr>
              <w:rPr>
                <w:color w:val="538135" w:themeColor="accent6" w:themeShade="BF"/>
                <w:lang w:val="nb-NO"/>
              </w:rPr>
            </w:pPr>
            <w:r w:rsidRPr="00123249">
              <w:rPr>
                <w:color w:val="538135" w:themeColor="accent6" w:themeShade="BF"/>
                <w:lang w:val="nb-NO"/>
              </w:rPr>
              <w:t>4. Enig</w:t>
            </w:r>
          </w:p>
          <w:p w14:paraId="0B350207" w14:textId="77777777" w:rsidR="0091038F" w:rsidRPr="00123249" w:rsidRDefault="0091038F" w:rsidP="0091038F">
            <w:pPr>
              <w:rPr>
                <w:color w:val="538135" w:themeColor="accent6" w:themeShade="BF"/>
                <w:lang w:val="nb-NO"/>
              </w:rPr>
            </w:pPr>
            <w:r w:rsidRPr="00123249">
              <w:rPr>
                <w:color w:val="538135" w:themeColor="accent6" w:themeShade="BF"/>
                <w:lang w:val="nb-NO"/>
              </w:rPr>
              <w:t>5. Helt enig</w:t>
            </w:r>
          </w:p>
          <w:p w14:paraId="0A9CEE62" w14:textId="513AF8CC" w:rsidR="0091038F" w:rsidRPr="003738A8" w:rsidRDefault="0091038F" w:rsidP="0091038F">
            <w:pPr>
              <w:rPr>
                <w:lang w:val="nb-NO"/>
              </w:rPr>
            </w:pPr>
            <w:r w:rsidRPr="00123249">
              <w:rPr>
                <w:color w:val="538135" w:themeColor="accent6" w:themeShade="BF"/>
                <w:lang w:val="nb-NO"/>
              </w:rPr>
              <w:t xml:space="preserve">9. </w:t>
            </w:r>
            <w:r w:rsidR="002C7C40">
              <w:rPr>
                <w:color w:val="538135" w:themeColor="accent6" w:themeShade="BF"/>
                <w:lang w:val="nb-NO"/>
              </w:rPr>
              <w:t>V</w:t>
            </w:r>
            <w:r w:rsidR="002C7C40" w:rsidRPr="002A6CD2">
              <w:rPr>
                <w:color w:val="538135" w:themeColor="accent6" w:themeShade="BF"/>
                <w:lang w:val="nb-NO"/>
              </w:rPr>
              <w:t>et ikke/</w:t>
            </w:r>
            <w:r w:rsidR="002C7C40">
              <w:rPr>
                <w:color w:val="538135" w:themeColor="accent6" w:themeShade="BF"/>
                <w:lang w:val="nb-NO"/>
              </w:rPr>
              <w:t>ikke aktuelt</w:t>
            </w:r>
          </w:p>
        </w:tc>
      </w:tr>
      <w:tr w:rsidR="00314631" w:rsidRPr="00DC1235" w14:paraId="7FC7C782" w14:textId="77777777" w:rsidTr="004006CF">
        <w:trPr>
          <w:trHeight w:val="331"/>
        </w:trPr>
        <w:tc>
          <w:tcPr>
            <w:tcW w:w="352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7B2C36DB" w14:textId="77777777" w:rsidR="00314631" w:rsidRPr="00D01E95" w:rsidRDefault="00314631" w:rsidP="004F575A">
            <w:pPr>
              <w:rPr>
                <w:lang w:val="nb-NO"/>
              </w:rPr>
            </w:pPr>
          </w:p>
        </w:tc>
        <w:tc>
          <w:tcPr>
            <w:tcW w:w="71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6A416784" w14:textId="77777777" w:rsidR="00314631" w:rsidRPr="00D01E95" w:rsidRDefault="00314631" w:rsidP="002D4371">
            <w:pPr>
              <w:rPr>
                <w:lang w:val="nb-NO"/>
              </w:rPr>
            </w:pPr>
          </w:p>
        </w:tc>
        <w:tc>
          <w:tcPr>
            <w:tcW w:w="806"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6A2D2BCF" w14:textId="77777777" w:rsidR="00314631" w:rsidRPr="00D01E95" w:rsidRDefault="00314631" w:rsidP="002D4371">
            <w:pPr>
              <w:rPr>
                <w:lang w:val="nb-NO"/>
              </w:rPr>
            </w:pPr>
          </w:p>
        </w:tc>
        <w:tc>
          <w:tcPr>
            <w:tcW w:w="1201" w:type="dxa"/>
            <w:tcBorders>
              <w:top w:val="single" w:sz="8" w:space="0" w:color="FFFFFF"/>
              <w:left w:val="single" w:sz="8" w:space="0" w:color="FFFFFF"/>
              <w:bottom w:val="single" w:sz="24" w:space="0" w:color="FFFFFF"/>
              <w:right w:val="single" w:sz="24" w:space="0" w:color="FFFFFF"/>
            </w:tcBorders>
            <w:shd w:val="clear" w:color="auto" w:fill="97CDCC"/>
            <w:tcMar>
              <w:top w:w="15" w:type="dxa"/>
              <w:left w:w="108" w:type="dxa"/>
              <w:bottom w:w="0" w:type="dxa"/>
              <w:right w:w="108" w:type="dxa"/>
            </w:tcMar>
          </w:tcPr>
          <w:p w14:paraId="61F6A3E0" w14:textId="77777777" w:rsidR="00314631" w:rsidRPr="00D01E95" w:rsidRDefault="00314631" w:rsidP="002D4371">
            <w:pPr>
              <w:rPr>
                <w:lang w:val="nb-NO"/>
              </w:rPr>
            </w:pPr>
          </w:p>
        </w:tc>
        <w:tc>
          <w:tcPr>
            <w:tcW w:w="2109" w:type="dxa"/>
            <w:vMerge/>
            <w:tcBorders>
              <w:top w:val="single" w:sz="24" w:space="0" w:color="FFFFFF"/>
              <w:left w:val="single" w:sz="24" w:space="0" w:color="FFFFFF"/>
              <w:right w:val="single" w:sz="8" w:space="0" w:color="FFFFFF"/>
            </w:tcBorders>
            <w:shd w:val="clear" w:color="auto" w:fill="97CDCC"/>
            <w:tcMar>
              <w:top w:w="15" w:type="dxa"/>
              <w:left w:w="108" w:type="dxa"/>
              <w:bottom w:w="0" w:type="dxa"/>
              <w:right w:w="108" w:type="dxa"/>
            </w:tcMar>
          </w:tcPr>
          <w:p w14:paraId="4DF9B5FF" w14:textId="77777777" w:rsidR="00314631" w:rsidRPr="00D01E95" w:rsidRDefault="00314631" w:rsidP="002D4371">
            <w:pPr>
              <w:rPr>
                <w:b/>
                <w:bCs/>
                <w:lang w:val="nb-NO"/>
              </w:rPr>
            </w:pPr>
          </w:p>
        </w:tc>
      </w:tr>
      <w:tr w:rsidR="00722AB6" w:rsidRPr="00DC1235" w14:paraId="00888C5D" w14:textId="77777777" w:rsidTr="004006CF">
        <w:trPr>
          <w:trHeight w:val="663"/>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8859694" w14:textId="77777777" w:rsidR="00722AB6" w:rsidRDefault="00722AB6" w:rsidP="002D4371">
            <w:r w:rsidRPr="002D4371">
              <w:t xml:space="preserve">3. </w:t>
            </w:r>
            <w:r w:rsidRPr="002F017B">
              <w:rPr>
                <w:highlight w:val="yellow"/>
              </w:rPr>
              <w:t>The Federal Agency for Nuclear Control (FANC)</w:t>
            </w:r>
          </w:p>
          <w:p w14:paraId="78C634E3" w14:textId="73A127F3" w:rsidR="00A817A0" w:rsidRPr="00A817A0" w:rsidRDefault="00C12D02" w:rsidP="002D4371">
            <w:pPr>
              <w:rPr>
                <w:lang w:val="nb-NO"/>
              </w:rPr>
            </w:pPr>
            <w:r>
              <w:rPr>
                <w:color w:val="538135" w:themeColor="accent6" w:themeShade="BF"/>
                <w:lang w:val="nb-NO"/>
              </w:rPr>
              <w:t xml:space="preserve">3. </w:t>
            </w:r>
            <w:r w:rsidR="00A817A0" w:rsidRPr="00A817A0">
              <w:rPr>
                <w:color w:val="538135" w:themeColor="accent6" w:themeShade="BF"/>
                <w:lang w:val="nb-NO"/>
              </w:rPr>
              <w:t>Direktoratet for Strålevern og Atomsikkerhet</w:t>
            </w:r>
            <w:r w:rsidR="00532845">
              <w:rPr>
                <w:color w:val="538135" w:themeColor="accent6" w:themeShade="BF"/>
                <w:lang w:val="nb-NO"/>
              </w:rPr>
              <w:t xml:space="preserve"> (DSA)</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6E7F195" w14:textId="77777777" w:rsidR="00722AB6" w:rsidRPr="00A817A0" w:rsidRDefault="00722AB6" w:rsidP="002D4371">
            <w:pPr>
              <w:rPr>
                <w:lang w:val="nb-NO"/>
              </w:rPr>
            </w:pPr>
            <w:r w:rsidRPr="00A817A0">
              <w:rPr>
                <w:lang w:val="nb-NO"/>
              </w:rPr>
              <w:t> </w:t>
            </w:r>
          </w:p>
        </w:tc>
        <w:tc>
          <w:tcPr>
            <w:tcW w:w="8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6B2BCA8D" w14:textId="77777777" w:rsidR="00722AB6" w:rsidRPr="00A817A0" w:rsidRDefault="00722AB6" w:rsidP="002D4371">
            <w:pPr>
              <w:rPr>
                <w:lang w:val="nb-NO"/>
              </w:rPr>
            </w:pPr>
            <w:r w:rsidRPr="00A817A0">
              <w:rPr>
                <w:lang w:val="nb-NO"/>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0A0672DF" w14:textId="77777777" w:rsidR="00722AB6" w:rsidRPr="00A817A0" w:rsidRDefault="00722AB6" w:rsidP="002D4371">
            <w:pPr>
              <w:rPr>
                <w:lang w:val="nb-NO"/>
              </w:rPr>
            </w:pPr>
            <w:r w:rsidRPr="00A817A0">
              <w:rPr>
                <w:lang w:val="nb-NO"/>
              </w:rPr>
              <w:t> </w:t>
            </w:r>
          </w:p>
        </w:tc>
        <w:tc>
          <w:tcPr>
            <w:tcW w:w="2109" w:type="dxa"/>
            <w:vMerge/>
            <w:tcBorders>
              <w:left w:val="single" w:sz="24" w:space="0" w:color="FFFFFF"/>
              <w:right w:val="single" w:sz="8" w:space="0" w:color="FFFFFF"/>
            </w:tcBorders>
            <w:vAlign w:val="center"/>
            <w:hideMark/>
          </w:tcPr>
          <w:p w14:paraId="34717B00" w14:textId="77777777" w:rsidR="00722AB6" w:rsidRPr="00A817A0" w:rsidRDefault="00722AB6" w:rsidP="002D4371">
            <w:pPr>
              <w:rPr>
                <w:lang w:val="nb-NO"/>
              </w:rPr>
            </w:pPr>
          </w:p>
        </w:tc>
      </w:tr>
      <w:tr w:rsidR="00722AB6" w:rsidRPr="002D4371" w14:paraId="671CE38F" w14:textId="77777777" w:rsidTr="004006CF">
        <w:trPr>
          <w:trHeight w:val="2395"/>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C3340E4" w14:textId="77777777" w:rsidR="00722AB6" w:rsidRDefault="00722AB6" w:rsidP="002D4371">
            <w:r w:rsidRPr="002D4371">
              <w:t>4. Medical doctors (family doctor, general practitioners …)</w:t>
            </w:r>
          </w:p>
          <w:p w14:paraId="117D8BB4" w14:textId="5C0121FF" w:rsidR="00F12D49" w:rsidRPr="002C7C40" w:rsidRDefault="00C12D02" w:rsidP="002D4371">
            <w:pPr>
              <w:rPr>
                <w:lang w:val="nb-NO"/>
              </w:rPr>
            </w:pPr>
            <w:r>
              <w:rPr>
                <w:color w:val="538135" w:themeColor="accent6" w:themeShade="BF"/>
                <w:lang w:val="nb-NO"/>
              </w:rPr>
              <w:t xml:space="preserve">4. </w:t>
            </w:r>
            <w:r w:rsidR="00F12D49" w:rsidRPr="002C7C40">
              <w:rPr>
                <w:color w:val="538135" w:themeColor="accent6" w:themeShade="BF"/>
                <w:lang w:val="nb-NO"/>
              </w:rPr>
              <w:t>Leger (fastlege</w:t>
            </w:r>
            <w:r w:rsidR="00F12D49" w:rsidRPr="00941D20">
              <w:rPr>
                <w:rFonts w:cstheme="minorHAnsi"/>
                <w:color w:val="538135" w:themeColor="accent6" w:themeShade="BF"/>
                <w:lang w:val="nb-NO"/>
              </w:rPr>
              <w:t>,</w:t>
            </w:r>
            <w:r w:rsidR="002C7C40" w:rsidRPr="00941D20">
              <w:rPr>
                <w:rFonts w:cstheme="minorHAnsi"/>
                <w:color w:val="538135" w:themeColor="accent6" w:themeShade="BF"/>
                <w:lang w:val="nb-NO"/>
              </w:rPr>
              <w:t xml:space="preserve"> </w:t>
            </w:r>
            <w:r w:rsidR="002C7C40" w:rsidRPr="00DA3548">
              <w:rPr>
                <w:rStyle w:val="cf01"/>
                <w:rFonts w:asciiTheme="minorHAnsi" w:hAnsiTheme="minorHAnsi" w:cstheme="minorHAnsi"/>
                <w:color w:val="538135" w:themeColor="accent6" w:themeShade="BF"/>
                <w:sz w:val="22"/>
                <w:szCs w:val="22"/>
                <w:lang w:val="nb-NO"/>
              </w:rPr>
              <w:t>annet medisinsk helsepersonell</w:t>
            </w:r>
            <w:r w:rsidR="00190AD7" w:rsidRPr="00DA3548">
              <w:rPr>
                <w:color w:val="538135" w:themeColor="accent6" w:themeShade="BF"/>
                <w:lang w:val="nb-NO"/>
              </w:rPr>
              <w:t>)</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865298C" w14:textId="77777777" w:rsidR="00722AB6" w:rsidRPr="002D4371" w:rsidRDefault="00722AB6" w:rsidP="002D4371">
            <w:pPr>
              <w:rPr>
                <w:lang w:val="en-US"/>
              </w:rPr>
            </w:pPr>
            <w:r w:rsidRPr="002D4371">
              <w:rPr>
                <w:lang w:val="en-US"/>
              </w:rPr>
              <w:t>x</w:t>
            </w:r>
          </w:p>
        </w:tc>
        <w:tc>
          <w:tcPr>
            <w:tcW w:w="8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BF7A4D4" w14:textId="77777777" w:rsidR="00722AB6" w:rsidRPr="002D4371" w:rsidRDefault="00722AB6" w:rsidP="002D4371">
            <w:pPr>
              <w:rPr>
                <w:lang w:val="en-US"/>
              </w:rPr>
            </w:pPr>
            <w:r w:rsidRPr="002D4371">
              <w:rPr>
                <w:lang w:val="en-US"/>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667B4DB7" w14:textId="77777777" w:rsidR="00722AB6" w:rsidRPr="002D4371" w:rsidRDefault="00722AB6" w:rsidP="002D4371">
            <w:pPr>
              <w:rPr>
                <w:lang w:val="en-US"/>
              </w:rPr>
            </w:pPr>
            <w:r w:rsidRPr="002D4371">
              <w:rPr>
                <w:lang w:val="en-US"/>
              </w:rPr>
              <w:t> </w:t>
            </w:r>
          </w:p>
        </w:tc>
        <w:tc>
          <w:tcPr>
            <w:tcW w:w="2109" w:type="dxa"/>
            <w:vMerge/>
            <w:tcBorders>
              <w:left w:val="single" w:sz="24" w:space="0" w:color="FFFFFF"/>
              <w:right w:val="single" w:sz="8" w:space="0" w:color="FFFFFF"/>
            </w:tcBorders>
            <w:vAlign w:val="center"/>
            <w:hideMark/>
          </w:tcPr>
          <w:p w14:paraId="23614EE8" w14:textId="77777777" w:rsidR="00722AB6" w:rsidRPr="002D4371" w:rsidRDefault="00722AB6" w:rsidP="002D4371">
            <w:pPr>
              <w:rPr>
                <w:lang w:val="en-US"/>
              </w:rPr>
            </w:pPr>
          </w:p>
        </w:tc>
      </w:tr>
      <w:tr w:rsidR="00722AB6" w:rsidRPr="002D4371" w14:paraId="0B312D24" w14:textId="77777777" w:rsidTr="004006CF">
        <w:trPr>
          <w:trHeight w:val="663"/>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DFC75D9" w14:textId="77777777" w:rsidR="00722AB6" w:rsidRDefault="00722AB6" w:rsidP="002D4371">
            <w:r w:rsidRPr="002D4371">
              <w:t>12. Companies measuring radioactivity</w:t>
            </w:r>
          </w:p>
          <w:p w14:paraId="5A52D783" w14:textId="20FEEFD7" w:rsidR="00F12D49" w:rsidRPr="002D4371" w:rsidRDefault="00981A65" w:rsidP="002D4371">
            <w:pPr>
              <w:rPr>
                <w:lang w:val="en-US"/>
              </w:rPr>
            </w:pPr>
            <w:r>
              <w:rPr>
                <w:color w:val="538135" w:themeColor="accent6" w:themeShade="BF"/>
                <w:lang w:val="en-US"/>
              </w:rPr>
              <w:t xml:space="preserve">12. </w:t>
            </w:r>
            <w:proofErr w:type="spellStart"/>
            <w:r w:rsidR="00BE350F" w:rsidRPr="002C7C40">
              <w:rPr>
                <w:color w:val="538135" w:themeColor="accent6" w:themeShade="BF"/>
                <w:lang w:val="en-US"/>
              </w:rPr>
              <w:t>Firmaer</w:t>
            </w:r>
            <w:proofErr w:type="spellEnd"/>
            <w:r w:rsidR="00BE350F" w:rsidRPr="002C7C40">
              <w:rPr>
                <w:color w:val="538135" w:themeColor="accent6" w:themeShade="BF"/>
                <w:lang w:val="en-US"/>
              </w:rPr>
              <w:t xml:space="preserve"> </w:t>
            </w:r>
            <w:proofErr w:type="spellStart"/>
            <w:r w:rsidR="00BE350F" w:rsidRPr="002C7C40">
              <w:rPr>
                <w:color w:val="538135" w:themeColor="accent6" w:themeShade="BF"/>
                <w:lang w:val="en-US"/>
              </w:rPr>
              <w:t>som</w:t>
            </w:r>
            <w:proofErr w:type="spellEnd"/>
            <w:r w:rsidR="00BE350F" w:rsidRPr="002C7C40">
              <w:rPr>
                <w:color w:val="538135" w:themeColor="accent6" w:themeShade="BF"/>
                <w:lang w:val="en-US"/>
              </w:rPr>
              <w:t xml:space="preserve"> </w:t>
            </w:r>
            <w:proofErr w:type="spellStart"/>
            <w:r w:rsidR="00BE350F" w:rsidRPr="002C7C40">
              <w:rPr>
                <w:color w:val="538135" w:themeColor="accent6" w:themeShade="BF"/>
                <w:lang w:val="en-US"/>
              </w:rPr>
              <w:t>måler</w:t>
            </w:r>
            <w:proofErr w:type="spellEnd"/>
            <w:r w:rsidR="00BE350F" w:rsidRPr="002C7C40">
              <w:rPr>
                <w:color w:val="538135" w:themeColor="accent6" w:themeShade="BF"/>
                <w:lang w:val="en-US"/>
              </w:rPr>
              <w:t xml:space="preserve"> </w:t>
            </w:r>
            <w:proofErr w:type="spellStart"/>
            <w:r w:rsidR="00BE350F" w:rsidRPr="002C7C40">
              <w:rPr>
                <w:color w:val="538135" w:themeColor="accent6" w:themeShade="BF"/>
                <w:lang w:val="en-US"/>
              </w:rPr>
              <w:t>radioaktivitet</w:t>
            </w:r>
            <w:proofErr w:type="spellEnd"/>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722B261" w14:textId="77777777" w:rsidR="00722AB6" w:rsidRPr="002D4371" w:rsidRDefault="00722AB6" w:rsidP="002D4371">
            <w:pPr>
              <w:rPr>
                <w:lang w:val="en-US"/>
              </w:rPr>
            </w:pPr>
            <w:r w:rsidRPr="002D4371">
              <w:rPr>
                <w:lang w:val="en-US"/>
              </w:rPr>
              <w:t> </w:t>
            </w:r>
          </w:p>
        </w:tc>
        <w:tc>
          <w:tcPr>
            <w:tcW w:w="8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4921FB65" w14:textId="77777777" w:rsidR="00722AB6" w:rsidRPr="002D4371" w:rsidRDefault="00722AB6" w:rsidP="002D4371">
            <w:pPr>
              <w:rPr>
                <w:lang w:val="en-US"/>
              </w:rPr>
            </w:pPr>
            <w:r w:rsidRPr="002D4371">
              <w:rPr>
                <w:lang w:val="en-US"/>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37B62876" w14:textId="77777777" w:rsidR="00722AB6" w:rsidRPr="002D4371" w:rsidRDefault="00722AB6" w:rsidP="002D4371">
            <w:pPr>
              <w:rPr>
                <w:lang w:val="en-US"/>
              </w:rPr>
            </w:pPr>
            <w:r w:rsidRPr="002D4371">
              <w:rPr>
                <w:lang w:val="en-US"/>
              </w:rPr>
              <w:t> </w:t>
            </w:r>
          </w:p>
        </w:tc>
        <w:tc>
          <w:tcPr>
            <w:tcW w:w="2109" w:type="dxa"/>
            <w:vMerge/>
            <w:tcBorders>
              <w:left w:val="single" w:sz="24" w:space="0" w:color="FFFFFF"/>
              <w:right w:val="single" w:sz="8" w:space="0" w:color="FFFFFF"/>
            </w:tcBorders>
            <w:vAlign w:val="center"/>
            <w:hideMark/>
          </w:tcPr>
          <w:p w14:paraId="623AF761" w14:textId="77777777" w:rsidR="00722AB6" w:rsidRPr="002D4371" w:rsidRDefault="00722AB6" w:rsidP="002D4371">
            <w:pPr>
              <w:rPr>
                <w:lang w:val="en-US"/>
              </w:rPr>
            </w:pPr>
          </w:p>
        </w:tc>
      </w:tr>
      <w:tr w:rsidR="00722AB6" w:rsidRPr="00DC1235" w14:paraId="28D931F1" w14:textId="77777777" w:rsidTr="004006CF">
        <w:trPr>
          <w:trHeight w:val="286"/>
        </w:trPr>
        <w:tc>
          <w:tcPr>
            <w:tcW w:w="352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38A25AA5" w14:textId="77777777" w:rsidR="00722AB6" w:rsidRPr="00174493" w:rsidRDefault="00722AB6" w:rsidP="002D4371">
            <w:pPr>
              <w:rPr>
                <w:lang w:val="nb-NO"/>
              </w:rPr>
            </w:pPr>
            <w:r w:rsidRPr="00174493">
              <w:rPr>
                <w:lang w:val="nb-NO"/>
              </w:rPr>
              <w:t xml:space="preserve">14. Contractors for </w:t>
            </w:r>
            <w:proofErr w:type="spellStart"/>
            <w:r w:rsidRPr="00174493">
              <w:rPr>
                <w:lang w:val="nb-NO"/>
              </w:rPr>
              <w:t>remediation</w:t>
            </w:r>
            <w:proofErr w:type="spellEnd"/>
          </w:p>
          <w:p w14:paraId="27D04554" w14:textId="7D5BA3D9" w:rsidR="00FD46B1" w:rsidRPr="00174493" w:rsidRDefault="00981A65" w:rsidP="002D4371">
            <w:pPr>
              <w:rPr>
                <w:lang w:val="nb-NO"/>
              </w:rPr>
            </w:pPr>
            <w:r>
              <w:rPr>
                <w:color w:val="538135" w:themeColor="accent6" w:themeShade="BF"/>
                <w:lang w:val="nb-NO"/>
              </w:rPr>
              <w:t>1</w:t>
            </w:r>
            <w:r w:rsidR="00C12D02">
              <w:rPr>
                <w:color w:val="538135" w:themeColor="accent6" w:themeShade="BF"/>
                <w:lang w:val="nb-NO"/>
              </w:rPr>
              <w:t xml:space="preserve">4. </w:t>
            </w:r>
            <w:r w:rsidR="002E20D8" w:rsidRPr="002C7C40">
              <w:rPr>
                <w:color w:val="538135" w:themeColor="accent6" w:themeShade="BF"/>
                <w:lang w:val="nb-NO"/>
              </w:rPr>
              <w:t>Aktører som utfører radontiltak</w:t>
            </w:r>
          </w:p>
        </w:tc>
        <w:tc>
          <w:tcPr>
            <w:tcW w:w="714" w:type="dxa"/>
            <w:tcBorders>
              <w:top w:val="single" w:sz="8" w:space="0" w:color="FFFFFF"/>
              <w:left w:val="single" w:sz="8" w:space="0" w:color="FFFFFF"/>
              <w:bottom w:val="single" w:sz="24" w:space="0" w:color="FFFFFF"/>
              <w:right w:val="single" w:sz="8" w:space="0" w:color="FFFFFF"/>
            </w:tcBorders>
            <w:shd w:val="clear" w:color="auto" w:fill="DDEDEC"/>
            <w:tcMar>
              <w:top w:w="15" w:type="dxa"/>
              <w:left w:w="108" w:type="dxa"/>
              <w:bottom w:w="0" w:type="dxa"/>
              <w:right w:w="108" w:type="dxa"/>
            </w:tcMar>
            <w:hideMark/>
          </w:tcPr>
          <w:p w14:paraId="7C00822D" w14:textId="77777777" w:rsidR="00722AB6" w:rsidRPr="00174493" w:rsidRDefault="00722AB6" w:rsidP="002D4371">
            <w:pPr>
              <w:rPr>
                <w:lang w:val="nb-NO"/>
              </w:rPr>
            </w:pPr>
          </w:p>
        </w:tc>
        <w:tc>
          <w:tcPr>
            <w:tcW w:w="806" w:type="dxa"/>
            <w:tcBorders>
              <w:top w:val="single" w:sz="8" w:space="0" w:color="FFFFFF"/>
              <w:left w:val="single" w:sz="8" w:space="0" w:color="FFFFFF"/>
              <w:bottom w:val="single" w:sz="24" w:space="0" w:color="FFFFFF"/>
              <w:right w:val="single" w:sz="8" w:space="0" w:color="FFFFFF"/>
            </w:tcBorders>
            <w:shd w:val="clear" w:color="auto" w:fill="EFF6F6"/>
            <w:tcMar>
              <w:top w:w="15" w:type="dxa"/>
              <w:left w:w="108" w:type="dxa"/>
              <w:bottom w:w="0" w:type="dxa"/>
              <w:right w:w="108" w:type="dxa"/>
            </w:tcMar>
            <w:hideMark/>
          </w:tcPr>
          <w:p w14:paraId="3A8EF04F" w14:textId="77777777" w:rsidR="00722AB6" w:rsidRPr="00174493" w:rsidRDefault="00722AB6" w:rsidP="002D4371">
            <w:pPr>
              <w:rPr>
                <w:lang w:val="nb-NO"/>
              </w:rPr>
            </w:pPr>
          </w:p>
        </w:tc>
        <w:tc>
          <w:tcPr>
            <w:tcW w:w="1201" w:type="dxa"/>
            <w:tcBorders>
              <w:top w:val="single" w:sz="8" w:space="0" w:color="FFFFFF"/>
              <w:left w:val="single" w:sz="8" w:space="0" w:color="FFFFFF"/>
              <w:bottom w:val="single" w:sz="24" w:space="0" w:color="FFFFFF"/>
              <w:right w:val="single" w:sz="24" w:space="0" w:color="FFFFFF"/>
            </w:tcBorders>
            <w:shd w:val="clear" w:color="auto" w:fill="DDEDEC"/>
            <w:tcMar>
              <w:top w:w="15" w:type="dxa"/>
              <w:left w:w="108" w:type="dxa"/>
              <w:bottom w:w="0" w:type="dxa"/>
              <w:right w:w="108" w:type="dxa"/>
            </w:tcMar>
            <w:hideMark/>
          </w:tcPr>
          <w:p w14:paraId="18A5D933" w14:textId="77777777" w:rsidR="00722AB6" w:rsidRPr="00174493" w:rsidRDefault="00722AB6" w:rsidP="002D4371">
            <w:pPr>
              <w:rPr>
                <w:lang w:val="nb-NO"/>
              </w:rPr>
            </w:pPr>
          </w:p>
        </w:tc>
        <w:tc>
          <w:tcPr>
            <w:tcW w:w="2109" w:type="dxa"/>
            <w:vMerge/>
            <w:tcBorders>
              <w:left w:val="single" w:sz="24" w:space="0" w:color="FFFFFF"/>
              <w:right w:val="single" w:sz="8" w:space="0" w:color="FFFFFF"/>
            </w:tcBorders>
            <w:vAlign w:val="center"/>
            <w:hideMark/>
          </w:tcPr>
          <w:p w14:paraId="2D8A2C7B" w14:textId="77777777" w:rsidR="00722AB6" w:rsidRPr="00174493" w:rsidRDefault="00722AB6" w:rsidP="002D4371">
            <w:pPr>
              <w:rPr>
                <w:lang w:val="nb-NO"/>
              </w:rPr>
            </w:pPr>
          </w:p>
        </w:tc>
      </w:tr>
      <w:tr w:rsidR="00722AB6" w:rsidRPr="002D4371" w14:paraId="61B8708C" w14:textId="77777777" w:rsidTr="004006CF">
        <w:trPr>
          <w:trHeight w:val="286"/>
        </w:trPr>
        <w:tc>
          <w:tcPr>
            <w:tcW w:w="352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2EF9278E" w14:textId="6C3B0F21" w:rsidR="00981A65" w:rsidRDefault="00981A65" w:rsidP="00471CD1">
            <w:pPr>
              <w:rPr>
                <w:lang w:val="en-US"/>
              </w:rPr>
            </w:pPr>
            <w:r>
              <w:rPr>
                <w:lang w:val="en-US"/>
              </w:rPr>
              <w:t>16. Municipalities</w:t>
            </w:r>
          </w:p>
          <w:p w14:paraId="71AB8E72" w14:textId="4D3B61B9" w:rsidR="00722AB6" w:rsidRPr="002D4371" w:rsidRDefault="00981A65" w:rsidP="00471CD1">
            <w:pPr>
              <w:rPr>
                <w:lang w:val="en-US"/>
              </w:rPr>
            </w:pPr>
            <w:r w:rsidRPr="00C12D02">
              <w:rPr>
                <w:color w:val="538135" w:themeColor="accent6" w:themeShade="BF"/>
                <w:lang w:val="en-US"/>
              </w:rPr>
              <w:t xml:space="preserve">16. </w:t>
            </w:r>
            <w:proofErr w:type="spellStart"/>
            <w:r w:rsidRPr="00C12D02">
              <w:rPr>
                <w:color w:val="538135" w:themeColor="accent6" w:themeShade="BF"/>
                <w:lang w:val="en-US"/>
              </w:rPr>
              <w:t>Kommuner</w:t>
            </w:r>
            <w:proofErr w:type="spellEnd"/>
          </w:p>
        </w:tc>
        <w:tc>
          <w:tcPr>
            <w:tcW w:w="71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5D849A15" w14:textId="77777777" w:rsidR="00722AB6" w:rsidRPr="002D4371" w:rsidRDefault="00722AB6" w:rsidP="002D4371">
            <w:pPr>
              <w:rPr>
                <w:lang w:val="en-US"/>
              </w:rPr>
            </w:pPr>
          </w:p>
        </w:tc>
        <w:tc>
          <w:tcPr>
            <w:tcW w:w="806"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4317FC68" w14:textId="77777777" w:rsidR="00722AB6" w:rsidRPr="002D4371" w:rsidRDefault="00722AB6" w:rsidP="002D4371">
            <w:pPr>
              <w:rPr>
                <w:lang w:val="en-US"/>
              </w:rPr>
            </w:pPr>
          </w:p>
        </w:tc>
        <w:tc>
          <w:tcPr>
            <w:tcW w:w="1201" w:type="dxa"/>
            <w:tcBorders>
              <w:top w:val="single" w:sz="24" w:space="0" w:color="FFFFFF"/>
              <w:left w:val="single" w:sz="8" w:space="0" w:color="FFFFFF"/>
              <w:bottom w:val="single" w:sz="8" w:space="0" w:color="FFFFFF"/>
              <w:right w:val="single" w:sz="24" w:space="0" w:color="FFFFFF"/>
            </w:tcBorders>
            <w:shd w:val="clear" w:color="auto" w:fill="97CDCC"/>
            <w:tcMar>
              <w:top w:w="15" w:type="dxa"/>
              <w:left w:w="108" w:type="dxa"/>
              <w:bottom w:w="0" w:type="dxa"/>
              <w:right w:w="108" w:type="dxa"/>
            </w:tcMar>
          </w:tcPr>
          <w:p w14:paraId="0A3B0763" w14:textId="77777777" w:rsidR="00722AB6" w:rsidRPr="002D4371" w:rsidRDefault="00722AB6" w:rsidP="002D4371">
            <w:pPr>
              <w:rPr>
                <w:lang w:val="en-US"/>
              </w:rPr>
            </w:pPr>
          </w:p>
        </w:tc>
        <w:tc>
          <w:tcPr>
            <w:tcW w:w="2109" w:type="dxa"/>
            <w:vMerge/>
            <w:tcBorders>
              <w:left w:val="single" w:sz="24" w:space="0" w:color="FFFFFF"/>
              <w:bottom w:val="single" w:sz="24" w:space="0" w:color="FFFFFF"/>
              <w:right w:val="single" w:sz="8" w:space="0" w:color="FFFFFF"/>
            </w:tcBorders>
            <w:vAlign w:val="center"/>
          </w:tcPr>
          <w:p w14:paraId="15972022" w14:textId="77777777" w:rsidR="00722AB6" w:rsidRPr="002D4371" w:rsidRDefault="00722AB6" w:rsidP="002D4371">
            <w:pPr>
              <w:rPr>
                <w:lang w:val="en-US"/>
              </w:rPr>
            </w:pPr>
          </w:p>
        </w:tc>
      </w:tr>
    </w:tbl>
    <w:p w14:paraId="2FFF0B5C" w14:textId="7550EE59" w:rsidR="002F017B" w:rsidRDefault="002F017B" w:rsidP="002F017B">
      <w:pPr>
        <w:rPr>
          <w:b/>
          <w:bCs/>
          <w:i/>
          <w:iCs/>
          <w:lang w:val="en-US"/>
        </w:rPr>
      </w:pPr>
      <w:r w:rsidRPr="002F017B">
        <w:rPr>
          <w:b/>
          <w:bCs/>
          <w:i/>
          <w:iCs/>
          <w:lang w:val="en-US"/>
        </w:rPr>
        <w:t>INTRO:  To what extent do you agree or disagree with the following statements?</w:t>
      </w:r>
    </w:p>
    <w:p w14:paraId="3CD4CEC8" w14:textId="67649207" w:rsidR="00BF63F8" w:rsidRPr="00BF63F8" w:rsidRDefault="00BF63F8" w:rsidP="002F017B">
      <w:pPr>
        <w:rPr>
          <w:b/>
          <w:bCs/>
          <w:color w:val="538135" w:themeColor="accent6" w:themeShade="BF"/>
          <w:lang w:val="nb-NO"/>
        </w:rPr>
      </w:pPr>
      <w:r w:rsidRPr="00BF63F8">
        <w:rPr>
          <w:b/>
          <w:bCs/>
          <w:color w:val="538135" w:themeColor="accent6" w:themeShade="BF"/>
          <w:lang w:val="nb-NO"/>
        </w:rPr>
        <w:t>INTRO: I hvilken grad er du enig eller uenig i følgende påstander?</w:t>
      </w:r>
    </w:p>
    <w:tbl>
      <w:tblPr>
        <w:tblW w:w="8354" w:type="dxa"/>
        <w:tblCellMar>
          <w:left w:w="0" w:type="dxa"/>
          <w:right w:w="0" w:type="dxa"/>
        </w:tblCellMar>
        <w:tblLook w:val="04A0" w:firstRow="1" w:lastRow="0" w:firstColumn="1" w:lastColumn="0" w:noHBand="0" w:noVBand="1"/>
      </w:tblPr>
      <w:tblGrid>
        <w:gridCol w:w="1780"/>
        <w:gridCol w:w="4164"/>
        <w:gridCol w:w="2410"/>
      </w:tblGrid>
      <w:tr w:rsidR="002F017B" w:rsidRPr="002F017B" w14:paraId="16D91B93" w14:textId="77777777" w:rsidTr="002F017B">
        <w:trPr>
          <w:trHeight w:val="349"/>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66639F09" w14:textId="77777777" w:rsidR="002F017B" w:rsidRPr="002F017B" w:rsidRDefault="002F017B" w:rsidP="002F017B">
            <w:pPr>
              <w:rPr>
                <w:lang w:val="en-US"/>
              </w:rPr>
            </w:pPr>
            <w:r w:rsidRPr="002F017B">
              <w:rPr>
                <w:b/>
                <w:bCs/>
                <w:lang w:val="en-US"/>
              </w:rPr>
              <w:t>Severity for self</w:t>
            </w:r>
            <w:r w:rsidR="002C6593">
              <w:rPr>
                <w:b/>
                <w:bCs/>
                <w:lang w:val="en-US"/>
              </w:rPr>
              <w:t xml:space="preserve"> </w:t>
            </w:r>
            <w:r w:rsidR="002C6593" w:rsidRPr="00E100B2">
              <w:rPr>
                <w:bCs/>
                <w:i/>
              </w:rPr>
              <w:t>(don’t show this title to respondents)</w:t>
            </w:r>
          </w:p>
        </w:tc>
      </w:tr>
      <w:tr w:rsidR="002F017B" w:rsidRPr="00DC1235" w14:paraId="3C1A842B" w14:textId="77777777" w:rsidTr="002F017B">
        <w:tc>
          <w:tcPr>
            <w:tcW w:w="178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03A12F" w14:textId="77777777" w:rsidR="002F017B" w:rsidRPr="002F017B" w:rsidRDefault="002F017B" w:rsidP="002F017B">
            <w:pPr>
              <w:rPr>
                <w:lang w:val="en-US"/>
              </w:rPr>
            </w:pPr>
            <w:r w:rsidRPr="002F017B">
              <w:rPr>
                <w:b/>
                <w:bCs/>
                <w:lang w:val="en-US"/>
              </w:rPr>
              <w:t>RA12</w:t>
            </w:r>
          </w:p>
        </w:tc>
        <w:tc>
          <w:tcPr>
            <w:tcW w:w="4164"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D46C60B" w14:textId="77777777" w:rsidR="002F017B" w:rsidRDefault="002F017B" w:rsidP="002F017B">
            <w:pPr>
              <w:rPr>
                <w:lang w:val="en-US"/>
              </w:rPr>
            </w:pPr>
            <w:r w:rsidRPr="002F017B">
              <w:rPr>
                <w:lang w:val="en-US"/>
              </w:rPr>
              <w:t>Not acting when there is a high radon concentration in my house would be a severe threat to my health.</w:t>
            </w:r>
          </w:p>
          <w:p w14:paraId="004B4632" w14:textId="0B920CA8" w:rsidR="00725DA6" w:rsidRPr="00725DA6" w:rsidRDefault="00725DA6" w:rsidP="002F017B">
            <w:pPr>
              <w:rPr>
                <w:lang w:val="nb-NO"/>
              </w:rPr>
            </w:pPr>
            <w:r w:rsidRPr="00725DA6">
              <w:rPr>
                <w:color w:val="538135" w:themeColor="accent6" w:themeShade="BF"/>
                <w:lang w:val="nb-NO"/>
              </w:rPr>
              <w:t xml:space="preserve">Å ikke </w:t>
            </w:r>
            <w:r w:rsidR="00522B91">
              <w:rPr>
                <w:color w:val="538135" w:themeColor="accent6" w:themeShade="BF"/>
                <w:lang w:val="nb-NO"/>
              </w:rPr>
              <w:t>gjøre noe</w:t>
            </w:r>
            <w:r w:rsidR="00522B91" w:rsidRPr="00725DA6">
              <w:rPr>
                <w:color w:val="538135" w:themeColor="accent6" w:themeShade="BF"/>
                <w:lang w:val="nb-NO"/>
              </w:rPr>
              <w:t xml:space="preserve"> </w:t>
            </w:r>
            <w:r w:rsidR="007A1872">
              <w:rPr>
                <w:color w:val="538135" w:themeColor="accent6" w:themeShade="BF"/>
                <w:lang w:val="nb-NO"/>
              </w:rPr>
              <w:t>med</w:t>
            </w:r>
            <w:r w:rsidRPr="00725DA6">
              <w:rPr>
                <w:color w:val="538135" w:themeColor="accent6" w:themeShade="BF"/>
                <w:lang w:val="nb-NO"/>
              </w:rPr>
              <w:t xml:space="preserve"> høy radonkonsentrasjon i huset mitt vil </w:t>
            </w:r>
            <w:r w:rsidR="007A1872">
              <w:rPr>
                <w:color w:val="538135" w:themeColor="accent6" w:themeShade="BF"/>
                <w:lang w:val="nb-NO"/>
              </w:rPr>
              <w:t>innebære</w:t>
            </w:r>
            <w:r w:rsidR="007A1872" w:rsidRPr="00725DA6">
              <w:rPr>
                <w:color w:val="538135" w:themeColor="accent6" w:themeShade="BF"/>
                <w:lang w:val="nb-NO"/>
              </w:rPr>
              <w:t xml:space="preserve"> </w:t>
            </w:r>
            <w:r w:rsidRPr="00725DA6">
              <w:rPr>
                <w:color w:val="538135" w:themeColor="accent6" w:themeShade="BF"/>
                <w:lang w:val="nb-NO"/>
              </w:rPr>
              <w:t xml:space="preserve">en alvorlig </w:t>
            </w:r>
            <w:r w:rsidR="007A1872">
              <w:rPr>
                <w:color w:val="538135" w:themeColor="accent6" w:themeShade="BF"/>
                <w:lang w:val="nb-NO"/>
              </w:rPr>
              <w:t>helse</w:t>
            </w:r>
            <w:r w:rsidRPr="00725DA6">
              <w:rPr>
                <w:color w:val="538135" w:themeColor="accent6" w:themeShade="BF"/>
                <w:lang w:val="nb-NO"/>
              </w:rPr>
              <w:t>trussel.</w:t>
            </w:r>
          </w:p>
        </w:tc>
        <w:tc>
          <w:tcPr>
            <w:tcW w:w="241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62D08F87" w14:textId="77777777" w:rsidR="002F017B" w:rsidRPr="002F017B" w:rsidRDefault="002F017B" w:rsidP="00560993">
            <w:pPr>
              <w:jc w:val="left"/>
              <w:rPr>
                <w:lang w:val="en-US"/>
              </w:rPr>
            </w:pPr>
            <w:r w:rsidRPr="002F017B">
              <w:rPr>
                <w:lang w:val="en-US"/>
              </w:rPr>
              <w:t>1. Strongly Disagree</w:t>
            </w:r>
          </w:p>
          <w:p w14:paraId="761F240E" w14:textId="77777777" w:rsidR="002F017B" w:rsidRPr="002F017B" w:rsidRDefault="002F017B" w:rsidP="00560993">
            <w:pPr>
              <w:jc w:val="left"/>
              <w:rPr>
                <w:lang w:val="en-US"/>
              </w:rPr>
            </w:pPr>
            <w:r w:rsidRPr="002F017B">
              <w:rPr>
                <w:lang w:val="en-US"/>
              </w:rPr>
              <w:t>2. Disagree</w:t>
            </w:r>
          </w:p>
          <w:p w14:paraId="23B71889" w14:textId="77777777" w:rsidR="002F017B" w:rsidRPr="002F017B" w:rsidRDefault="002F017B" w:rsidP="00560993">
            <w:pPr>
              <w:jc w:val="left"/>
              <w:rPr>
                <w:lang w:val="en-US"/>
              </w:rPr>
            </w:pPr>
            <w:r w:rsidRPr="002F017B">
              <w:rPr>
                <w:lang w:val="en-US"/>
              </w:rPr>
              <w:t>3. Neither agree, nor disagree</w:t>
            </w:r>
          </w:p>
          <w:p w14:paraId="42350587" w14:textId="77777777" w:rsidR="002F017B" w:rsidRPr="002F017B" w:rsidRDefault="002F017B" w:rsidP="00560993">
            <w:pPr>
              <w:jc w:val="left"/>
              <w:rPr>
                <w:lang w:val="en-US"/>
              </w:rPr>
            </w:pPr>
            <w:r w:rsidRPr="002F017B">
              <w:rPr>
                <w:lang w:val="en-US"/>
              </w:rPr>
              <w:t>4. Agree</w:t>
            </w:r>
          </w:p>
          <w:p w14:paraId="0721EA02" w14:textId="77777777" w:rsidR="002F017B" w:rsidRPr="002F017B" w:rsidRDefault="002F017B" w:rsidP="00560993">
            <w:pPr>
              <w:jc w:val="left"/>
              <w:rPr>
                <w:lang w:val="en-US"/>
              </w:rPr>
            </w:pPr>
            <w:r w:rsidRPr="002F017B">
              <w:rPr>
                <w:lang w:val="en-US"/>
              </w:rPr>
              <w:t>5. Strongly Agree</w:t>
            </w:r>
          </w:p>
          <w:p w14:paraId="3B1AF9A9" w14:textId="284B82D9" w:rsidR="002F017B" w:rsidRDefault="002F017B" w:rsidP="00560993">
            <w:pPr>
              <w:jc w:val="left"/>
              <w:rPr>
                <w:lang w:val="en-US"/>
              </w:rPr>
            </w:pPr>
            <w:r w:rsidRPr="002F017B">
              <w:rPr>
                <w:lang w:val="en-US"/>
              </w:rPr>
              <w:t>9. I don't know/NA</w:t>
            </w:r>
          </w:p>
          <w:p w14:paraId="73E77561" w14:textId="77777777" w:rsidR="0091038F" w:rsidRPr="002F017B" w:rsidRDefault="0091038F" w:rsidP="00560993">
            <w:pPr>
              <w:jc w:val="left"/>
              <w:rPr>
                <w:lang w:val="en-US"/>
              </w:rPr>
            </w:pPr>
          </w:p>
          <w:p w14:paraId="004537D0" w14:textId="118EED12" w:rsidR="0091038F" w:rsidRPr="00123249" w:rsidRDefault="0091038F" w:rsidP="0091038F">
            <w:pPr>
              <w:rPr>
                <w:color w:val="538135" w:themeColor="accent6" w:themeShade="BF"/>
                <w:lang w:val="nb-NO"/>
              </w:rPr>
            </w:pPr>
            <w:r w:rsidRPr="00123249">
              <w:rPr>
                <w:color w:val="538135" w:themeColor="accent6" w:themeShade="BF"/>
                <w:lang w:val="nb-NO"/>
              </w:rPr>
              <w:t>1. Helt uenig</w:t>
            </w:r>
          </w:p>
          <w:p w14:paraId="7A7AD0D2" w14:textId="77777777" w:rsidR="0091038F" w:rsidRPr="00123249" w:rsidRDefault="0091038F" w:rsidP="0091038F">
            <w:pPr>
              <w:rPr>
                <w:color w:val="538135" w:themeColor="accent6" w:themeShade="BF"/>
                <w:lang w:val="nb-NO"/>
              </w:rPr>
            </w:pPr>
            <w:r w:rsidRPr="00123249">
              <w:rPr>
                <w:color w:val="538135" w:themeColor="accent6" w:themeShade="BF"/>
                <w:lang w:val="nb-NO"/>
              </w:rPr>
              <w:t>2. Uenig</w:t>
            </w:r>
          </w:p>
          <w:p w14:paraId="54A9F336" w14:textId="77777777" w:rsidR="0091038F" w:rsidRPr="00123249" w:rsidRDefault="0091038F" w:rsidP="0091038F">
            <w:pPr>
              <w:rPr>
                <w:color w:val="538135" w:themeColor="accent6" w:themeShade="BF"/>
                <w:lang w:val="nb-NO"/>
              </w:rPr>
            </w:pPr>
            <w:r w:rsidRPr="00123249">
              <w:rPr>
                <w:color w:val="538135" w:themeColor="accent6" w:themeShade="BF"/>
                <w:lang w:val="nb-NO"/>
              </w:rPr>
              <w:t>3. Verken enig eller uenig</w:t>
            </w:r>
          </w:p>
          <w:p w14:paraId="16E44EA3" w14:textId="77777777" w:rsidR="0091038F" w:rsidRPr="00123249" w:rsidRDefault="0091038F" w:rsidP="0091038F">
            <w:pPr>
              <w:rPr>
                <w:color w:val="538135" w:themeColor="accent6" w:themeShade="BF"/>
                <w:lang w:val="nb-NO"/>
              </w:rPr>
            </w:pPr>
            <w:r w:rsidRPr="00123249">
              <w:rPr>
                <w:color w:val="538135" w:themeColor="accent6" w:themeShade="BF"/>
                <w:lang w:val="nb-NO"/>
              </w:rPr>
              <w:t>4. Enig</w:t>
            </w:r>
          </w:p>
          <w:p w14:paraId="4FA98BE5" w14:textId="77777777" w:rsidR="0091038F" w:rsidRPr="00123249" w:rsidRDefault="0091038F" w:rsidP="0091038F">
            <w:pPr>
              <w:rPr>
                <w:color w:val="538135" w:themeColor="accent6" w:themeShade="BF"/>
                <w:lang w:val="nb-NO"/>
              </w:rPr>
            </w:pPr>
            <w:r w:rsidRPr="00123249">
              <w:rPr>
                <w:color w:val="538135" w:themeColor="accent6" w:themeShade="BF"/>
                <w:lang w:val="nb-NO"/>
              </w:rPr>
              <w:t>5. Helt enig</w:t>
            </w:r>
          </w:p>
          <w:p w14:paraId="14E8A54F" w14:textId="21F54EF8" w:rsidR="002F017B" w:rsidRPr="0091038F" w:rsidRDefault="0091038F" w:rsidP="0091038F">
            <w:pPr>
              <w:jc w:val="left"/>
              <w:rPr>
                <w:lang w:val="nb-NO"/>
              </w:rPr>
            </w:pPr>
            <w:r w:rsidRPr="00123249">
              <w:rPr>
                <w:color w:val="538135" w:themeColor="accent6" w:themeShade="BF"/>
                <w:lang w:val="nb-NO"/>
              </w:rPr>
              <w:t xml:space="preserve">9. </w:t>
            </w:r>
            <w:r w:rsidR="002C7C40">
              <w:rPr>
                <w:color w:val="538135" w:themeColor="accent6" w:themeShade="BF"/>
                <w:lang w:val="nb-NO"/>
              </w:rPr>
              <w:t>V</w:t>
            </w:r>
            <w:r w:rsidR="002C7C40" w:rsidRPr="002A6CD2">
              <w:rPr>
                <w:color w:val="538135" w:themeColor="accent6" w:themeShade="BF"/>
                <w:lang w:val="nb-NO"/>
              </w:rPr>
              <w:t>et ikke/</w:t>
            </w:r>
            <w:r w:rsidR="002C7C40">
              <w:rPr>
                <w:color w:val="538135" w:themeColor="accent6" w:themeShade="BF"/>
                <w:lang w:val="nb-NO"/>
              </w:rPr>
              <w:t>ikke aktuelt</w:t>
            </w:r>
          </w:p>
        </w:tc>
      </w:tr>
      <w:tr w:rsidR="002F017B" w:rsidRPr="00DC1235" w14:paraId="2906EDB8" w14:textId="77777777" w:rsidTr="002F017B">
        <w:trPr>
          <w:trHeight w:val="1154"/>
        </w:trPr>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04D2F80" w14:textId="77777777" w:rsidR="002F017B" w:rsidRPr="002F017B" w:rsidRDefault="002F017B" w:rsidP="002F017B">
            <w:pPr>
              <w:rPr>
                <w:lang w:val="en-US"/>
              </w:rPr>
            </w:pPr>
            <w:r w:rsidRPr="002F017B">
              <w:rPr>
                <w:b/>
                <w:bCs/>
                <w:lang w:val="en-US"/>
              </w:rPr>
              <w:t>RA12.1</w:t>
            </w:r>
          </w:p>
        </w:tc>
        <w:tc>
          <w:tcPr>
            <w:tcW w:w="416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F1F9090" w14:textId="77777777" w:rsidR="002F017B" w:rsidRDefault="002F017B" w:rsidP="002F017B">
            <w:pPr>
              <w:rPr>
                <w:lang w:val="en-US"/>
              </w:rPr>
            </w:pPr>
            <w:r w:rsidRPr="002F017B">
              <w:rPr>
                <w:lang w:val="en-US"/>
              </w:rPr>
              <w:t xml:space="preserve">Not undertaking any action against high radon concentration in my house would be life-threatening. </w:t>
            </w:r>
          </w:p>
          <w:p w14:paraId="0C241F17" w14:textId="028D327D" w:rsidR="00972047" w:rsidRPr="00972047" w:rsidRDefault="00972047" w:rsidP="002F017B">
            <w:pPr>
              <w:rPr>
                <w:lang w:val="nb-NO"/>
              </w:rPr>
            </w:pPr>
            <w:r w:rsidRPr="00972047">
              <w:rPr>
                <w:color w:val="538135" w:themeColor="accent6" w:themeShade="BF"/>
                <w:lang w:val="nb-NO"/>
              </w:rPr>
              <w:t>Å ikke iverksette tiltak mot høy radonkonsentrasjon i huset mitt ville være livstruende.</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60C963CF" w14:textId="77777777" w:rsidR="002F017B" w:rsidRPr="00972047" w:rsidRDefault="002F017B" w:rsidP="002F017B">
            <w:pPr>
              <w:rPr>
                <w:lang w:val="nb-NO"/>
              </w:rPr>
            </w:pPr>
          </w:p>
        </w:tc>
      </w:tr>
      <w:tr w:rsidR="002F017B" w:rsidRPr="002F017B" w14:paraId="6EF839DE" w14:textId="77777777" w:rsidTr="002F017B">
        <w:tc>
          <w:tcPr>
            <w:tcW w:w="5944"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9DA6671" w14:textId="77777777" w:rsidR="002F017B" w:rsidRPr="002F017B" w:rsidRDefault="002F017B" w:rsidP="002F017B">
            <w:pPr>
              <w:rPr>
                <w:lang w:val="en-US"/>
              </w:rPr>
            </w:pPr>
            <w:r w:rsidRPr="002F017B">
              <w:rPr>
                <w:b/>
                <w:bCs/>
                <w:lang w:val="en-US"/>
              </w:rPr>
              <w:t>Severity for others</w:t>
            </w:r>
            <w:r w:rsidR="002C6593">
              <w:rPr>
                <w:b/>
                <w:bCs/>
                <w:lang w:val="en-US"/>
              </w:rPr>
              <w:t xml:space="preserve"> </w:t>
            </w:r>
            <w:r w:rsidR="002C6593" w:rsidRPr="00E100B2">
              <w:rPr>
                <w:bCs/>
                <w:i/>
              </w:rPr>
              <w:t>(don’t show this title to respondents)</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1A98B22D" w14:textId="77777777" w:rsidR="002F017B" w:rsidRPr="002F017B" w:rsidRDefault="002F017B" w:rsidP="002F017B">
            <w:pPr>
              <w:rPr>
                <w:lang w:val="en-US"/>
              </w:rPr>
            </w:pPr>
          </w:p>
        </w:tc>
      </w:tr>
      <w:tr w:rsidR="002F017B" w:rsidRPr="00DC1235" w14:paraId="082CAFD2" w14:textId="77777777" w:rsidTr="002F017B">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3D0EB77" w14:textId="77777777" w:rsidR="002F017B" w:rsidRPr="002F017B" w:rsidRDefault="002F017B" w:rsidP="002F017B">
            <w:pPr>
              <w:rPr>
                <w:lang w:val="en-US"/>
              </w:rPr>
            </w:pPr>
            <w:r w:rsidRPr="002F017B">
              <w:rPr>
                <w:b/>
                <w:bCs/>
                <w:lang w:val="en-US"/>
              </w:rPr>
              <w:t>RA12.2</w:t>
            </w:r>
          </w:p>
        </w:tc>
        <w:tc>
          <w:tcPr>
            <w:tcW w:w="416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636E8C4A" w14:textId="77777777" w:rsidR="002F017B" w:rsidRDefault="00A03676" w:rsidP="002F017B">
            <w:pPr>
              <w:rPr>
                <w:lang w:val="en-US"/>
              </w:rPr>
            </w:pPr>
            <w:r>
              <w:rPr>
                <w:lang w:val="en-US"/>
              </w:rPr>
              <w:t xml:space="preserve">If my </w:t>
            </w:r>
            <w:proofErr w:type="spellStart"/>
            <w:r>
              <w:rPr>
                <w:lang w:val="en-US"/>
              </w:rPr>
              <w:t>neighbours</w:t>
            </w:r>
            <w:proofErr w:type="spellEnd"/>
            <w:r>
              <w:rPr>
                <w:lang w:val="en-US"/>
              </w:rPr>
              <w:t xml:space="preserve"> have</w:t>
            </w:r>
            <w:r w:rsidR="002F017B" w:rsidRPr="002F017B">
              <w:rPr>
                <w:lang w:val="en-US"/>
              </w:rPr>
              <w:t xml:space="preserve"> high radon concentrations and don't remediate their health would be in severe danger.</w:t>
            </w:r>
          </w:p>
          <w:p w14:paraId="40E60AC6" w14:textId="6EB10488" w:rsidR="007E7B3A" w:rsidRPr="007E7B3A" w:rsidRDefault="007E7B3A" w:rsidP="002F017B">
            <w:pPr>
              <w:rPr>
                <w:lang w:val="nb-NO"/>
              </w:rPr>
            </w:pPr>
            <w:r w:rsidRPr="007E7B3A">
              <w:rPr>
                <w:color w:val="538135" w:themeColor="accent6" w:themeShade="BF"/>
                <w:lang w:val="nb-NO"/>
              </w:rPr>
              <w:t xml:space="preserve">Hvis naboene mine har høye radonkonsentrasjoner og ikke </w:t>
            </w:r>
            <w:r w:rsidR="002C7C40">
              <w:rPr>
                <w:color w:val="538135" w:themeColor="accent6" w:themeShade="BF"/>
                <w:lang w:val="nb-NO"/>
              </w:rPr>
              <w:t>gjør tiltak</w:t>
            </w:r>
            <w:r w:rsidR="00377CC5">
              <w:rPr>
                <w:color w:val="538135" w:themeColor="accent6" w:themeShade="BF"/>
                <w:lang w:val="nb-NO"/>
              </w:rPr>
              <w:t>,</w:t>
            </w:r>
            <w:r w:rsidRPr="007E7B3A">
              <w:rPr>
                <w:color w:val="538135" w:themeColor="accent6" w:themeShade="BF"/>
                <w:lang w:val="nb-NO"/>
              </w:rPr>
              <w:t xml:space="preserve"> </w:t>
            </w:r>
            <w:r w:rsidR="00377CC5">
              <w:rPr>
                <w:color w:val="538135" w:themeColor="accent6" w:themeShade="BF"/>
                <w:lang w:val="nb-NO"/>
              </w:rPr>
              <w:t xml:space="preserve">vil </w:t>
            </w:r>
            <w:r w:rsidRPr="007E7B3A">
              <w:rPr>
                <w:color w:val="538135" w:themeColor="accent6" w:themeShade="BF"/>
                <w:lang w:val="nb-NO"/>
              </w:rPr>
              <w:t>helsen deres være i alvorlig fare.</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54381FE6" w14:textId="77777777" w:rsidR="002F017B" w:rsidRPr="007E7B3A" w:rsidRDefault="002F017B" w:rsidP="002F017B">
            <w:pPr>
              <w:rPr>
                <w:lang w:val="nb-NO"/>
              </w:rPr>
            </w:pPr>
          </w:p>
        </w:tc>
      </w:tr>
      <w:tr w:rsidR="002F017B" w:rsidRPr="00DC1235" w14:paraId="6D820134" w14:textId="77777777" w:rsidTr="002F017B">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561C908" w14:textId="77777777" w:rsidR="002F017B" w:rsidRPr="002F017B" w:rsidRDefault="002F017B" w:rsidP="002F017B">
            <w:pPr>
              <w:rPr>
                <w:lang w:val="en-US"/>
              </w:rPr>
            </w:pPr>
            <w:r w:rsidRPr="002F017B">
              <w:rPr>
                <w:b/>
                <w:bCs/>
                <w:lang w:val="en-US"/>
              </w:rPr>
              <w:t>RA12.3</w:t>
            </w:r>
          </w:p>
        </w:tc>
        <w:tc>
          <w:tcPr>
            <w:tcW w:w="416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8A33692" w14:textId="77777777" w:rsidR="002F017B" w:rsidRDefault="002F017B" w:rsidP="002F017B">
            <w:pPr>
              <w:rPr>
                <w:lang w:val="en-US"/>
              </w:rPr>
            </w:pPr>
            <w:r w:rsidRPr="002F017B">
              <w:rPr>
                <w:lang w:val="en-US"/>
              </w:rPr>
              <w:t xml:space="preserve">If people in my community address the radon </w:t>
            </w:r>
            <w:proofErr w:type="gramStart"/>
            <w:r w:rsidRPr="002F017B">
              <w:rPr>
                <w:lang w:val="en-US"/>
              </w:rPr>
              <w:t>risk</w:t>
            </w:r>
            <w:proofErr w:type="gramEnd"/>
            <w:r w:rsidRPr="002F017B">
              <w:rPr>
                <w:lang w:val="en-US"/>
              </w:rPr>
              <w:t xml:space="preserve"> then they can avoid serious health issues due to radon. </w:t>
            </w:r>
          </w:p>
          <w:p w14:paraId="036A0529" w14:textId="4E8B8A9D" w:rsidR="007E7B3A" w:rsidRPr="007E7B3A" w:rsidRDefault="007E7B3A" w:rsidP="002F017B">
            <w:pPr>
              <w:rPr>
                <w:lang w:val="nb-NO"/>
              </w:rPr>
            </w:pPr>
            <w:r w:rsidRPr="007E7B3A">
              <w:rPr>
                <w:color w:val="538135" w:themeColor="accent6" w:themeShade="BF"/>
                <w:lang w:val="nb-NO"/>
              </w:rPr>
              <w:t xml:space="preserve">Hvis folk i samfunnet mitt tar tak i radonrisikoen, kan de unngå alvorlige helseproblemer </w:t>
            </w:r>
            <w:r w:rsidR="007A1872">
              <w:rPr>
                <w:color w:val="538135" w:themeColor="accent6" w:themeShade="BF"/>
                <w:lang w:val="nb-NO"/>
              </w:rPr>
              <w:t>forårsaket</w:t>
            </w:r>
            <w:r w:rsidRPr="007E7B3A">
              <w:rPr>
                <w:color w:val="538135" w:themeColor="accent6" w:themeShade="BF"/>
                <w:lang w:val="nb-NO"/>
              </w:rPr>
              <w:t xml:space="preserve"> av radon.</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1554B3CA" w14:textId="77777777" w:rsidR="002F017B" w:rsidRPr="007E7B3A" w:rsidRDefault="002F017B" w:rsidP="002F017B">
            <w:pPr>
              <w:rPr>
                <w:lang w:val="nb-NO"/>
              </w:rPr>
            </w:pPr>
          </w:p>
        </w:tc>
      </w:tr>
    </w:tbl>
    <w:p w14:paraId="2F752A44" w14:textId="45344E26" w:rsidR="002F017B" w:rsidRDefault="002F017B" w:rsidP="002F017B">
      <w:pPr>
        <w:rPr>
          <w:b/>
          <w:bCs/>
          <w:i/>
          <w:iCs/>
          <w:lang w:val="en-US"/>
        </w:rPr>
      </w:pPr>
      <w:r w:rsidRPr="002F017B">
        <w:rPr>
          <w:b/>
          <w:bCs/>
          <w:i/>
          <w:iCs/>
          <w:lang w:val="en-US"/>
        </w:rPr>
        <w:t xml:space="preserve">INTRO:  Now we would like to know your opinion about the health threat due to radon and how likely it is that radon causes health problems. </w:t>
      </w:r>
    </w:p>
    <w:p w14:paraId="02A6F01C" w14:textId="13E3FE50" w:rsidR="00B43913" w:rsidRPr="00B43913" w:rsidRDefault="00B43913" w:rsidP="002F017B">
      <w:pPr>
        <w:rPr>
          <w:b/>
          <w:bCs/>
          <w:color w:val="538135" w:themeColor="accent6" w:themeShade="BF"/>
          <w:lang w:val="nb-NO"/>
        </w:rPr>
      </w:pPr>
      <w:r w:rsidRPr="00B43913">
        <w:rPr>
          <w:b/>
          <w:bCs/>
          <w:color w:val="538135" w:themeColor="accent6" w:themeShade="BF"/>
          <w:lang w:val="nb-NO"/>
        </w:rPr>
        <w:t xml:space="preserve">INTRO: Nå vil vi gjerne </w:t>
      </w:r>
      <w:r w:rsidR="003735AC">
        <w:rPr>
          <w:b/>
          <w:bCs/>
          <w:color w:val="538135" w:themeColor="accent6" w:themeShade="BF"/>
          <w:lang w:val="nb-NO"/>
        </w:rPr>
        <w:t>høre</w:t>
      </w:r>
      <w:r w:rsidR="003735AC" w:rsidRPr="00B43913">
        <w:rPr>
          <w:b/>
          <w:bCs/>
          <w:color w:val="538135" w:themeColor="accent6" w:themeShade="BF"/>
          <w:lang w:val="nb-NO"/>
        </w:rPr>
        <w:t xml:space="preserve"> </w:t>
      </w:r>
      <w:r w:rsidRPr="00B43913">
        <w:rPr>
          <w:b/>
          <w:bCs/>
          <w:color w:val="538135" w:themeColor="accent6" w:themeShade="BF"/>
          <w:lang w:val="nb-NO"/>
        </w:rPr>
        <w:t>din mening om helsetrusselen på grunn av radon og hvor sannsynlig det er at radon forårsaker helseproblemer.</w:t>
      </w:r>
    </w:p>
    <w:tbl>
      <w:tblPr>
        <w:tblW w:w="8779" w:type="dxa"/>
        <w:tblCellMar>
          <w:left w:w="0" w:type="dxa"/>
          <w:right w:w="0" w:type="dxa"/>
        </w:tblCellMar>
        <w:tblLook w:val="04A0" w:firstRow="1" w:lastRow="0" w:firstColumn="1" w:lastColumn="0" w:noHBand="0" w:noVBand="1"/>
      </w:tblPr>
      <w:tblGrid>
        <w:gridCol w:w="867"/>
        <w:gridCol w:w="5502"/>
        <w:gridCol w:w="2410"/>
      </w:tblGrid>
      <w:tr w:rsidR="002F017B" w:rsidRPr="002F017B" w14:paraId="774CBE8B" w14:textId="77777777" w:rsidTr="00F779BD">
        <w:trPr>
          <w:trHeight w:val="349"/>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CE34EA4" w14:textId="77777777" w:rsidR="002F017B" w:rsidRPr="002F017B" w:rsidRDefault="002F017B" w:rsidP="002F017B">
            <w:pPr>
              <w:rPr>
                <w:lang w:val="en-US"/>
              </w:rPr>
            </w:pPr>
            <w:r w:rsidRPr="002F017B">
              <w:rPr>
                <w:b/>
                <w:bCs/>
                <w:lang w:val="en-US"/>
              </w:rPr>
              <w:t>Susceptibility for self</w:t>
            </w:r>
            <w:r w:rsidR="002C6593">
              <w:rPr>
                <w:b/>
                <w:bCs/>
                <w:lang w:val="en-US"/>
              </w:rPr>
              <w:t xml:space="preserve"> </w:t>
            </w:r>
            <w:r w:rsidR="002C6593" w:rsidRPr="00E100B2">
              <w:rPr>
                <w:bCs/>
                <w:i/>
              </w:rPr>
              <w:t>(don’t show this title to respondents)</w:t>
            </w:r>
          </w:p>
        </w:tc>
      </w:tr>
      <w:tr w:rsidR="002F017B" w:rsidRPr="00DC1235" w14:paraId="52EFA0F5" w14:textId="77777777" w:rsidTr="00F779BD">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636D9F3" w14:textId="77777777" w:rsidR="002F017B" w:rsidRPr="002F017B" w:rsidRDefault="002F017B" w:rsidP="002F017B">
            <w:pPr>
              <w:rPr>
                <w:lang w:val="en-US"/>
              </w:rPr>
            </w:pPr>
            <w:r w:rsidRPr="002F017B">
              <w:rPr>
                <w:b/>
                <w:bCs/>
                <w:lang w:val="en-US"/>
              </w:rPr>
              <w:t>RA13</w:t>
            </w:r>
          </w:p>
        </w:tc>
        <w:tc>
          <w:tcPr>
            <w:tcW w:w="550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4CA2A95B" w14:textId="77777777" w:rsidR="002F017B" w:rsidRDefault="002F017B" w:rsidP="002F017B">
            <w:pPr>
              <w:rPr>
                <w:lang w:val="en-US"/>
              </w:rPr>
            </w:pPr>
            <w:r w:rsidRPr="002F017B">
              <w:rPr>
                <w:lang w:val="en-US"/>
              </w:rPr>
              <w:t>I believe that I can develop lung cancer due to radon if I don't tackle high concentration</w:t>
            </w:r>
            <w:r w:rsidR="00A03676">
              <w:rPr>
                <w:lang w:val="en-US"/>
              </w:rPr>
              <w:t>s</w:t>
            </w:r>
            <w:r w:rsidRPr="002F017B">
              <w:rPr>
                <w:lang w:val="en-US"/>
              </w:rPr>
              <w:t xml:space="preserve"> in my home.</w:t>
            </w:r>
          </w:p>
          <w:p w14:paraId="11541812" w14:textId="2B772069" w:rsidR="00C106C4" w:rsidRPr="00C106C4" w:rsidRDefault="00C106C4" w:rsidP="002F017B">
            <w:pPr>
              <w:rPr>
                <w:lang w:val="nb-NO"/>
              </w:rPr>
            </w:pPr>
            <w:r w:rsidRPr="00C106C4">
              <w:rPr>
                <w:color w:val="538135" w:themeColor="accent6" w:themeShade="BF"/>
                <w:lang w:val="nb-NO"/>
              </w:rPr>
              <w:t xml:space="preserve">Jeg tror at jeg kan utvikle lungekreft på grunn av radon hvis jeg ikke </w:t>
            </w:r>
            <w:r w:rsidR="00E335EC">
              <w:rPr>
                <w:color w:val="538135" w:themeColor="accent6" w:themeShade="BF"/>
                <w:lang w:val="nb-NO"/>
              </w:rPr>
              <w:t>reduserer</w:t>
            </w:r>
            <w:r w:rsidR="00E335EC" w:rsidRPr="00C106C4">
              <w:rPr>
                <w:color w:val="538135" w:themeColor="accent6" w:themeShade="BF"/>
                <w:lang w:val="nb-NO"/>
              </w:rPr>
              <w:t xml:space="preserve"> </w:t>
            </w:r>
            <w:r w:rsidRPr="00C106C4">
              <w:rPr>
                <w:color w:val="538135" w:themeColor="accent6" w:themeShade="BF"/>
                <w:lang w:val="nb-NO"/>
              </w:rPr>
              <w:t>høye konsentrasjoner i hjemmet mitt.</w:t>
            </w:r>
          </w:p>
        </w:tc>
        <w:tc>
          <w:tcPr>
            <w:tcW w:w="241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7B0DAB13" w14:textId="5BFAEED0" w:rsidR="002F017B" w:rsidRPr="003826BA" w:rsidRDefault="003826BA" w:rsidP="003826BA">
            <w:pPr>
              <w:jc w:val="left"/>
              <w:rPr>
                <w:lang w:val="en-US"/>
              </w:rPr>
            </w:pPr>
            <w:r w:rsidRPr="003826BA">
              <w:rPr>
                <w:lang w:val="en-US"/>
              </w:rPr>
              <w:t>1)</w:t>
            </w:r>
            <w:r>
              <w:rPr>
                <w:lang w:val="en-US"/>
              </w:rPr>
              <w:t xml:space="preserve"> </w:t>
            </w:r>
            <w:r w:rsidR="002F017B" w:rsidRPr="003826BA">
              <w:rPr>
                <w:lang w:val="en-US"/>
              </w:rPr>
              <w:t>Very unlikely                                             2) unlikely                                              3) somewhat likely                                                     4) likely                                                          5) very likely                                          9) I don't know/NA</w:t>
            </w:r>
          </w:p>
          <w:p w14:paraId="015A2DFC" w14:textId="77777777" w:rsidR="003826BA" w:rsidRPr="003738A8" w:rsidRDefault="003826BA" w:rsidP="003826BA">
            <w:pPr>
              <w:rPr>
                <w:lang w:val="en-US"/>
              </w:rPr>
            </w:pPr>
          </w:p>
          <w:p w14:paraId="56F190A0" w14:textId="5BA26DC6" w:rsidR="003826BA" w:rsidRPr="003826BA" w:rsidRDefault="003826BA" w:rsidP="003826BA">
            <w:pPr>
              <w:rPr>
                <w:color w:val="538135" w:themeColor="accent6" w:themeShade="BF"/>
                <w:lang w:val="nb-NO"/>
              </w:rPr>
            </w:pPr>
            <w:r w:rsidRPr="003826BA">
              <w:rPr>
                <w:color w:val="538135" w:themeColor="accent6" w:themeShade="BF"/>
                <w:lang w:val="nb-NO"/>
              </w:rPr>
              <w:t>1) Svært usannsynlig</w:t>
            </w:r>
          </w:p>
          <w:p w14:paraId="0C461D99" w14:textId="77777777" w:rsidR="003826BA" w:rsidRPr="003826BA" w:rsidRDefault="003826BA" w:rsidP="003826BA">
            <w:pPr>
              <w:rPr>
                <w:color w:val="538135" w:themeColor="accent6" w:themeShade="BF"/>
                <w:lang w:val="nb-NO"/>
              </w:rPr>
            </w:pPr>
            <w:r w:rsidRPr="003826BA">
              <w:rPr>
                <w:color w:val="538135" w:themeColor="accent6" w:themeShade="BF"/>
                <w:lang w:val="nb-NO"/>
              </w:rPr>
              <w:t>2) usannsynlig</w:t>
            </w:r>
          </w:p>
          <w:p w14:paraId="78EA3764" w14:textId="77777777" w:rsidR="003826BA" w:rsidRPr="003826BA" w:rsidRDefault="003826BA" w:rsidP="003826BA">
            <w:pPr>
              <w:rPr>
                <w:color w:val="538135" w:themeColor="accent6" w:themeShade="BF"/>
                <w:lang w:val="nb-NO"/>
              </w:rPr>
            </w:pPr>
            <w:r w:rsidRPr="003826BA">
              <w:rPr>
                <w:color w:val="538135" w:themeColor="accent6" w:themeShade="BF"/>
                <w:lang w:val="nb-NO"/>
              </w:rPr>
              <w:t>3) noe sannsynlig</w:t>
            </w:r>
          </w:p>
          <w:p w14:paraId="4C5BFC1A" w14:textId="77777777" w:rsidR="003826BA" w:rsidRPr="003826BA" w:rsidRDefault="003826BA" w:rsidP="003826BA">
            <w:pPr>
              <w:rPr>
                <w:color w:val="538135" w:themeColor="accent6" w:themeShade="BF"/>
                <w:lang w:val="nb-NO"/>
              </w:rPr>
            </w:pPr>
            <w:r w:rsidRPr="003826BA">
              <w:rPr>
                <w:color w:val="538135" w:themeColor="accent6" w:themeShade="BF"/>
                <w:lang w:val="nb-NO"/>
              </w:rPr>
              <w:t>4) sannsynlig</w:t>
            </w:r>
          </w:p>
          <w:p w14:paraId="7FE34630" w14:textId="77777777" w:rsidR="003826BA" w:rsidRPr="003826BA" w:rsidRDefault="003826BA" w:rsidP="003826BA">
            <w:pPr>
              <w:rPr>
                <w:color w:val="538135" w:themeColor="accent6" w:themeShade="BF"/>
                <w:lang w:val="nb-NO"/>
              </w:rPr>
            </w:pPr>
            <w:r w:rsidRPr="003826BA">
              <w:rPr>
                <w:color w:val="538135" w:themeColor="accent6" w:themeShade="BF"/>
                <w:lang w:val="nb-NO"/>
              </w:rPr>
              <w:t>5) svært sannsynlig</w:t>
            </w:r>
          </w:p>
          <w:p w14:paraId="622C2761" w14:textId="637C09D3" w:rsidR="003826BA" w:rsidRPr="003826BA" w:rsidRDefault="003826BA" w:rsidP="003826BA">
            <w:pPr>
              <w:rPr>
                <w:lang w:val="nb-NO"/>
              </w:rPr>
            </w:pPr>
            <w:r w:rsidRPr="003826BA">
              <w:rPr>
                <w:color w:val="538135" w:themeColor="accent6" w:themeShade="BF"/>
                <w:lang w:val="nb-NO"/>
              </w:rPr>
              <w:t xml:space="preserve">9) </w:t>
            </w:r>
            <w:r w:rsidR="001D5829">
              <w:rPr>
                <w:color w:val="538135" w:themeColor="accent6" w:themeShade="BF"/>
                <w:lang w:val="nb-NO"/>
              </w:rPr>
              <w:t>V</w:t>
            </w:r>
            <w:r w:rsidR="001D5829" w:rsidRPr="002A6CD2">
              <w:rPr>
                <w:color w:val="538135" w:themeColor="accent6" w:themeShade="BF"/>
                <w:lang w:val="nb-NO"/>
              </w:rPr>
              <w:t>et ikke/</w:t>
            </w:r>
            <w:r w:rsidR="001D5829">
              <w:rPr>
                <w:color w:val="538135" w:themeColor="accent6" w:themeShade="BF"/>
                <w:lang w:val="nb-NO"/>
              </w:rPr>
              <w:t>ikke aktuelt</w:t>
            </w:r>
          </w:p>
        </w:tc>
      </w:tr>
      <w:tr w:rsidR="002F017B" w:rsidRPr="00DC1235" w14:paraId="6AE55A03" w14:textId="77777777" w:rsidTr="00F779BD">
        <w:trPr>
          <w:trHeight w:val="1154"/>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DFEC659" w14:textId="77777777" w:rsidR="002F017B" w:rsidRPr="002F017B" w:rsidRDefault="002F017B" w:rsidP="002F017B">
            <w:pPr>
              <w:rPr>
                <w:lang w:val="en-US"/>
              </w:rPr>
            </w:pPr>
            <w:r w:rsidRPr="002F017B">
              <w:rPr>
                <w:b/>
                <w:bCs/>
                <w:lang w:val="en-US"/>
              </w:rPr>
              <w:t>RA14</w:t>
            </w:r>
          </w:p>
        </w:tc>
        <w:tc>
          <w:tcPr>
            <w:tcW w:w="550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7A6C39A" w14:textId="77777777" w:rsidR="002F017B" w:rsidRDefault="002F017B" w:rsidP="002F017B">
            <w:pPr>
              <w:rPr>
                <w:lang w:val="en-US"/>
              </w:rPr>
            </w:pPr>
            <w:r w:rsidRPr="002F017B">
              <w:rPr>
                <w:lang w:val="en-US"/>
              </w:rPr>
              <w:t xml:space="preserve">How likely do you think it is that you will get sick if you don't remediate high radon concentrations? </w:t>
            </w:r>
          </w:p>
          <w:p w14:paraId="420C1B06" w14:textId="3F60C9EE" w:rsidR="00C106C4" w:rsidRPr="00C106C4" w:rsidRDefault="00C106C4" w:rsidP="002F017B">
            <w:pPr>
              <w:rPr>
                <w:lang w:val="nb-NO"/>
              </w:rPr>
            </w:pPr>
            <w:r w:rsidRPr="00C106C4">
              <w:rPr>
                <w:color w:val="538135" w:themeColor="accent6" w:themeShade="BF"/>
                <w:lang w:val="nb-NO"/>
              </w:rPr>
              <w:t xml:space="preserve">Hvor sannsynlig tror du det er at du blir syk hvis du ikke </w:t>
            </w:r>
            <w:r w:rsidR="002C7C40">
              <w:rPr>
                <w:color w:val="538135" w:themeColor="accent6" w:themeShade="BF"/>
                <w:lang w:val="nb-NO"/>
              </w:rPr>
              <w:t>iverksetter</w:t>
            </w:r>
            <w:r w:rsidR="00E335EC">
              <w:rPr>
                <w:color w:val="538135" w:themeColor="accent6" w:themeShade="BF"/>
                <w:lang w:val="nb-NO"/>
              </w:rPr>
              <w:t xml:space="preserve"> tiltak mot</w:t>
            </w:r>
            <w:r w:rsidR="00E335EC" w:rsidRPr="00C106C4">
              <w:rPr>
                <w:color w:val="538135" w:themeColor="accent6" w:themeShade="BF"/>
                <w:lang w:val="nb-NO"/>
              </w:rPr>
              <w:t xml:space="preserve"> </w:t>
            </w:r>
            <w:r w:rsidRPr="00C106C4">
              <w:rPr>
                <w:color w:val="538135" w:themeColor="accent6" w:themeShade="BF"/>
                <w:lang w:val="nb-NO"/>
              </w:rPr>
              <w:t>høye radonkonsentrasjoner?</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65759516" w14:textId="77777777" w:rsidR="002F017B" w:rsidRPr="00C106C4" w:rsidRDefault="002F017B" w:rsidP="002F017B">
            <w:pPr>
              <w:rPr>
                <w:lang w:val="nb-NO"/>
              </w:rPr>
            </w:pPr>
          </w:p>
        </w:tc>
      </w:tr>
      <w:tr w:rsidR="002F017B" w:rsidRPr="00DC1235" w14:paraId="5F89E7B5" w14:textId="77777777" w:rsidTr="00F779BD">
        <w:trPr>
          <w:trHeight w:val="1154"/>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BBB09F1" w14:textId="77777777" w:rsidR="002F017B" w:rsidRPr="002F017B" w:rsidRDefault="002F017B" w:rsidP="002F017B">
            <w:pPr>
              <w:rPr>
                <w:lang w:val="en-US"/>
              </w:rPr>
            </w:pPr>
            <w:r w:rsidRPr="002F017B">
              <w:rPr>
                <w:b/>
                <w:bCs/>
                <w:lang w:val="en-US"/>
              </w:rPr>
              <w:t>RA14.1</w:t>
            </w:r>
          </w:p>
        </w:tc>
        <w:tc>
          <w:tcPr>
            <w:tcW w:w="550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AE6D26E" w14:textId="77777777" w:rsidR="002F017B" w:rsidRDefault="002F017B" w:rsidP="002F017B">
            <w:pPr>
              <w:rPr>
                <w:lang w:val="en-US"/>
              </w:rPr>
            </w:pPr>
            <w:r w:rsidRPr="002F017B">
              <w:rPr>
                <w:lang w:val="en-US"/>
              </w:rPr>
              <w:t>I will remain healthy although I don’t remediate high radon concentrations in my home.</w:t>
            </w:r>
          </w:p>
          <w:p w14:paraId="51794F45" w14:textId="2992639F" w:rsidR="00C106C4" w:rsidRPr="00C106C4" w:rsidRDefault="004E611E" w:rsidP="002F017B">
            <w:pPr>
              <w:rPr>
                <w:lang w:val="nb-NO"/>
              </w:rPr>
            </w:pPr>
            <w:r w:rsidRPr="004E611E">
              <w:rPr>
                <w:color w:val="538135" w:themeColor="accent6" w:themeShade="BF"/>
                <w:lang w:val="nb-NO"/>
              </w:rPr>
              <w:t xml:space="preserve">Jeg vil forbli frisk selv om jeg ikke </w:t>
            </w:r>
            <w:r w:rsidR="00CC2927">
              <w:rPr>
                <w:color w:val="538135" w:themeColor="accent6" w:themeShade="BF"/>
                <w:lang w:val="nb-NO"/>
              </w:rPr>
              <w:t>iverksetter tiltak mot</w:t>
            </w:r>
            <w:r w:rsidR="00CC2927" w:rsidRPr="004E611E">
              <w:rPr>
                <w:color w:val="538135" w:themeColor="accent6" w:themeShade="BF"/>
                <w:lang w:val="nb-NO"/>
              </w:rPr>
              <w:t xml:space="preserve"> </w:t>
            </w:r>
            <w:r w:rsidRPr="004E611E">
              <w:rPr>
                <w:color w:val="538135" w:themeColor="accent6" w:themeShade="BF"/>
                <w:lang w:val="nb-NO"/>
              </w:rPr>
              <w:t>høye radonkonsentrasjoner i hjemmet mitt.</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35E2F97C" w14:textId="77777777" w:rsidR="002F017B" w:rsidRPr="00C106C4" w:rsidRDefault="002F017B" w:rsidP="002F017B">
            <w:pPr>
              <w:rPr>
                <w:lang w:val="nb-NO"/>
              </w:rPr>
            </w:pPr>
          </w:p>
        </w:tc>
      </w:tr>
      <w:tr w:rsidR="002F017B" w:rsidRPr="002F017B" w14:paraId="0E350161" w14:textId="77777777" w:rsidTr="00F779BD">
        <w:tc>
          <w:tcPr>
            <w:tcW w:w="6369"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88AE68A" w14:textId="77777777" w:rsidR="002F017B" w:rsidRPr="002F017B" w:rsidRDefault="002F017B" w:rsidP="002F017B">
            <w:pPr>
              <w:rPr>
                <w:lang w:val="en-US"/>
              </w:rPr>
            </w:pPr>
            <w:r w:rsidRPr="002F017B">
              <w:rPr>
                <w:b/>
                <w:bCs/>
                <w:lang w:val="en-US"/>
              </w:rPr>
              <w:t>Susceptibility for others</w:t>
            </w:r>
            <w:r w:rsidR="002C6593">
              <w:rPr>
                <w:b/>
                <w:bCs/>
                <w:lang w:val="en-US"/>
              </w:rPr>
              <w:t xml:space="preserve"> </w:t>
            </w:r>
            <w:r w:rsidR="002C6593" w:rsidRPr="00E100B2">
              <w:rPr>
                <w:bCs/>
                <w:i/>
              </w:rPr>
              <w:t>(don’t show this title to respondents)</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13BB2988" w14:textId="77777777" w:rsidR="002F017B" w:rsidRPr="002F017B" w:rsidRDefault="002F017B" w:rsidP="002F017B">
            <w:pPr>
              <w:rPr>
                <w:lang w:val="en-US"/>
              </w:rPr>
            </w:pPr>
          </w:p>
        </w:tc>
      </w:tr>
      <w:tr w:rsidR="002F017B" w:rsidRPr="00DC1235" w14:paraId="7E325F1A" w14:textId="77777777" w:rsidTr="00F779BD">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8297D8" w14:textId="77777777" w:rsidR="002F017B" w:rsidRPr="002F017B" w:rsidRDefault="002F017B" w:rsidP="002F017B">
            <w:pPr>
              <w:rPr>
                <w:lang w:val="en-US"/>
              </w:rPr>
            </w:pPr>
            <w:r w:rsidRPr="002F017B">
              <w:rPr>
                <w:b/>
                <w:bCs/>
                <w:lang w:val="en-US"/>
              </w:rPr>
              <w:t>RA15</w:t>
            </w:r>
          </w:p>
        </w:tc>
        <w:tc>
          <w:tcPr>
            <w:tcW w:w="550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3CC751F" w14:textId="77777777" w:rsidR="002F017B" w:rsidRDefault="002F017B" w:rsidP="002F017B">
            <w:pPr>
              <w:rPr>
                <w:lang w:val="en-US"/>
              </w:rPr>
            </w:pPr>
            <w:r w:rsidRPr="002F017B">
              <w:rPr>
                <w:lang w:val="en-US"/>
              </w:rPr>
              <w:t xml:space="preserve">How likely do you think people in your </w:t>
            </w:r>
            <w:proofErr w:type="spellStart"/>
            <w:r w:rsidRPr="002F017B">
              <w:rPr>
                <w:lang w:val="en-US"/>
              </w:rPr>
              <w:t>neighbourhood</w:t>
            </w:r>
            <w:proofErr w:type="spellEnd"/>
            <w:r w:rsidRPr="002F017B">
              <w:rPr>
                <w:lang w:val="en-US"/>
              </w:rPr>
              <w:t xml:space="preserve"> will get sick if they don't remediate high radon concentrations?</w:t>
            </w:r>
          </w:p>
          <w:p w14:paraId="0707F664" w14:textId="7C2C341F" w:rsidR="004E611E" w:rsidRPr="004E611E" w:rsidRDefault="004E611E" w:rsidP="002F017B">
            <w:pPr>
              <w:rPr>
                <w:lang w:val="nb-NO"/>
              </w:rPr>
            </w:pPr>
            <w:r w:rsidRPr="004E611E">
              <w:rPr>
                <w:color w:val="538135" w:themeColor="accent6" w:themeShade="BF"/>
                <w:lang w:val="nb-NO"/>
              </w:rPr>
              <w:t xml:space="preserve">Hvor sannsynlig tror du </w:t>
            </w:r>
            <w:r w:rsidR="008420C6">
              <w:rPr>
                <w:color w:val="538135" w:themeColor="accent6" w:themeShade="BF"/>
                <w:lang w:val="nb-NO"/>
              </w:rPr>
              <w:t xml:space="preserve">det er </w:t>
            </w:r>
            <w:r w:rsidRPr="004E611E">
              <w:rPr>
                <w:color w:val="538135" w:themeColor="accent6" w:themeShade="BF"/>
                <w:lang w:val="nb-NO"/>
              </w:rPr>
              <w:t xml:space="preserve">at folk i nabolaget ditt blir syke hvis de ikke </w:t>
            </w:r>
            <w:r w:rsidR="002C7C40">
              <w:rPr>
                <w:color w:val="538135" w:themeColor="accent6" w:themeShade="BF"/>
                <w:lang w:val="nb-NO"/>
              </w:rPr>
              <w:t>iverksetter</w:t>
            </w:r>
            <w:r w:rsidR="00E335EC">
              <w:rPr>
                <w:color w:val="538135" w:themeColor="accent6" w:themeShade="BF"/>
                <w:lang w:val="nb-NO"/>
              </w:rPr>
              <w:t xml:space="preserve"> tiltak mot</w:t>
            </w:r>
            <w:r w:rsidR="00E335EC" w:rsidRPr="004E611E">
              <w:rPr>
                <w:color w:val="538135" w:themeColor="accent6" w:themeShade="BF"/>
                <w:lang w:val="nb-NO"/>
              </w:rPr>
              <w:t xml:space="preserve"> </w:t>
            </w:r>
            <w:r w:rsidRPr="004E611E">
              <w:rPr>
                <w:color w:val="538135" w:themeColor="accent6" w:themeShade="BF"/>
                <w:lang w:val="nb-NO"/>
              </w:rPr>
              <w:t>høye radonkonsentrasjoner?</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5784014A" w14:textId="77777777" w:rsidR="002F017B" w:rsidRPr="004E611E" w:rsidRDefault="002F017B" w:rsidP="002F017B">
            <w:pPr>
              <w:rPr>
                <w:lang w:val="nb-NO"/>
              </w:rPr>
            </w:pPr>
          </w:p>
        </w:tc>
      </w:tr>
    </w:tbl>
    <w:p w14:paraId="6D7765DF" w14:textId="77777777" w:rsidR="002D4371" w:rsidRPr="004E611E" w:rsidRDefault="002D4371">
      <w:pPr>
        <w:rPr>
          <w:lang w:val="nb-NO"/>
        </w:rPr>
      </w:pPr>
    </w:p>
    <w:p w14:paraId="188C1EEA" w14:textId="7ADC6225" w:rsidR="002F017B" w:rsidRDefault="002F017B" w:rsidP="002F017B">
      <w:pPr>
        <w:rPr>
          <w:b/>
          <w:bCs/>
          <w:i/>
          <w:iCs/>
          <w:lang w:val="en-US"/>
        </w:rPr>
      </w:pPr>
      <w:r w:rsidRPr="002F017B">
        <w:rPr>
          <w:b/>
          <w:bCs/>
          <w:i/>
          <w:iCs/>
          <w:lang w:val="en-US"/>
        </w:rPr>
        <w:t>INTRO: To what extent do you agree or disagree with the following statements</w:t>
      </w:r>
      <w:r w:rsidR="0036015E">
        <w:rPr>
          <w:b/>
          <w:bCs/>
          <w:i/>
          <w:iCs/>
          <w:lang w:val="en-US"/>
        </w:rPr>
        <w:t xml:space="preserve"> about remediation of the home due to radon</w:t>
      </w:r>
      <w:r w:rsidRPr="002F017B">
        <w:rPr>
          <w:b/>
          <w:bCs/>
          <w:i/>
          <w:iCs/>
          <w:lang w:val="en-US"/>
        </w:rPr>
        <w:t>?</w:t>
      </w:r>
    </w:p>
    <w:p w14:paraId="73AE2484" w14:textId="61600819" w:rsidR="003826BA" w:rsidRPr="007974B6" w:rsidRDefault="007974B6" w:rsidP="002F017B">
      <w:pPr>
        <w:rPr>
          <w:b/>
          <w:bCs/>
          <w:color w:val="538135" w:themeColor="accent6" w:themeShade="BF"/>
          <w:lang w:val="nb-NO"/>
        </w:rPr>
      </w:pPr>
      <w:r w:rsidRPr="007974B6">
        <w:rPr>
          <w:b/>
          <w:bCs/>
          <w:color w:val="538135" w:themeColor="accent6" w:themeShade="BF"/>
          <w:lang w:val="nb-NO"/>
        </w:rPr>
        <w:t xml:space="preserve">INTRO: I hvilken grad er du enig eller uenig i følgende påstander om </w:t>
      </w:r>
      <w:r w:rsidR="00801FA8">
        <w:rPr>
          <w:b/>
          <w:bCs/>
          <w:color w:val="538135" w:themeColor="accent6" w:themeShade="BF"/>
          <w:lang w:val="nb-NO"/>
        </w:rPr>
        <w:t>radontiltak</w:t>
      </w:r>
      <w:r w:rsidR="00801FA8" w:rsidRPr="007974B6">
        <w:rPr>
          <w:b/>
          <w:bCs/>
          <w:color w:val="538135" w:themeColor="accent6" w:themeShade="BF"/>
          <w:lang w:val="nb-NO"/>
        </w:rPr>
        <w:t xml:space="preserve"> </w:t>
      </w:r>
      <w:r w:rsidR="0019791F">
        <w:rPr>
          <w:b/>
          <w:bCs/>
          <w:color w:val="538135" w:themeColor="accent6" w:themeShade="BF"/>
          <w:lang w:val="nb-NO"/>
        </w:rPr>
        <w:t>hjemme</w:t>
      </w:r>
      <w:r w:rsidRPr="007974B6">
        <w:rPr>
          <w:b/>
          <w:bCs/>
          <w:color w:val="538135" w:themeColor="accent6" w:themeShade="BF"/>
          <w:lang w:val="nb-NO"/>
        </w:rPr>
        <w:t>?</w:t>
      </w:r>
    </w:p>
    <w:tbl>
      <w:tblPr>
        <w:tblW w:w="8779" w:type="dxa"/>
        <w:tblCellMar>
          <w:left w:w="0" w:type="dxa"/>
          <w:right w:w="0" w:type="dxa"/>
        </w:tblCellMar>
        <w:tblLook w:val="04A0" w:firstRow="1" w:lastRow="0" w:firstColumn="1" w:lastColumn="0" w:noHBand="0" w:noVBand="1"/>
      </w:tblPr>
      <w:tblGrid>
        <w:gridCol w:w="867"/>
        <w:gridCol w:w="5644"/>
        <w:gridCol w:w="2268"/>
      </w:tblGrid>
      <w:tr w:rsidR="002F017B" w:rsidRPr="002F017B" w14:paraId="2E9E12FE" w14:textId="77777777" w:rsidTr="00F779BD">
        <w:trPr>
          <w:trHeight w:val="379"/>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528AB712" w14:textId="77777777" w:rsidR="002F017B" w:rsidRPr="002F017B" w:rsidRDefault="002F017B" w:rsidP="002F017B">
            <w:pPr>
              <w:rPr>
                <w:lang w:val="en-US"/>
              </w:rPr>
            </w:pPr>
            <w:r w:rsidRPr="002F017B">
              <w:rPr>
                <w:b/>
                <w:bCs/>
                <w:lang w:val="en-US"/>
              </w:rPr>
              <w:t>Response Efficacy Remediation</w:t>
            </w:r>
            <w:r w:rsidR="002C6593">
              <w:rPr>
                <w:b/>
                <w:bCs/>
                <w:lang w:val="en-US"/>
              </w:rPr>
              <w:t xml:space="preserve"> </w:t>
            </w:r>
            <w:r w:rsidR="002C6593" w:rsidRPr="00E100B2">
              <w:rPr>
                <w:bCs/>
                <w:i/>
              </w:rPr>
              <w:t>(don’t show this title to respondents)</w:t>
            </w:r>
          </w:p>
        </w:tc>
      </w:tr>
      <w:tr w:rsidR="002F017B" w:rsidRPr="00DC1235" w14:paraId="0DCCCEF2" w14:textId="77777777" w:rsidTr="00F779BD">
        <w:trPr>
          <w:trHeight w:val="829"/>
        </w:trPr>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14B71DE" w14:textId="77777777" w:rsidR="002F017B" w:rsidRPr="002F017B" w:rsidRDefault="002F017B" w:rsidP="002F017B">
            <w:pPr>
              <w:rPr>
                <w:lang w:val="en-US"/>
              </w:rPr>
            </w:pPr>
            <w:r w:rsidRPr="002F017B">
              <w:rPr>
                <w:b/>
                <w:bCs/>
                <w:lang w:val="en-US"/>
              </w:rPr>
              <w:t>RA17</w:t>
            </w:r>
          </w:p>
        </w:tc>
        <w:tc>
          <w:tcPr>
            <w:tcW w:w="5644"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27ACFDE1" w14:textId="77777777" w:rsidR="002F017B" w:rsidRPr="00F05C40" w:rsidRDefault="002F017B" w:rsidP="002F017B">
            <w:pPr>
              <w:jc w:val="left"/>
              <w:rPr>
                <w:lang w:val="en-US"/>
              </w:rPr>
            </w:pPr>
            <w:r w:rsidRPr="00F05C40">
              <w:rPr>
                <w:lang w:val="en-US"/>
              </w:rPr>
              <w:t>Home remediation, if needed, offers effective protection against radon hazards.</w:t>
            </w:r>
          </w:p>
          <w:p w14:paraId="465C1216" w14:textId="2D3FB7B5" w:rsidR="007974B6" w:rsidRPr="007024E3" w:rsidRDefault="00192484" w:rsidP="002F017B">
            <w:pPr>
              <w:jc w:val="left"/>
              <w:rPr>
                <w:highlight w:val="yellow"/>
                <w:lang w:val="nb-NO"/>
              </w:rPr>
            </w:pPr>
            <w:r>
              <w:rPr>
                <w:color w:val="538135" w:themeColor="accent6" w:themeShade="BF"/>
                <w:lang w:val="nb-NO"/>
              </w:rPr>
              <w:t>R</w:t>
            </w:r>
            <w:r w:rsidR="00F05C40" w:rsidRPr="007024E3">
              <w:rPr>
                <w:color w:val="538135" w:themeColor="accent6" w:themeShade="BF"/>
                <w:lang w:val="nb-NO"/>
              </w:rPr>
              <w:t>adon</w:t>
            </w:r>
            <w:r w:rsidR="00E335EC" w:rsidRPr="00F05C40">
              <w:rPr>
                <w:color w:val="538135" w:themeColor="accent6" w:themeShade="BF"/>
                <w:lang w:val="nb-NO"/>
              </w:rPr>
              <w:t xml:space="preserve">tiltak </w:t>
            </w:r>
            <w:r>
              <w:rPr>
                <w:color w:val="538135" w:themeColor="accent6" w:themeShade="BF"/>
                <w:lang w:val="nb-NO"/>
              </w:rPr>
              <w:t xml:space="preserve">vil </w:t>
            </w:r>
            <w:r w:rsidR="007974B6" w:rsidRPr="00F05C40">
              <w:rPr>
                <w:color w:val="538135" w:themeColor="accent6" w:themeShade="BF"/>
                <w:lang w:val="nb-NO"/>
              </w:rPr>
              <w:t>gi effektiv beskyttelse mot radonfare</w:t>
            </w:r>
            <w:r>
              <w:rPr>
                <w:color w:val="538135" w:themeColor="accent6" w:themeShade="BF"/>
                <w:lang w:val="nb-NO"/>
              </w:rPr>
              <w:t xml:space="preserve"> om </w:t>
            </w:r>
            <w:r w:rsidR="006D5895">
              <w:rPr>
                <w:color w:val="538135" w:themeColor="accent6" w:themeShade="BF"/>
                <w:lang w:val="nb-NO"/>
              </w:rPr>
              <w:t>det var behov</w:t>
            </w:r>
            <w:r w:rsidR="007974B6" w:rsidRPr="00F05C40">
              <w:rPr>
                <w:color w:val="538135" w:themeColor="accent6" w:themeShade="BF"/>
                <w:lang w:val="nb-NO"/>
              </w:rPr>
              <w:t>.</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52EB7EC" w14:textId="77777777" w:rsidR="002F017B" w:rsidRPr="002F017B" w:rsidRDefault="002F017B" w:rsidP="002F017B">
            <w:pPr>
              <w:jc w:val="left"/>
              <w:rPr>
                <w:lang w:val="en-US"/>
              </w:rPr>
            </w:pPr>
            <w:r w:rsidRPr="002F017B">
              <w:rPr>
                <w:lang w:val="en-US"/>
              </w:rPr>
              <w:t>1. Strongly Disagree</w:t>
            </w:r>
          </w:p>
          <w:p w14:paraId="7C52CD8B" w14:textId="77777777" w:rsidR="002F017B" w:rsidRPr="002F017B" w:rsidRDefault="002F017B" w:rsidP="002F017B">
            <w:pPr>
              <w:jc w:val="left"/>
              <w:rPr>
                <w:lang w:val="en-US"/>
              </w:rPr>
            </w:pPr>
            <w:r w:rsidRPr="002F017B">
              <w:rPr>
                <w:lang w:val="en-US"/>
              </w:rPr>
              <w:t>2. Disagree</w:t>
            </w:r>
          </w:p>
          <w:p w14:paraId="0FA45485" w14:textId="77777777" w:rsidR="002F017B" w:rsidRPr="002F017B" w:rsidRDefault="002F017B" w:rsidP="002F017B">
            <w:pPr>
              <w:jc w:val="left"/>
              <w:rPr>
                <w:lang w:val="en-US"/>
              </w:rPr>
            </w:pPr>
            <w:r w:rsidRPr="002F017B">
              <w:rPr>
                <w:lang w:val="en-US"/>
              </w:rPr>
              <w:t>3. Neither agree, nor disagree</w:t>
            </w:r>
          </w:p>
          <w:p w14:paraId="2E4B3215" w14:textId="77777777" w:rsidR="002F017B" w:rsidRPr="002F017B" w:rsidRDefault="002F017B" w:rsidP="002F017B">
            <w:pPr>
              <w:jc w:val="left"/>
              <w:rPr>
                <w:lang w:val="en-US"/>
              </w:rPr>
            </w:pPr>
            <w:r w:rsidRPr="002F017B">
              <w:rPr>
                <w:lang w:val="en-US"/>
              </w:rPr>
              <w:t>4. Agree</w:t>
            </w:r>
          </w:p>
          <w:p w14:paraId="15CD1936" w14:textId="77777777" w:rsidR="002F017B" w:rsidRPr="002F017B" w:rsidRDefault="002F017B" w:rsidP="002F017B">
            <w:pPr>
              <w:jc w:val="left"/>
              <w:rPr>
                <w:lang w:val="en-US"/>
              </w:rPr>
            </w:pPr>
            <w:r w:rsidRPr="002F017B">
              <w:rPr>
                <w:lang w:val="en-US"/>
              </w:rPr>
              <w:t>5. Strongly Agree</w:t>
            </w:r>
          </w:p>
          <w:p w14:paraId="784CEE54" w14:textId="77777777" w:rsidR="002F017B" w:rsidRPr="002F017B" w:rsidRDefault="002F017B" w:rsidP="002F017B">
            <w:pPr>
              <w:jc w:val="left"/>
              <w:rPr>
                <w:lang w:val="en-US"/>
              </w:rPr>
            </w:pPr>
            <w:r w:rsidRPr="002F017B">
              <w:rPr>
                <w:lang w:val="en-US"/>
              </w:rPr>
              <w:t>9. I don't know/NA</w:t>
            </w:r>
          </w:p>
          <w:p w14:paraId="36E2BEBE" w14:textId="7E036CD2" w:rsidR="00F43A14" w:rsidRPr="00123249" w:rsidRDefault="00F43A14" w:rsidP="00F43A14">
            <w:pPr>
              <w:rPr>
                <w:color w:val="538135" w:themeColor="accent6" w:themeShade="BF"/>
                <w:lang w:val="nb-NO"/>
              </w:rPr>
            </w:pPr>
            <w:r w:rsidRPr="00123249">
              <w:rPr>
                <w:color w:val="538135" w:themeColor="accent6" w:themeShade="BF"/>
                <w:lang w:val="nb-NO"/>
              </w:rPr>
              <w:t>1. Helt uenig</w:t>
            </w:r>
          </w:p>
          <w:p w14:paraId="33BC4B87" w14:textId="77777777" w:rsidR="00F43A14" w:rsidRPr="00123249" w:rsidRDefault="00F43A14" w:rsidP="00F43A14">
            <w:pPr>
              <w:rPr>
                <w:color w:val="538135" w:themeColor="accent6" w:themeShade="BF"/>
                <w:lang w:val="nb-NO"/>
              </w:rPr>
            </w:pPr>
            <w:r w:rsidRPr="00123249">
              <w:rPr>
                <w:color w:val="538135" w:themeColor="accent6" w:themeShade="BF"/>
                <w:lang w:val="nb-NO"/>
              </w:rPr>
              <w:t>2. Uenig</w:t>
            </w:r>
          </w:p>
          <w:p w14:paraId="59AA3EFA" w14:textId="77777777" w:rsidR="00F43A14" w:rsidRPr="00123249" w:rsidRDefault="00F43A14" w:rsidP="00F43A14">
            <w:pPr>
              <w:rPr>
                <w:color w:val="538135" w:themeColor="accent6" w:themeShade="BF"/>
                <w:lang w:val="nb-NO"/>
              </w:rPr>
            </w:pPr>
            <w:r w:rsidRPr="00123249">
              <w:rPr>
                <w:color w:val="538135" w:themeColor="accent6" w:themeShade="BF"/>
                <w:lang w:val="nb-NO"/>
              </w:rPr>
              <w:t>3. Verken enig eller uenig</w:t>
            </w:r>
          </w:p>
          <w:p w14:paraId="733EDADA" w14:textId="77777777" w:rsidR="00F43A14" w:rsidRPr="00123249" w:rsidRDefault="00F43A14" w:rsidP="00F43A14">
            <w:pPr>
              <w:rPr>
                <w:color w:val="538135" w:themeColor="accent6" w:themeShade="BF"/>
                <w:lang w:val="nb-NO"/>
              </w:rPr>
            </w:pPr>
            <w:r w:rsidRPr="00123249">
              <w:rPr>
                <w:color w:val="538135" w:themeColor="accent6" w:themeShade="BF"/>
                <w:lang w:val="nb-NO"/>
              </w:rPr>
              <w:t>4. Enig</w:t>
            </w:r>
          </w:p>
          <w:p w14:paraId="4D5EDBD3" w14:textId="77777777" w:rsidR="00F43A14" w:rsidRPr="00123249" w:rsidRDefault="00F43A14" w:rsidP="00F43A14">
            <w:pPr>
              <w:rPr>
                <w:color w:val="538135" w:themeColor="accent6" w:themeShade="BF"/>
                <w:lang w:val="nb-NO"/>
              </w:rPr>
            </w:pPr>
            <w:r w:rsidRPr="00123249">
              <w:rPr>
                <w:color w:val="538135" w:themeColor="accent6" w:themeShade="BF"/>
                <w:lang w:val="nb-NO"/>
              </w:rPr>
              <w:t>5. Helt enig</w:t>
            </w:r>
          </w:p>
          <w:p w14:paraId="3A5FF1D2" w14:textId="3794BDB1" w:rsidR="002F017B" w:rsidRPr="00F43A14" w:rsidRDefault="00F43A14" w:rsidP="00F43A14">
            <w:pPr>
              <w:jc w:val="left"/>
              <w:rPr>
                <w:lang w:val="nb-NO"/>
              </w:rPr>
            </w:pPr>
            <w:r w:rsidRPr="00123249">
              <w:rPr>
                <w:color w:val="538135" w:themeColor="accent6" w:themeShade="BF"/>
                <w:lang w:val="nb-NO"/>
              </w:rPr>
              <w:t xml:space="preserve">9. </w:t>
            </w:r>
            <w:r w:rsidR="001D5829">
              <w:rPr>
                <w:color w:val="538135" w:themeColor="accent6" w:themeShade="BF"/>
                <w:lang w:val="nb-NO"/>
              </w:rPr>
              <w:t>V</w:t>
            </w:r>
            <w:r w:rsidR="001D5829" w:rsidRPr="002A6CD2">
              <w:rPr>
                <w:color w:val="538135" w:themeColor="accent6" w:themeShade="BF"/>
                <w:lang w:val="nb-NO"/>
              </w:rPr>
              <w:t>et ikke/</w:t>
            </w:r>
            <w:r w:rsidR="001D5829">
              <w:rPr>
                <w:color w:val="538135" w:themeColor="accent6" w:themeShade="BF"/>
                <w:lang w:val="nb-NO"/>
              </w:rPr>
              <w:t>ikke aktuelt</w:t>
            </w:r>
          </w:p>
        </w:tc>
      </w:tr>
      <w:tr w:rsidR="002F017B" w:rsidRPr="00DC1235" w14:paraId="474707F0" w14:textId="77777777" w:rsidTr="00F779BD">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52BE299" w14:textId="77777777" w:rsidR="002F017B" w:rsidRPr="002F017B" w:rsidRDefault="002F017B" w:rsidP="002F017B">
            <w:pPr>
              <w:rPr>
                <w:lang w:val="en-US"/>
              </w:rPr>
            </w:pPr>
            <w:r w:rsidRPr="002F017B">
              <w:rPr>
                <w:b/>
                <w:bCs/>
                <w:lang w:val="en-US"/>
              </w:rPr>
              <w:t>RA18.1</w:t>
            </w:r>
          </w:p>
        </w:tc>
        <w:tc>
          <w:tcPr>
            <w:tcW w:w="564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327A0A65" w14:textId="77777777" w:rsidR="002F017B" w:rsidRPr="00F05C40" w:rsidRDefault="002F017B" w:rsidP="002F017B">
            <w:pPr>
              <w:rPr>
                <w:lang w:val="en-US"/>
              </w:rPr>
            </w:pPr>
            <w:r w:rsidRPr="00F05C40">
              <w:rPr>
                <w:lang w:val="en-US"/>
              </w:rPr>
              <w:t>Home remediation, if needed, will fail to protect from high radon concentrations.</w:t>
            </w:r>
          </w:p>
          <w:p w14:paraId="7FA0C266" w14:textId="313FFC31" w:rsidR="00D3770D" w:rsidRPr="007024E3" w:rsidRDefault="00192484" w:rsidP="002F017B">
            <w:pPr>
              <w:rPr>
                <w:highlight w:val="yellow"/>
                <w:lang w:val="nb-NO"/>
              </w:rPr>
            </w:pPr>
            <w:r>
              <w:rPr>
                <w:color w:val="538135" w:themeColor="accent6" w:themeShade="BF"/>
                <w:lang w:val="nb-NO"/>
              </w:rPr>
              <w:t>R</w:t>
            </w:r>
            <w:r w:rsidR="00D0095B" w:rsidRPr="00F05C40">
              <w:rPr>
                <w:color w:val="538135" w:themeColor="accent6" w:themeShade="BF"/>
                <w:lang w:val="nb-NO"/>
              </w:rPr>
              <w:t xml:space="preserve">adontiltak </w:t>
            </w:r>
            <w:r>
              <w:rPr>
                <w:color w:val="538135" w:themeColor="accent6" w:themeShade="BF"/>
                <w:lang w:val="nb-NO"/>
              </w:rPr>
              <w:t xml:space="preserve">vil </w:t>
            </w:r>
            <w:r w:rsidR="00D3770D" w:rsidRPr="00F05C40">
              <w:rPr>
                <w:color w:val="538135" w:themeColor="accent6" w:themeShade="BF"/>
                <w:lang w:val="nb-NO"/>
              </w:rPr>
              <w:t>ikke beskytte mot høye radonkonsentrasjoner</w:t>
            </w:r>
            <w:r>
              <w:rPr>
                <w:color w:val="538135" w:themeColor="accent6" w:themeShade="BF"/>
                <w:lang w:val="nb-NO"/>
              </w:rPr>
              <w:t xml:space="preserve"> om </w:t>
            </w:r>
            <w:r w:rsidR="006D5895">
              <w:rPr>
                <w:color w:val="538135" w:themeColor="accent6" w:themeShade="BF"/>
                <w:lang w:val="nb-NO"/>
              </w:rPr>
              <w:t>det var behov</w:t>
            </w:r>
            <w:r w:rsidR="00D3770D" w:rsidRPr="00F05C40">
              <w:rPr>
                <w:color w:val="538135" w:themeColor="accent6" w:themeShade="BF"/>
                <w:lang w:val="nb-NO"/>
              </w:rPr>
              <w:t>.</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554EB372" w14:textId="77777777" w:rsidR="002F017B" w:rsidRPr="00D3770D" w:rsidRDefault="002F017B" w:rsidP="002F017B">
            <w:pPr>
              <w:rPr>
                <w:lang w:val="nb-NO"/>
              </w:rPr>
            </w:pPr>
          </w:p>
        </w:tc>
      </w:tr>
      <w:tr w:rsidR="002F017B" w:rsidRPr="00DC1235" w14:paraId="7B3E0BD8" w14:textId="77777777" w:rsidTr="00F779BD">
        <w:trPr>
          <w:trHeight w:val="1327"/>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B084EC5" w14:textId="77777777" w:rsidR="002F017B" w:rsidRPr="002F017B" w:rsidRDefault="002F017B" w:rsidP="002F017B">
            <w:pPr>
              <w:rPr>
                <w:lang w:val="en-US"/>
              </w:rPr>
            </w:pPr>
            <w:r w:rsidRPr="002F017B">
              <w:rPr>
                <w:b/>
                <w:bCs/>
                <w:lang w:val="en-US"/>
              </w:rPr>
              <w:t>RA19</w:t>
            </w:r>
          </w:p>
        </w:tc>
        <w:tc>
          <w:tcPr>
            <w:tcW w:w="564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4E05E27" w14:textId="77777777" w:rsidR="002F017B" w:rsidRPr="008F5DE7" w:rsidRDefault="002F017B" w:rsidP="002F017B">
            <w:pPr>
              <w:rPr>
                <w:lang w:val="en-US"/>
              </w:rPr>
            </w:pPr>
            <w:r w:rsidRPr="008F5DE7">
              <w:rPr>
                <w:lang w:val="en-US"/>
              </w:rPr>
              <w:t>A special installation would eliminate the radon hazard if needed.</w:t>
            </w:r>
          </w:p>
          <w:p w14:paraId="58C2811B" w14:textId="352D3EFF" w:rsidR="00D3770D" w:rsidRPr="007024E3" w:rsidRDefault="00D3770D" w:rsidP="002F017B">
            <w:pPr>
              <w:rPr>
                <w:highlight w:val="yellow"/>
                <w:lang w:val="nb-NO"/>
              </w:rPr>
            </w:pPr>
            <w:r w:rsidRPr="008F5DE7">
              <w:rPr>
                <w:color w:val="538135" w:themeColor="accent6" w:themeShade="BF"/>
                <w:lang w:val="nb-NO"/>
              </w:rPr>
              <w:t xml:space="preserve">En </w:t>
            </w:r>
            <w:r w:rsidR="00192484" w:rsidRPr="007024E3">
              <w:rPr>
                <w:color w:val="538135" w:themeColor="accent6" w:themeShade="BF"/>
                <w:lang w:val="nb-NO"/>
              </w:rPr>
              <w:t xml:space="preserve">tilrettelagt </w:t>
            </w:r>
            <w:r w:rsidRPr="008F5DE7">
              <w:rPr>
                <w:color w:val="538135" w:themeColor="accent6" w:themeShade="BF"/>
                <w:lang w:val="nb-NO"/>
              </w:rPr>
              <w:t xml:space="preserve">installasjon vil </w:t>
            </w:r>
            <w:r w:rsidR="00192484" w:rsidRPr="007024E3">
              <w:rPr>
                <w:color w:val="538135" w:themeColor="accent6" w:themeShade="BF"/>
                <w:lang w:val="nb-NO"/>
              </w:rPr>
              <w:t>fjerne</w:t>
            </w:r>
            <w:r w:rsidR="00192484" w:rsidRPr="008F5DE7">
              <w:rPr>
                <w:color w:val="538135" w:themeColor="accent6" w:themeShade="BF"/>
                <w:lang w:val="nb-NO"/>
              </w:rPr>
              <w:t xml:space="preserve"> </w:t>
            </w:r>
            <w:r w:rsidRPr="008F5DE7">
              <w:rPr>
                <w:color w:val="538135" w:themeColor="accent6" w:themeShade="BF"/>
                <w:lang w:val="nb-NO"/>
              </w:rPr>
              <w:t xml:space="preserve">radonfaren om </w:t>
            </w:r>
            <w:r w:rsidR="006D5895" w:rsidRPr="007024E3">
              <w:rPr>
                <w:color w:val="538135" w:themeColor="accent6" w:themeShade="BF"/>
                <w:lang w:val="nb-NO"/>
              </w:rPr>
              <w:t>det var behov</w:t>
            </w:r>
            <w:r w:rsidRPr="008F5DE7">
              <w:rPr>
                <w:color w:val="538135" w:themeColor="accent6" w:themeShade="BF"/>
                <w:lang w:val="nb-NO"/>
              </w:rPr>
              <w:t>.</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38DFC2B9" w14:textId="77777777" w:rsidR="002F017B" w:rsidRPr="00D3770D" w:rsidRDefault="002F017B" w:rsidP="002F017B">
            <w:pPr>
              <w:rPr>
                <w:lang w:val="nb-NO"/>
              </w:rPr>
            </w:pPr>
          </w:p>
        </w:tc>
      </w:tr>
      <w:tr w:rsidR="002F017B" w:rsidRPr="00DC1235" w14:paraId="6F3C2785" w14:textId="77777777" w:rsidTr="00F779BD">
        <w:trPr>
          <w:trHeight w:val="2065"/>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659591A" w14:textId="77777777" w:rsidR="002F017B" w:rsidRPr="002F017B" w:rsidRDefault="002F017B" w:rsidP="002F017B">
            <w:pPr>
              <w:rPr>
                <w:lang w:val="en-US"/>
              </w:rPr>
            </w:pPr>
            <w:r w:rsidRPr="002F017B">
              <w:rPr>
                <w:b/>
                <w:bCs/>
                <w:lang w:val="en-US"/>
              </w:rPr>
              <w:t>RA19.1</w:t>
            </w:r>
          </w:p>
        </w:tc>
        <w:tc>
          <w:tcPr>
            <w:tcW w:w="564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0FE1AE59" w14:textId="77777777" w:rsidR="002F017B" w:rsidRPr="008F5DE7" w:rsidRDefault="002F017B" w:rsidP="002F017B">
            <w:pPr>
              <w:rPr>
                <w:lang w:val="en-US"/>
              </w:rPr>
            </w:pPr>
            <w:r w:rsidRPr="008F5DE7">
              <w:rPr>
                <w:lang w:val="en-US"/>
              </w:rPr>
              <w:t>A special installation can NOT reduce radon to a safe level in homes that have a radon problem.</w:t>
            </w:r>
          </w:p>
          <w:p w14:paraId="7CBC0931" w14:textId="2FA2C769" w:rsidR="00F43A14" w:rsidRPr="007024E3" w:rsidRDefault="00F43A14" w:rsidP="002F017B">
            <w:pPr>
              <w:rPr>
                <w:highlight w:val="yellow"/>
                <w:lang w:val="nb-NO"/>
              </w:rPr>
            </w:pPr>
            <w:r w:rsidRPr="008F5DE7">
              <w:rPr>
                <w:color w:val="538135" w:themeColor="accent6" w:themeShade="BF"/>
                <w:lang w:val="nb-NO"/>
              </w:rPr>
              <w:t xml:space="preserve">En </w:t>
            </w:r>
            <w:r w:rsidR="006D5895" w:rsidRPr="007024E3">
              <w:rPr>
                <w:color w:val="538135" w:themeColor="accent6" w:themeShade="BF"/>
                <w:lang w:val="nb-NO"/>
              </w:rPr>
              <w:t>tilrettelagt</w:t>
            </w:r>
            <w:r w:rsidR="006D5895" w:rsidRPr="008F5DE7">
              <w:rPr>
                <w:color w:val="538135" w:themeColor="accent6" w:themeShade="BF"/>
                <w:lang w:val="nb-NO"/>
              </w:rPr>
              <w:t xml:space="preserve"> </w:t>
            </w:r>
            <w:r w:rsidRPr="008F5DE7">
              <w:rPr>
                <w:color w:val="538135" w:themeColor="accent6" w:themeShade="BF"/>
                <w:lang w:val="nb-NO"/>
              </w:rPr>
              <w:t>installasjon kan IKKE redusere radon til et trygt nivå i boliger som har radonproblem.</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54B99955" w14:textId="77777777" w:rsidR="002F017B" w:rsidRPr="00F43A14" w:rsidRDefault="002F017B" w:rsidP="002F017B">
            <w:pPr>
              <w:rPr>
                <w:lang w:val="nb-NO"/>
              </w:rPr>
            </w:pPr>
          </w:p>
        </w:tc>
      </w:tr>
    </w:tbl>
    <w:p w14:paraId="71C50AC1" w14:textId="77777777" w:rsidR="002F017B" w:rsidRPr="00F43A14" w:rsidRDefault="002F017B">
      <w:pPr>
        <w:rPr>
          <w:lang w:val="nb-NO"/>
        </w:rPr>
      </w:pPr>
    </w:p>
    <w:p w14:paraId="2F3A8E9E" w14:textId="4C102C27" w:rsidR="002F017B" w:rsidRDefault="002F017B" w:rsidP="002F017B">
      <w:pPr>
        <w:rPr>
          <w:b/>
          <w:bCs/>
          <w:i/>
          <w:iCs/>
          <w:lang w:val="en-US"/>
        </w:rPr>
      </w:pPr>
      <w:r w:rsidRPr="002F017B">
        <w:rPr>
          <w:b/>
          <w:bCs/>
          <w:i/>
          <w:iCs/>
          <w:lang w:val="en-US"/>
        </w:rPr>
        <w:t>INTRO: To what extent do you agree or disagree with the following statements?</w:t>
      </w:r>
    </w:p>
    <w:p w14:paraId="237AA252" w14:textId="6E341F80" w:rsidR="00F43A14" w:rsidRPr="00F43A14" w:rsidRDefault="00F43A14" w:rsidP="002F017B">
      <w:pPr>
        <w:rPr>
          <w:b/>
          <w:bCs/>
          <w:color w:val="538135" w:themeColor="accent6" w:themeShade="BF"/>
          <w:lang w:val="nb-NO"/>
        </w:rPr>
      </w:pPr>
      <w:r w:rsidRPr="00F43A14">
        <w:rPr>
          <w:b/>
          <w:bCs/>
          <w:color w:val="538135" w:themeColor="accent6" w:themeShade="BF"/>
          <w:lang w:val="nb-NO"/>
        </w:rPr>
        <w:t>INTRO: I hvilken grad er du enig eller uenig i følgende påstander?</w:t>
      </w:r>
    </w:p>
    <w:tbl>
      <w:tblPr>
        <w:tblW w:w="8779" w:type="dxa"/>
        <w:tblCellMar>
          <w:left w:w="0" w:type="dxa"/>
          <w:right w:w="0" w:type="dxa"/>
        </w:tblCellMar>
        <w:tblLook w:val="04A0" w:firstRow="1" w:lastRow="0" w:firstColumn="1" w:lastColumn="0" w:noHBand="0" w:noVBand="1"/>
      </w:tblPr>
      <w:tblGrid>
        <w:gridCol w:w="1145"/>
        <w:gridCol w:w="5366"/>
        <w:gridCol w:w="2268"/>
      </w:tblGrid>
      <w:tr w:rsidR="002F017B" w:rsidRPr="002F017B" w14:paraId="226B9EE8" w14:textId="77777777" w:rsidTr="00560993">
        <w:trPr>
          <w:trHeight w:val="544"/>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47E0AA7" w14:textId="77777777" w:rsidR="002F017B" w:rsidRPr="002F017B" w:rsidRDefault="002F017B" w:rsidP="002F017B">
            <w:pPr>
              <w:rPr>
                <w:lang w:val="en-US"/>
              </w:rPr>
            </w:pPr>
            <w:r w:rsidRPr="002F017B">
              <w:rPr>
                <w:b/>
                <w:bCs/>
                <w:lang w:val="en-US"/>
              </w:rPr>
              <w:t>Response Efficacy Testing</w:t>
            </w:r>
            <w:r w:rsidR="002C6593">
              <w:rPr>
                <w:b/>
                <w:bCs/>
                <w:lang w:val="en-US"/>
              </w:rPr>
              <w:t xml:space="preserve"> </w:t>
            </w:r>
            <w:r w:rsidR="002C6593" w:rsidRPr="00E100B2">
              <w:rPr>
                <w:bCs/>
                <w:i/>
              </w:rPr>
              <w:t>(don’t show this title to respondents)</w:t>
            </w:r>
          </w:p>
        </w:tc>
      </w:tr>
      <w:tr w:rsidR="002F017B" w:rsidRPr="00DC1235" w14:paraId="4389966F" w14:textId="77777777" w:rsidTr="00560993">
        <w:trPr>
          <w:trHeight w:val="812"/>
        </w:trPr>
        <w:tc>
          <w:tcPr>
            <w:tcW w:w="1145"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5BBF609" w14:textId="77777777" w:rsidR="002F017B" w:rsidRPr="002F017B" w:rsidRDefault="002F017B" w:rsidP="002F017B">
            <w:pPr>
              <w:rPr>
                <w:lang w:val="en-US"/>
              </w:rPr>
            </w:pPr>
            <w:r w:rsidRPr="002F017B">
              <w:rPr>
                <w:b/>
                <w:bCs/>
                <w:lang w:val="en-US"/>
              </w:rPr>
              <w:t>RA21</w:t>
            </w:r>
          </w:p>
        </w:tc>
        <w:tc>
          <w:tcPr>
            <w:tcW w:w="5366"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19C7FEC8" w14:textId="77777777" w:rsidR="002F017B" w:rsidRPr="00C90561" w:rsidRDefault="002F017B" w:rsidP="002F017B">
            <w:pPr>
              <w:rPr>
                <w:lang w:val="en-US"/>
              </w:rPr>
            </w:pPr>
            <w:r w:rsidRPr="00C90561">
              <w:rPr>
                <w:lang w:val="en-US"/>
              </w:rPr>
              <w:t>I am confident that I would be able to test the indoor radon concentrations in my home if I wanted to.</w:t>
            </w:r>
          </w:p>
          <w:p w14:paraId="66DA833F" w14:textId="171D51FA" w:rsidR="00704F4D" w:rsidRPr="007024E3" w:rsidRDefault="00704F4D" w:rsidP="002F017B">
            <w:pPr>
              <w:rPr>
                <w:highlight w:val="yellow"/>
                <w:lang w:val="nb-NO"/>
              </w:rPr>
            </w:pPr>
            <w:r w:rsidRPr="00C90561">
              <w:rPr>
                <w:color w:val="538135" w:themeColor="accent6" w:themeShade="BF"/>
                <w:lang w:val="nb-NO"/>
              </w:rPr>
              <w:t xml:space="preserve">Jeg er sikker på at jeg ville være i stand til å </w:t>
            </w:r>
            <w:r w:rsidR="008F5DE7" w:rsidRPr="007024E3">
              <w:rPr>
                <w:color w:val="538135" w:themeColor="accent6" w:themeShade="BF"/>
                <w:lang w:val="nb-NO"/>
              </w:rPr>
              <w:t>utføre radon</w:t>
            </w:r>
            <w:r w:rsidR="002239B8" w:rsidRPr="00C90561">
              <w:rPr>
                <w:color w:val="538135" w:themeColor="accent6" w:themeShade="BF"/>
                <w:lang w:val="nb-NO"/>
              </w:rPr>
              <w:t>mål</w:t>
            </w:r>
            <w:r w:rsidR="00C90561" w:rsidRPr="007024E3">
              <w:rPr>
                <w:color w:val="538135" w:themeColor="accent6" w:themeShade="BF"/>
                <w:lang w:val="nb-NO"/>
              </w:rPr>
              <w:t xml:space="preserve">ing </w:t>
            </w:r>
            <w:r w:rsidRPr="00C90561">
              <w:rPr>
                <w:color w:val="538135" w:themeColor="accent6" w:themeShade="BF"/>
                <w:lang w:val="nb-NO"/>
              </w:rPr>
              <w:t>i hjemmet mitt hvis jeg ville.</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7E9E8C4" w14:textId="77777777" w:rsidR="002F017B" w:rsidRPr="00704F4D" w:rsidRDefault="002F017B" w:rsidP="002F017B">
            <w:pPr>
              <w:rPr>
                <w:lang w:val="nb-NO"/>
              </w:rPr>
            </w:pPr>
            <w:r w:rsidRPr="00704F4D">
              <w:rPr>
                <w:lang w:val="nb-NO"/>
              </w:rPr>
              <w:t> </w:t>
            </w:r>
          </w:p>
          <w:p w14:paraId="1393A217" w14:textId="77777777" w:rsidR="002F017B" w:rsidRPr="002F017B" w:rsidRDefault="002F017B" w:rsidP="00F779BD">
            <w:pPr>
              <w:jc w:val="left"/>
              <w:rPr>
                <w:lang w:val="en-US"/>
              </w:rPr>
            </w:pPr>
            <w:r w:rsidRPr="002F017B">
              <w:rPr>
                <w:lang w:val="en-US"/>
              </w:rPr>
              <w:t>1. Strongly Disagree</w:t>
            </w:r>
          </w:p>
          <w:p w14:paraId="21BDFBA3" w14:textId="77777777" w:rsidR="002F017B" w:rsidRPr="002F017B" w:rsidRDefault="002F017B" w:rsidP="00F779BD">
            <w:pPr>
              <w:jc w:val="left"/>
              <w:rPr>
                <w:lang w:val="en-US"/>
              </w:rPr>
            </w:pPr>
            <w:r w:rsidRPr="002F017B">
              <w:rPr>
                <w:lang w:val="en-US"/>
              </w:rPr>
              <w:t>2. Disagree</w:t>
            </w:r>
          </w:p>
          <w:p w14:paraId="106B674C" w14:textId="77777777" w:rsidR="002F017B" w:rsidRPr="002F017B" w:rsidRDefault="002F017B" w:rsidP="00F779BD">
            <w:pPr>
              <w:jc w:val="left"/>
              <w:rPr>
                <w:lang w:val="en-US"/>
              </w:rPr>
            </w:pPr>
            <w:r w:rsidRPr="002F017B">
              <w:rPr>
                <w:lang w:val="en-US"/>
              </w:rPr>
              <w:t>3. Neither agree, nor disagree</w:t>
            </w:r>
          </w:p>
          <w:p w14:paraId="0366823D" w14:textId="77777777" w:rsidR="002F017B" w:rsidRPr="002F017B" w:rsidRDefault="002F017B" w:rsidP="00F779BD">
            <w:pPr>
              <w:jc w:val="left"/>
              <w:rPr>
                <w:lang w:val="en-US"/>
              </w:rPr>
            </w:pPr>
            <w:r w:rsidRPr="002F017B">
              <w:rPr>
                <w:lang w:val="en-US"/>
              </w:rPr>
              <w:t>4. Agree</w:t>
            </w:r>
          </w:p>
          <w:p w14:paraId="0E9F1769" w14:textId="77777777" w:rsidR="002F017B" w:rsidRPr="002F017B" w:rsidRDefault="002F017B" w:rsidP="00F779BD">
            <w:pPr>
              <w:jc w:val="left"/>
              <w:rPr>
                <w:lang w:val="en-US"/>
              </w:rPr>
            </w:pPr>
            <w:r w:rsidRPr="002F017B">
              <w:rPr>
                <w:lang w:val="en-US"/>
              </w:rPr>
              <w:t>5. Strongly Agree</w:t>
            </w:r>
          </w:p>
          <w:p w14:paraId="203213D8" w14:textId="77777777" w:rsidR="002F017B" w:rsidRDefault="002F017B" w:rsidP="00F779BD">
            <w:pPr>
              <w:jc w:val="left"/>
            </w:pPr>
            <w:r w:rsidRPr="002F017B">
              <w:rPr>
                <w:lang w:val="en-US"/>
              </w:rPr>
              <w:t>9. I don't know/NA</w:t>
            </w:r>
            <w:r w:rsidRPr="002F017B">
              <w:t> </w:t>
            </w:r>
          </w:p>
          <w:p w14:paraId="1B0EA3D1" w14:textId="77777777" w:rsidR="001628AA" w:rsidRDefault="001628AA" w:rsidP="00F779BD">
            <w:pPr>
              <w:jc w:val="left"/>
            </w:pPr>
          </w:p>
          <w:p w14:paraId="1BAF4792" w14:textId="77777777" w:rsidR="001628AA" w:rsidRPr="00123249" w:rsidRDefault="001628AA" w:rsidP="001628AA">
            <w:pPr>
              <w:rPr>
                <w:color w:val="538135" w:themeColor="accent6" w:themeShade="BF"/>
                <w:lang w:val="nb-NO"/>
              </w:rPr>
            </w:pPr>
            <w:r w:rsidRPr="00123249">
              <w:rPr>
                <w:color w:val="538135" w:themeColor="accent6" w:themeShade="BF"/>
                <w:lang w:val="nb-NO"/>
              </w:rPr>
              <w:t>1. Helt uenig</w:t>
            </w:r>
          </w:p>
          <w:p w14:paraId="2E5959D2" w14:textId="77777777" w:rsidR="001628AA" w:rsidRPr="00123249" w:rsidRDefault="001628AA" w:rsidP="001628AA">
            <w:pPr>
              <w:rPr>
                <w:color w:val="538135" w:themeColor="accent6" w:themeShade="BF"/>
                <w:lang w:val="nb-NO"/>
              </w:rPr>
            </w:pPr>
            <w:r w:rsidRPr="00123249">
              <w:rPr>
                <w:color w:val="538135" w:themeColor="accent6" w:themeShade="BF"/>
                <w:lang w:val="nb-NO"/>
              </w:rPr>
              <w:t>2. Uenig</w:t>
            </w:r>
          </w:p>
          <w:p w14:paraId="34D7A674" w14:textId="77777777" w:rsidR="001628AA" w:rsidRPr="00123249" w:rsidRDefault="001628AA" w:rsidP="001628AA">
            <w:pPr>
              <w:rPr>
                <w:color w:val="538135" w:themeColor="accent6" w:themeShade="BF"/>
                <w:lang w:val="nb-NO"/>
              </w:rPr>
            </w:pPr>
            <w:r w:rsidRPr="00123249">
              <w:rPr>
                <w:color w:val="538135" w:themeColor="accent6" w:themeShade="BF"/>
                <w:lang w:val="nb-NO"/>
              </w:rPr>
              <w:t>3. Verken enig eller uenig</w:t>
            </w:r>
          </w:p>
          <w:p w14:paraId="50198FD3" w14:textId="77777777" w:rsidR="001628AA" w:rsidRPr="00123249" w:rsidRDefault="001628AA" w:rsidP="001628AA">
            <w:pPr>
              <w:rPr>
                <w:color w:val="538135" w:themeColor="accent6" w:themeShade="BF"/>
                <w:lang w:val="nb-NO"/>
              </w:rPr>
            </w:pPr>
            <w:r w:rsidRPr="00123249">
              <w:rPr>
                <w:color w:val="538135" w:themeColor="accent6" w:themeShade="BF"/>
                <w:lang w:val="nb-NO"/>
              </w:rPr>
              <w:t>4. Enig</w:t>
            </w:r>
          </w:p>
          <w:p w14:paraId="7FAF69C4" w14:textId="77777777" w:rsidR="001628AA" w:rsidRPr="00123249" w:rsidRDefault="001628AA" w:rsidP="001628AA">
            <w:pPr>
              <w:rPr>
                <w:color w:val="538135" w:themeColor="accent6" w:themeShade="BF"/>
                <w:lang w:val="nb-NO"/>
              </w:rPr>
            </w:pPr>
            <w:r w:rsidRPr="00123249">
              <w:rPr>
                <w:color w:val="538135" w:themeColor="accent6" w:themeShade="BF"/>
                <w:lang w:val="nb-NO"/>
              </w:rPr>
              <w:t>5. Helt enig</w:t>
            </w:r>
          </w:p>
          <w:p w14:paraId="0851C1EF" w14:textId="268F28B8" w:rsidR="001628AA" w:rsidRPr="003738A8" w:rsidRDefault="001628AA" w:rsidP="001628AA">
            <w:pPr>
              <w:jc w:val="left"/>
              <w:rPr>
                <w:lang w:val="nb-NO"/>
              </w:rPr>
            </w:pPr>
            <w:r w:rsidRPr="00123249">
              <w:rPr>
                <w:color w:val="538135" w:themeColor="accent6" w:themeShade="BF"/>
                <w:lang w:val="nb-NO"/>
              </w:rPr>
              <w:t xml:space="preserve">9. </w:t>
            </w:r>
            <w:r w:rsidR="001D5829">
              <w:rPr>
                <w:color w:val="538135" w:themeColor="accent6" w:themeShade="BF"/>
                <w:lang w:val="nb-NO"/>
              </w:rPr>
              <w:t>V</w:t>
            </w:r>
            <w:r w:rsidR="001D5829" w:rsidRPr="002A6CD2">
              <w:rPr>
                <w:color w:val="538135" w:themeColor="accent6" w:themeShade="BF"/>
                <w:lang w:val="nb-NO"/>
              </w:rPr>
              <w:t>et ikke/</w:t>
            </w:r>
            <w:r w:rsidR="001D5829">
              <w:rPr>
                <w:color w:val="538135" w:themeColor="accent6" w:themeShade="BF"/>
                <w:lang w:val="nb-NO"/>
              </w:rPr>
              <w:t>ikke aktuelt</w:t>
            </w:r>
          </w:p>
        </w:tc>
      </w:tr>
      <w:tr w:rsidR="002F017B" w:rsidRPr="002F017B" w14:paraId="5E1F1CB4" w14:textId="77777777" w:rsidTr="00560993">
        <w:trPr>
          <w:trHeight w:val="628"/>
        </w:trPr>
        <w:tc>
          <w:tcPr>
            <w:tcW w:w="6511"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05D0B66" w14:textId="2F777F71" w:rsidR="002F017B" w:rsidRPr="00C90561" w:rsidRDefault="002F017B" w:rsidP="002F017B">
            <w:pPr>
              <w:rPr>
                <w:lang w:val="en-US"/>
              </w:rPr>
            </w:pPr>
            <w:r w:rsidRPr="00C90561">
              <w:rPr>
                <w:b/>
                <w:bCs/>
                <w:lang w:val="en-US"/>
              </w:rPr>
              <w:t>Self</w:t>
            </w:r>
            <w:r w:rsidR="006128B7" w:rsidRPr="00C90561">
              <w:rPr>
                <w:b/>
                <w:bCs/>
                <w:lang w:val="en-US"/>
              </w:rPr>
              <w:t>-e</w:t>
            </w:r>
            <w:r w:rsidRPr="00C90561">
              <w:rPr>
                <w:b/>
                <w:bCs/>
                <w:lang w:val="en-US"/>
              </w:rPr>
              <w:t>fficacy Remediation</w:t>
            </w:r>
            <w:r w:rsidR="002C6593" w:rsidRPr="00C90561">
              <w:rPr>
                <w:b/>
                <w:bCs/>
                <w:lang w:val="en-US"/>
              </w:rPr>
              <w:t xml:space="preserve"> </w:t>
            </w:r>
            <w:r w:rsidR="002C6593" w:rsidRPr="00C90561">
              <w:rPr>
                <w:bCs/>
                <w:i/>
              </w:rPr>
              <w:t>(don’t show this title to respondents)</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5C8B112F" w14:textId="77777777" w:rsidR="002F017B" w:rsidRPr="002F017B" w:rsidRDefault="002F017B" w:rsidP="002F017B">
            <w:pPr>
              <w:rPr>
                <w:lang w:val="en-US"/>
              </w:rPr>
            </w:pPr>
          </w:p>
        </w:tc>
      </w:tr>
      <w:tr w:rsidR="002F017B" w:rsidRPr="00DC1235" w14:paraId="54A039DF" w14:textId="77777777" w:rsidTr="00560993">
        <w:trPr>
          <w:trHeight w:val="871"/>
        </w:trPr>
        <w:tc>
          <w:tcPr>
            <w:tcW w:w="114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A9CFD0E" w14:textId="77777777" w:rsidR="002F017B" w:rsidRPr="002F017B" w:rsidRDefault="002F017B" w:rsidP="002F017B">
            <w:pPr>
              <w:rPr>
                <w:lang w:val="en-US"/>
              </w:rPr>
            </w:pPr>
            <w:r w:rsidRPr="002F017B">
              <w:rPr>
                <w:b/>
                <w:bCs/>
                <w:lang w:val="en-US"/>
              </w:rPr>
              <w:t>RA21.b</w:t>
            </w:r>
          </w:p>
        </w:tc>
        <w:tc>
          <w:tcPr>
            <w:tcW w:w="536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089F608" w14:textId="77777777" w:rsidR="002F017B" w:rsidRPr="0069019F" w:rsidRDefault="002F017B" w:rsidP="002F017B">
            <w:pPr>
              <w:rPr>
                <w:lang w:val="en-US"/>
              </w:rPr>
            </w:pPr>
            <w:r w:rsidRPr="0069019F">
              <w:rPr>
                <w:lang w:val="en-US"/>
              </w:rPr>
              <w:t>I am NOT confident that I will be able to effectively remediate my home if I wanted to.</w:t>
            </w:r>
          </w:p>
          <w:p w14:paraId="23A4EFDC" w14:textId="41BA2997" w:rsidR="00704F4D" w:rsidRPr="0069019F" w:rsidRDefault="00C90561" w:rsidP="002F017B">
            <w:pPr>
              <w:rPr>
                <w:lang w:val="nb-NO"/>
              </w:rPr>
            </w:pPr>
            <w:r w:rsidRPr="007024E3">
              <w:rPr>
                <w:color w:val="538135" w:themeColor="accent6" w:themeShade="BF"/>
                <w:lang w:val="nb-NO"/>
              </w:rPr>
              <w:t>J</w:t>
            </w:r>
            <w:r w:rsidR="00704F4D" w:rsidRPr="0069019F">
              <w:rPr>
                <w:color w:val="538135" w:themeColor="accent6" w:themeShade="BF"/>
                <w:lang w:val="nb-NO"/>
              </w:rPr>
              <w:t xml:space="preserve">eg vil være i stand til å </w:t>
            </w:r>
            <w:r w:rsidR="002239B8" w:rsidRPr="0069019F">
              <w:rPr>
                <w:color w:val="538135" w:themeColor="accent6" w:themeShade="BF"/>
                <w:lang w:val="nb-NO"/>
              </w:rPr>
              <w:t xml:space="preserve">gjøre effektive </w:t>
            </w:r>
            <w:r w:rsidRPr="007024E3">
              <w:rPr>
                <w:color w:val="538135" w:themeColor="accent6" w:themeShade="BF"/>
                <w:lang w:val="nb-NO"/>
              </w:rPr>
              <w:t>radon</w:t>
            </w:r>
            <w:r w:rsidR="002239B8" w:rsidRPr="0069019F">
              <w:rPr>
                <w:color w:val="538135" w:themeColor="accent6" w:themeShade="BF"/>
                <w:lang w:val="nb-NO"/>
              </w:rPr>
              <w:t>tiltak i</w:t>
            </w:r>
            <w:r w:rsidR="00704F4D" w:rsidRPr="0069019F">
              <w:rPr>
                <w:color w:val="538135" w:themeColor="accent6" w:themeShade="BF"/>
                <w:lang w:val="nb-NO"/>
              </w:rPr>
              <w:t xml:space="preserve"> hjemmet mitt hvis jeg ville.</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0992825F" w14:textId="77777777" w:rsidR="002F017B" w:rsidRPr="00704F4D" w:rsidRDefault="002F017B" w:rsidP="002F017B">
            <w:pPr>
              <w:rPr>
                <w:lang w:val="nb-NO"/>
              </w:rPr>
            </w:pPr>
          </w:p>
        </w:tc>
      </w:tr>
      <w:tr w:rsidR="002F017B" w:rsidRPr="00DC1235" w14:paraId="1B4DBB7A" w14:textId="77777777" w:rsidTr="00560993">
        <w:trPr>
          <w:trHeight w:val="1356"/>
        </w:trPr>
        <w:tc>
          <w:tcPr>
            <w:tcW w:w="114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1D9052B" w14:textId="77777777" w:rsidR="002F017B" w:rsidRPr="002F017B" w:rsidRDefault="002F017B" w:rsidP="002F017B">
            <w:pPr>
              <w:rPr>
                <w:lang w:val="en-US"/>
              </w:rPr>
            </w:pPr>
            <w:r w:rsidRPr="002F017B">
              <w:rPr>
                <w:b/>
                <w:bCs/>
                <w:lang w:val="en-US"/>
              </w:rPr>
              <w:t>RA22</w:t>
            </w:r>
          </w:p>
        </w:tc>
        <w:tc>
          <w:tcPr>
            <w:tcW w:w="536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2E3F06AB" w14:textId="77777777" w:rsidR="002F017B" w:rsidRPr="0069019F" w:rsidRDefault="002F017B" w:rsidP="002F017B">
            <w:pPr>
              <w:rPr>
                <w:lang w:val="en-US"/>
              </w:rPr>
            </w:pPr>
            <w:r w:rsidRPr="0069019F">
              <w:rPr>
                <w:lang w:val="en-US"/>
              </w:rPr>
              <w:t xml:space="preserve">I am confident I would be able to hire a contractor to decrease the indoor radon concentration if I wanted to. </w:t>
            </w:r>
          </w:p>
          <w:p w14:paraId="1DA7FE57" w14:textId="5649F710" w:rsidR="001628AA" w:rsidRPr="0069019F" w:rsidRDefault="00C90561" w:rsidP="002F017B">
            <w:pPr>
              <w:rPr>
                <w:lang w:val="nb-NO"/>
              </w:rPr>
            </w:pPr>
            <w:r w:rsidRPr="007024E3">
              <w:rPr>
                <w:color w:val="538135" w:themeColor="accent6" w:themeShade="BF"/>
                <w:lang w:val="nb-NO"/>
              </w:rPr>
              <w:t>J</w:t>
            </w:r>
            <w:r w:rsidR="001628AA" w:rsidRPr="0069019F">
              <w:rPr>
                <w:color w:val="538135" w:themeColor="accent6" w:themeShade="BF"/>
                <w:lang w:val="nb-NO"/>
              </w:rPr>
              <w:t xml:space="preserve">eg ville være i stand til å leie en entreprenør for å redusere radonkonsentrasjonen </w:t>
            </w:r>
            <w:r w:rsidR="00830B72" w:rsidRPr="007024E3">
              <w:rPr>
                <w:color w:val="538135" w:themeColor="accent6" w:themeShade="BF"/>
                <w:lang w:val="nb-NO"/>
              </w:rPr>
              <w:t>i hjemmet mitt</w:t>
            </w:r>
            <w:r w:rsidR="00830B72" w:rsidRPr="0069019F">
              <w:rPr>
                <w:color w:val="538135" w:themeColor="accent6" w:themeShade="BF"/>
                <w:lang w:val="nb-NO"/>
              </w:rPr>
              <w:t xml:space="preserve"> </w:t>
            </w:r>
            <w:r w:rsidR="001628AA" w:rsidRPr="0069019F">
              <w:rPr>
                <w:color w:val="538135" w:themeColor="accent6" w:themeShade="BF"/>
                <w:lang w:val="nb-NO"/>
              </w:rPr>
              <w:t>hvis jeg ville.</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50D52087" w14:textId="77777777" w:rsidR="002F017B" w:rsidRPr="001628AA" w:rsidRDefault="002F017B" w:rsidP="002F017B">
            <w:pPr>
              <w:rPr>
                <w:lang w:val="nb-NO"/>
              </w:rPr>
            </w:pPr>
          </w:p>
        </w:tc>
      </w:tr>
      <w:tr w:rsidR="002F017B" w:rsidRPr="002F017B" w14:paraId="6483E5DB" w14:textId="77777777" w:rsidTr="00560993">
        <w:trPr>
          <w:trHeight w:val="912"/>
        </w:trPr>
        <w:tc>
          <w:tcPr>
            <w:tcW w:w="6511"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01E0865" w14:textId="0691E72B" w:rsidR="002F017B" w:rsidRPr="002F017B" w:rsidRDefault="002F017B" w:rsidP="006128B7">
            <w:pPr>
              <w:jc w:val="left"/>
              <w:rPr>
                <w:lang w:val="en-US"/>
              </w:rPr>
            </w:pPr>
            <w:r w:rsidRPr="002F017B">
              <w:rPr>
                <w:b/>
                <w:bCs/>
                <w:lang w:val="en-US"/>
              </w:rPr>
              <w:t>Self</w:t>
            </w:r>
            <w:r w:rsidR="00560993">
              <w:rPr>
                <w:b/>
                <w:bCs/>
                <w:lang w:val="en-US"/>
              </w:rPr>
              <w:t>-e</w:t>
            </w:r>
            <w:r w:rsidRPr="002F017B">
              <w:rPr>
                <w:b/>
                <w:bCs/>
                <w:lang w:val="en-US"/>
              </w:rPr>
              <w:t>fficacy Obtaining Information</w:t>
            </w:r>
            <w:r w:rsidR="002C6593">
              <w:rPr>
                <w:b/>
                <w:bCs/>
                <w:lang w:val="en-US"/>
              </w:rPr>
              <w:t xml:space="preserve"> </w:t>
            </w:r>
            <w:r w:rsidR="002C6593" w:rsidRPr="00E100B2">
              <w:rPr>
                <w:bCs/>
                <w:i/>
              </w:rPr>
              <w:t>(don’t show this title to respondents)</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6B34D2B2" w14:textId="77777777" w:rsidR="002F017B" w:rsidRPr="002F017B" w:rsidRDefault="002F017B" w:rsidP="002F017B">
            <w:pPr>
              <w:rPr>
                <w:lang w:val="en-US"/>
              </w:rPr>
            </w:pPr>
          </w:p>
        </w:tc>
      </w:tr>
      <w:tr w:rsidR="002F017B" w:rsidRPr="00DC1235" w14:paraId="02853342" w14:textId="77777777" w:rsidTr="00560993">
        <w:trPr>
          <w:trHeight w:val="1356"/>
        </w:trPr>
        <w:tc>
          <w:tcPr>
            <w:tcW w:w="114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315F1AE" w14:textId="77777777" w:rsidR="002F017B" w:rsidRPr="002F017B" w:rsidRDefault="002F017B" w:rsidP="002F017B">
            <w:pPr>
              <w:rPr>
                <w:lang w:val="en-US"/>
              </w:rPr>
            </w:pPr>
            <w:r w:rsidRPr="002F017B">
              <w:rPr>
                <w:b/>
                <w:bCs/>
                <w:lang w:val="en-US"/>
              </w:rPr>
              <w:t>RA33</w:t>
            </w:r>
          </w:p>
        </w:tc>
        <w:tc>
          <w:tcPr>
            <w:tcW w:w="536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73B38CBE" w14:textId="77777777" w:rsidR="002F017B" w:rsidRDefault="002F017B" w:rsidP="002F017B">
            <w:pPr>
              <w:rPr>
                <w:lang w:val="en-US"/>
              </w:rPr>
            </w:pPr>
            <w:r w:rsidRPr="002F017B">
              <w:rPr>
                <w:lang w:val="en-US"/>
              </w:rPr>
              <w:t>I am confident that in the case of high levels of radon in my home, I will find the information needed to protect myself.</w:t>
            </w:r>
          </w:p>
          <w:p w14:paraId="6BE561FF" w14:textId="43C31626" w:rsidR="001628AA" w:rsidRPr="001628AA" w:rsidRDefault="001628AA" w:rsidP="002F017B">
            <w:pPr>
              <w:rPr>
                <w:lang w:val="nb-NO"/>
              </w:rPr>
            </w:pPr>
            <w:r w:rsidRPr="0069019F">
              <w:rPr>
                <w:color w:val="538135" w:themeColor="accent6" w:themeShade="BF"/>
                <w:lang w:val="nb-NO"/>
              </w:rPr>
              <w:t xml:space="preserve">Jeg er sikker på at </w:t>
            </w:r>
            <w:r w:rsidR="002239B8" w:rsidRPr="0069019F">
              <w:rPr>
                <w:color w:val="538135" w:themeColor="accent6" w:themeShade="BF"/>
                <w:lang w:val="nb-NO"/>
              </w:rPr>
              <w:t>dersom det er</w:t>
            </w:r>
            <w:r w:rsidRPr="0069019F">
              <w:rPr>
                <w:color w:val="538135" w:themeColor="accent6" w:themeShade="BF"/>
                <w:lang w:val="nb-NO"/>
              </w:rPr>
              <w:t xml:space="preserve"> høye nivåer av radon i hjemmet mitt, vil jeg finne den informasjonen som trengs for å beskytte meg selv.</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59ED5FE8" w14:textId="77777777" w:rsidR="002F017B" w:rsidRPr="001628AA" w:rsidRDefault="002F017B" w:rsidP="002F017B">
            <w:pPr>
              <w:rPr>
                <w:lang w:val="nb-NO"/>
              </w:rPr>
            </w:pPr>
          </w:p>
        </w:tc>
      </w:tr>
    </w:tbl>
    <w:p w14:paraId="08B40A7F" w14:textId="77777777" w:rsidR="001628AA" w:rsidRPr="003738A8" w:rsidRDefault="001628AA" w:rsidP="002F017B">
      <w:pPr>
        <w:rPr>
          <w:b/>
          <w:bCs/>
          <w:i/>
          <w:iCs/>
          <w:lang w:val="nb-NO"/>
        </w:rPr>
      </w:pPr>
    </w:p>
    <w:p w14:paraId="4B0C14A3" w14:textId="09A88640" w:rsidR="002F017B" w:rsidRDefault="002F017B" w:rsidP="002F017B">
      <w:pPr>
        <w:rPr>
          <w:b/>
          <w:bCs/>
          <w:i/>
          <w:iCs/>
          <w:lang w:val="en-US"/>
        </w:rPr>
      </w:pPr>
      <w:r w:rsidRPr="002F017B">
        <w:rPr>
          <w:b/>
          <w:bCs/>
          <w:i/>
          <w:iCs/>
          <w:lang w:val="en-US"/>
        </w:rPr>
        <w:t>INTRO: To what extent do you agree or disagree with the following statements?</w:t>
      </w:r>
    </w:p>
    <w:p w14:paraId="2132FA3A" w14:textId="5AC16EBA" w:rsidR="00C7365B" w:rsidRPr="00C7365B" w:rsidRDefault="00C7365B" w:rsidP="002F017B">
      <w:pPr>
        <w:rPr>
          <w:b/>
          <w:bCs/>
          <w:color w:val="538135" w:themeColor="accent6" w:themeShade="BF"/>
          <w:lang w:val="nb-NO"/>
        </w:rPr>
      </w:pPr>
      <w:r w:rsidRPr="00C7365B">
        <w:rPr>
          <w:b/>
          <w:bCs/>
          <w:color w:val="538135" w:themeColor="accent6" w:themeShade="BF"/>
          <w:lang w:val="nb-NO"/>
        </w:rPr>
        <w:t>INTRO: I hvilken grad er du enig eller uenig i følgende påstander?</w:t>
      </w:r>
    </w:p>
    <w:tbl>
      <w:tblPr>
        <w:tblW w:w="8779" w:type="dxa"/>
        <w:tblCellMar>
          <w:left w:w="0" w:type="dxa"/>
          <w:right w:w="0" w:type="dxa"/>
        </w:tblCellMar>
        <w:tblLook w:val="04A0" w:firstRow="1" w:lastRow="0" w:firstColumn="1" w:lastColumn="0" w:noHBand="0" w:noVBand="1"/>
      </w:tblPr>
      <w:tblGrid>
        <w:gridCol w:w="873"/>
        <w:gridCol w:w="5638"/>
        <w:gridCol w:w="2268"/>
      </w:tblGrid>
      <w:tr w:rsidR="002F017B" w:rsidRPr="002F017B" w14:paraId="43580147" w14:textId="77777777" w:rsidTr="00560993">
        <w:trPr>
          <w:trHeight w:val="402"/>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29808AC2" w14:textId="23E6C853" w:rsidR="002F017B" w:rsidRPr="002F017B" w:rsidRDefault="002F017B" w:rsidP="002F017B">
            <w:pPr>
              <w:rPr>
                <w:lang w:val="en-US"/>
              </w:rPr>
            </w:pPr>
            <w:r w:rsidRPr="002F017B">
              <w:rPr>
                <w:b/>
                <w:bCs/>
                <w:lang w:val="en-US"/>
              </w:rPr>
              <w:t>General Self-</w:t>
            </w:r>
            <w:r w:rsidR="00560993">
              <w:rPr>
                <w:b/>
                <w:bCs/>
                <w:lang w:val="en-US"/>
              </w:rPr>
              <w:t>e</w:t>
            </w:r>
            <w:r w:rsidRPr="002F017B">
              <w:rPr>
                <w:b/>
                <w:bCs/>
                <w:lang w:val="en-US"/>
              </w:rPr>
              <w:t xml:space="preserve">fficacy </w:t>
            </w:r>
            <w:r w:rsidR="002C6593" w:rsidRPr="00E100B2">
              <w:rPr>
                <w:bCs/>
                <w:i/>
              </w:rPr>
              <w:t>(don’t show this title to respondents)</w:t>
            </w:r>
          </w:p>
        </w:tc>
      </w:tr>
      <w:tr w:rsidR="002F017B" w:rsidRPr="00DC1235" w14:paraId="65B9EA38" w14:textId="77777777" w:rsidTr="00560993">
        <w:trPr>
          <w:trHeight w:val="804"/>
        </w:trPr>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35E19A" w14:textId="77777777" w:rsidR="002F017B" w:rsidRPr="002F017B" w:rsidRDefault="002F017B" w:rsidP="002F017B">
            <w:pPr>
              <w:rPr>
                <w:lang w:val="en-US"/>
              </w:rPr>
            </w:pPr>
            <w:r w:rsidRPr="002F017B">
              <w:rPr>
                <w:b/>
                <w:bCs/>
                <w:lang w:val="en-US"/>
              </w:rPr>
              <w:t>RA22.c</w:t>
            </w:r>
          </w:p>
        </w:tc>
        <w:tc>
          <w:tcPr>
            <w:tcW w:w="5638"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4CD6C37" w14:textId="77777777" w:rsidR="002F017B" w:rsidRDefault="002F017B" w:rsidP="002F017B">
            <w:pPr>
              <w:rPr>
                <w:lang w:val="en-US"/>
              </w:rPr>
            </w:pPr>
            <w:r w:rsidRPr="002F017B">
              <w:rPr>
                <w:lang w:val="en-US"/>
              </w:rPr>
              <w:t xml:space="preserve">I can always manage to solve difficult problems if I try hard enough. </w:t>
            </w:r>
          </w:p>
          <w:p w14:paraId="081C9E80" w14:textId="4576D5E9" w:rsidR="001C6FDB" w:rsidRPr="001C6FDB" w:rsidRDefault="001C6FDB" w:rsidP="002F017B">
            <w:pPr>
              <w:rPr>
                <w:lang w:val="nb-NO"/>
              </w:rPr>
            </w:pPr>
            <w:r w:rsidRPr="001C6FDB">
              <w:rPr>
                <w:color w:val="538135" w:themeColor="accent6" w:themeShade="BF"/>
                <w:lang w:val="nb-NO"/>
              </w:rPr>
              <w:t>Jeg kan alltid</w:t>
            </w:r>
            <w:ins w:id="1" w:author="Yevgeniya Tomkiv" w:date="2023-01-05T13:13:00Z">
              <w:r w:rsidR="0069019F">
                <w:rPr>
                  <w:color w:val="538135" w:themeColor="accent6" w:themeShade="BF"/>
                  <w:lang w:val="nb-NO"/>
                </w:rPr>
                <w:t>s</w:t>
              </w:r>
            </w:ins>
            <w:r w:rsidRPr="001C6FDB">
              <w:rPr>
                <w:color w:val="538135" w:themeColor="accent6" w:themeShade="BF"/>
                <w:lang w:val="nb-NO"/>
              </w:rPr>
              <w:t xml:space="preserve"> klare å løse vanskelige problemer hvis jeg prøver hardt nok.</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CF947E6" w14:textId="77777777" w:rsidR="002F017B" w:rsidRPr="001C6FDB" w:rsidRDefault="002F017B" w:rsidP="00560993">
            <w:pPr>
              <w:jc w:val="left"/>
              <w:rPr>
                <w:lang w:val="nb-NO"/>
              </w:rPr>
            </w:pPr>
            <w:r w:rsidRPr="001C6FDB">
              <w:rPr>
                <w:lang w:val="nb-NO"/>
              </w:rPr>
              <w:t> </w:t>
            </w:r>
          </w:p>
          <w:p w14:paraId="124833A0" w14:textId="77777777" w:rsidR="002F017B" w:rsidRPr="002F017B" w:rsidRDefault="002F017B" w:rsidP="00560993">
            <w:pPr>
              <w:jc w:val="left"/>
              <w:rPr>
                <w:lang w:val="en-US"/>
              </w:rPr>
            </w:pPr>
            <w:r w:rsidRPr="002F017B">
              <w:rPr>
                <w:lang w:val="en-US"/>
              </w:rPr>
              <w:t>1. Strongly Disagree</w:t>
            </w:r>
          </w:p>
          <w:p w14:paraId="76F13845" w14:textId="77777777" w:rsidR="002F017B" w:rsidRPr="002F017B" w:rsidRDefault="002F017B" w:rsidP="00560993">
            <w:pPr>
              <w:jc w:val="left"/>
              <w:rPr>
                <w:lang w:val="en-US"/>
              </w:rPr>
            </w:pPr>
            <w:r w:rsidRPr="002F017B">
              <w:rPr>
                <w:lang w:val="en-US"/>
              </w:rPr>
              <w:t>2. Disagree</w:t>
            </w:r>
          </w:p>
          <w:p w14:paraId="1F08A348" w14:textId="77777777" w:rsidR="002F017B" w:rsidRPr="002F017B" w:rsidRDefault="002F017B" w:rsidP="00560993">
            <w:pPr>
              <w:jc w:val="left"/>
              <w:rPr>
                <w:lang w:val="en-US"/>
              </w:rPr>
            </w:pPr>
            <w:r w:rsidRPr="002F017B">
              <w:rPr>
                <w:lang w:val="en-US"/>
              </w:rPr>
              <w:t>3. Neither agree, nor disagree</w:t>
            </w:r>
          </w:p>
          <w:p w14:paraId="296CD082" w14:textId="77777777" w:rsidR="002F017B" w:rsidRPr="002F017B" w:rsidRDefault="002F017B" w:rsidP="00560993">
            <w:pPr>
              <w:jc w:val="left"/>
              <w:rPr>
                <w:lang w:val="en-US"/>
              </w:rPr>
            </w:pPr>
            <w:r w:rsidRPr="002F017B">
              <w:rPr>
                <w:lang w:val="en-US"/>
              </w:rPr>
              <w:t>4. Agree</w:t>
            </w:r>
          </w:p>
          <w:p w14:paraId="4E87CC6A" w14:textId="77777777" w:rsidR="002F017B" w:rsidRPr="002F017B" w:rsidRDefault="002F017B" w:rsidP="00560993">
            <w:pPr>
              <w:jc w:val="left"/>
              <w:rPr>
                <w:lang w:val="en-US"/>
              </w:rPr>
            </w:pPr>
            <w:r w:rsidRPr="002F017B">
              <w:rPr>
                <w:lang w:val="en-US"/>
              </w:rPr>
              <w:t>5. Strongly Agree</w:t>
            </w:r>
          </w:p>
          <w:p w14:paraId="4AB9D965" w14:textId="77777777" w:rsidR="002F017B" w:rsidRPr="002F017B" w:rsidRDefault="002F017B" w:rsidP="00560993">
            <w:pPr>
              <w:jc w:val="left"/>
              <w:rPr>
                <w:lang w:val="en-US"/>
              </w:rPr>
            </w:pPr>
            <w:r w:rsidRPr="002F017B">
              <w:rPr>
                <w:lang w:val="en-US"/>
              </w:rPr>
              <w:t>9. I don't know/NA</w:t>
            </w:r>
          </w:p>
          <w:p w14:paraId="14632174" w14:textId="3C803921" w:rsidR="00C7365B" w:rsidRPr="00123249" w:rsidRDefault="00C7365B" w:rsidP="00C7365B">
            <w:pPr>
              <w:rPr>
                <w:color w:val="538135" w:themeColor="accent6" w:themeShade="BF"/>
                <w:lang w:val="nb-NO"/>
              </w:rPr>
            </w:pPr>
            <w:r w:rsidRPr="00123249">
              <w:rPr>
                <w:color w:val="538135" w:themeColor="accent6" w:themeShade="BF"/>
                <w:lang w:val="nb-NO"/>
              </w:rPr>
              <w:t>1. Helt uenig</w:t>
            </w:r>
          </w:p>
          <w:p w14:paraId="3A0725F3" w14:textId="77777777" w:rsidR="00C7365B" w:rsidRPr="00123249" w:rsidRDefault="00C7365B" w:rsidP="00C7365B">
            <w:pPr>
              <w:rPr>
                <w:color w:val="538135" w:themeColor="accent6" w:themeShade="BF"/>
                <w:lang w:val="nb-NO"/>
              </w:rPr>
            </w:pPr>
            <w:r w:rsidRPr="00123249">
              <w:rPr>
                <w:color w:val="538135" w:themeColor="accent6" w:themeShade="BF"/>
                <w:lang w:val="nb-NO"/>
              </w:rPr>
              <w:t>2. Uenig</w:t>
            </w:r>
          </w:p>
          <w:p w14:paraId="3F47A7B4" w14:textId="77777777" w:rsidR="00C7365B" w:rsidRPr="00123249" w:rsidRDefault="00C7365B" w:rsidP="00C7365B">
            <w:pPr>
              <w:rPr>
                <w:color w:val="538135" w:themeColor="accent6" w:themeShade="BF"/>
                <w:lang w:val="nb-NO"/>
              </w:rPr>
            </w:pPr>
            <w:r w:rsidRPr="00123249">
              <w:rPr>
                <w:color w:val="538135" w:themeColor="accent6" w:themeShade="BF"/>
                <w:lang w:val="nb-NO"/>
              </w:rPr>
              <w:t>3. Verken enig eller uenig</w:t>
            </w:r>
          </w:p>
          <w:p w14:paraId="3AF988B8" w14:textId="77777777" w:rsidR="00C7365B" w:rsidRPr="00123249" w:rsidRDefault="00C7365B" w:rsidP="00C7365B">
            <w:pPr>
              <w:rPr>
                <w:color w:val="538135" w:themeColor="accent6" w:themeShade="BF"/>
                <w:lang w:val="nb-NO"/>
              </w:rPr>
            </w:pPr>
            <w:r w:rsidRPr="00123249">
              <w:rPr>
                <w:color w:val="538135" w:themeColor="accent6" w:themeShade="BF"/>
                <w:lang w:val="nb-NO"/>
              </w:rPr>
              <w:t>4. Enig</w:t>
            </w:r>
          </w:p>
          <w:p w14:paraId="11FEDD01" w14:textId="77777777" w:rsidR="00C7365B" w:rsidRPr="00123249" w:rsidRDefault="00C7365B" w:rsidP="00C7365B">
            <w:pPr>
              <w:rPr>
                <w:color w:val="538135" w:themeColor="accent6" w:themeShade="BF"/>
                <w:lang w:val="nb-NO"/>
              </w:rPr>
            </w:pPr>
            <w:r w:rsidRPr="00123249">
              <w:rPr>
                <w:color w:val="538135" w:themeColor="accent6" w:themeShade="BF"/>
                <w:lang w:val="nb-NO"/>
              </w:rPr>
              <w:t>5. Helt enig</w:t>
            </w:r>
          </w:p>
          <w:p w14:paraId="56D5DE31" w14:textId="0EB871E7" w:rsidR="002F017B" w:rsidRPr="00C7365B" w:rsidRDefault="00C7365B" w:rsidP="00C7365B">
            <w:pPr>
              <w:jc w:val="left"/>
              <w:rPr>
                <w:lang w:val="nb-NO"/>
              </w:rPr>
            </w:pPr>
            <w:r w:rsidRPr="00123249">
              <w:rPr>
                <w:color w:val="538135" w:themeColor="accent6" w:themeShade="BF"/>
                <w:lang w:val="nb-NO"/>
              </w:rPr>
              <w:t xml:space="preserve">9. </w:t>
            </w:r>
            <w:r w:rsidR="001D5829">
              <w:rPr>
                <w:color w:val="538135" w:themeColor="accent6" w:themeShade="BF"/>
                <w:lang w:val="nb-NO"/>
              </w:rPr>
              <w:t>V</w:t>
            </w:r>
            <w:r w:rsidR="001D5829" w:rsidRPr="002A6CD2">
              <w:rPr>
                <w:color w:val="538135" w:themeColor="accent6" w:themeShade="BF"/>
                <w:lang w:val="nb-NO"/>
              </w:rPr>
              <w:t>et ikke/</w:t>
            </w:r>
            <w:r w:rsidR="001D5829">
              <w:rPr>
                <w:color w:val="538135" w:themeColor="accent6" w:themeShade="BF"/>
                <w:lang w:val="nb-NO"/>
              </w:rPr>
              <w:t>ikke aktuelt</w:t>
            </w:r>
          </w:p>
        </w:tc>
      </w:tr>
      <w:tr w:rsidR="002F017B" w:rsidRPr="00DC1235" w14:paraId="0520FB1A" w14:textId="77777777" w:rsidTr="00560993">
        <w:trPr>
          <w:trHeight w:val="675"/>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85B602E" w14:textId="77777777" w:rsidR="002F017B" w:rsidRPr="002F017B" w:rsidRDefault="002F017B" w:rsidP="002F017B">
            <w:pPr>
              <w:rPr>
                <w:lang w:val="en-US"/>
              </w:rPr>
            </w:pPr>
            <w:r w:rsidRPr="002F017B">
              <w:rPr>
                <w:b/>
                <w:bCs/>
                <w:lang w:val="en-US"/>
              </w:rPr>
              <w:t>RA22.d</w:t>
            </w:r>
          </w:p>
        </w:tc>
        <w:tc>
          <w:tcPr>
            <w:tcW w:w="5638"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244300C" w14:textId="77777777" w:rsidR="001C6FDB" w:rsidRDefault="002F017B" w:rsidP="002F017B">
            <w:pPr>
              <w:rPr>
                <w:lang w:val="en-US"/>
              </w:rPr>
            </w:pPr>
            <w:r w:rsidRPr="002F017B">
              <w:rPr>
                <w:lang w:val="en-US"/>
              </w:rPr>
              <w:t>I can solve most problems if I invest the necessary effort.</w:t>
            </w:r>
          </w:p>
          <w:p w14:paraId="54858586" w14:textId="6A1A6679" w:rsidR="002F017B" w:rsidRPr="001C6FDB" w:rsidRDefault="001C6FDB" w:rsidP="002F017B">
            <w:pPr>
              <w:rPr>
                <w:lang w:val="nb-NO"/>
              </w:rPr>
            </w:pPr>
            <w:r w:rsidRPr="001C6FDB">
              <w:rPr>
                <w:color w:val="538135" w:themeColor="accent6" w:themeShade="BF"/>
                <w:lang w:val="nb-NO"/>
              </w:rPr>
              <w:t>Jeg kan løse de fleste probleme</w:t>
            </w:r>
            <w:r w:rsidR="0069019F">
              <w:rPr>
                <w:color w:val="538135" w:themeColor="accent6" w:themeShade="BF"/>
                <w:lang w:val="nb-NO"/>
              </w:rPr>
              <w:t>ne</w:t>
            </w:r>
            <w:r w:rsidRPr="001C6FDB">
              <w:rPr>
                <w:color w:val="538135" w:themeColor="accent6" w:themeShade="BF"/>
                <w:lang w:val="nb-NO"/>
              </w:rPr>
              <w:t xml:space="preserve"> hvis jeg </w:t>
            </w:r>
            <w:r w:rsidR="00020484">
              <w:rPr>
                <w:color w:val="538135" w:themeColor="accent6" w:themeShade="BF"/>
                <w:lang w:val="nb-NO"/>
              </w:rPr>
              <w:t>gjør</w:t>
            </w:r>
            <w:r w:rsidRPr="001C6FDB">
              <w:rPr>
                <w:color w:val="538135" w:themeColor="accent6" w:themeShade="BF"/>
                <w:lang w:val="nb-NO"/>
              </w:rPr>
              <w:t xml:space="preserve"> den nødvendige innsatsen.</w:t>
            </w:r>
            <w:r w:rsidR="002F017B" w:rsidRPr="001C6FDB">
              <w:rPr>
                <w:color w:val="538135" w:themeColor="accent6" w:themeShade="BF"/>
                <w:lang w:val="nb-NO"/>
              </w:rPr>
              <w:t xml:space="preserve"> </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21604417" w14:textId="77777777" w:rsidR="002F017B" w:rsidRPr="001C6FDB" w:rsidRDefault="002F017B" w:rsidP="002F017B">
            <w:pPr>
              <w:rPr>
                <w:lang w:val="nb-NO"/>
              </w:rPr>
            </w:pPr>
          </w:p>
        </w:tc>
      </w:tr>
      <w:tr w:rsidR="002F017B" w:rsidRPr="00DC1235" w14:paraId="23E0606E" w14:textId="77777777" w:rsidTr="00560993">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D4DD8A1" w14:textId="77777777" w:rsidR="002F017B" w:rsidRPr="002F017B" w:rsidRDefault="002F017B" w:rsidP="002F017B">
            <w:pPr>
              <w:rPr>
                <w:lang w:val="en-US"/>
              </w:rPr>
            </w:pPr>
            <w:r w:rsidRPr="002F017B">
              <w:rPr>
                <w:b/>
                <w:bCs/>
                <w:lang w:val="en-US"/>
              </w:rPr>
              <w:t>RA22.e</w:t>
            </w:r>
          </w:p>
        </w:tc>
        <w:tc>
          <w:tcPr>
            <w:tcW w:w="5638"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92E83EE" w14:textId="77777777" w:rsidR="002F017B" w:rsidRDefault="002F017B" w:rsidP="002F017B">
            <w:pPr>
              <w:rPr>
                <w:lang w:val="en-US"/>
              </w:rPr>
            </w:pPr>
            <w:r w:rsidRPr="002F017B">
              <w:rPr>
                <w:lang w:val="en-US"/>
              </w:rPr>
              <w:t>When I am confronted with a problem, I can usually find solutions.</w:t>
            </w:r>
          </w:p>
          <w:p w14:paraId="0E7C7D92" w14:textId="031CE93E" w:rsidR="001C6FDB" w:rsidRPr="001C6FDB" w:rsidRDefault="001C6FDB" w:rsidP="002F017B">
            <w:pPr>
              <w:rPr>
                <w:lang w:val="nb-NO"/>
              </w:rPr>
            </w:pPr>
            <w:r w:rsidRPr="001C6FDB">
              <w:rPr>
                <w:color w:val="538135" w:themeColor="accent6" w:themeShade="BF"/>
                <w:lang w:val="nb-NO"/>
              </w:rPr>
              <w:t>Når jeg blir konfrontert med et problem, kan jeg vanligvis finne løsninger.</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58E9FECA" w14:textId="77777777" w:rsidR="002F017B" w:rsidRPr="001C6FDB" w:rsidRDefault="002F017B" w:rsidP="002F017B">
            <w:pPr>
              <w:rPr>
                <w:lang w:val="nb-NO"/>
              </w:rPr>
            </w:pPr>
          </w:p>
        </w:tc>
      </w:tr>
    </w:tbl>
    <w:p w14:paraId="71E015A7" w14:textId="77777777" w:rsidR="002F017B" w:rsidRPr="001C6FDB" w:rsidRDefault="002F017B">
      <w:pPr>
        <w:rPr>
          <w:lang w:val="nb-NO"/>
        </w:rPr>
      </w:pPr>
    </w:p>
    <w:tbl>
      <w:tblPr>
        <w:tblW w:w="8779" w:type="dxa"/>
        <w:tblCellMar>
          <w:left w:w="0" w:type="dxa"/>
          <w:right w:w="0" w:type="dxa"/>
        </w:tblCellMar>
        <w:tblLook w:val="04A0" w:firstRow="1" w:lastRow="0" w:firstColumn="1" w:lastColumn="0" w:noHBand="0" w:noVBand="1"/>
      </w:tblPr>
      <w:tblGrid>
        <w:gridCol w:w="1760"/>
        <w:gridCol w:w="4751"/>
        <w:gridCol w:w="2268"/>
      </w:tblGrid>
      <w:tr w:rsidR="002F017B" w:rsidRPr="002F017B" w14:paraId="1F8AB0D0" w14:textId="77777777" w:rsidTr="00560993">
        <w:trPr>
          <w:trHeight w:val="424"/>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CABA2A0" w14:textId="77777777" w:rsidR="002F017B" w:rsidRPr="002F017B" w:rsidRDefault="002F017B" w:rsidP="002F017B">
            <w:pPr>
              <w:rPr>
                <w:lang w:val="en-US"/>
              </w:rPr>
            </w:pPr>
            <w:r w:rsidRPr="002F017B">
              <w:rPr>
                <w:b/>
                <w:bCs/>
                <w:lang w:val="en-US"/>
              </w:rPr>
              <w:t xml:space="preserve">Perceived </w:t>
            </w:r>
            <w:proofErr w:type="spellStart"/>
            <w:r w:rsidRPr="002F017B">
              <w:rPr>
                <w:b/>
                <w:bCs/>
                <w:lang w:val="en-US"/>
              </w:rPr>
              <w:t>Behavioural</w:t>
            </w:r>
            <w:proofErr w:type="spellEnd"/>
            <w:r w:rsidRPr="002F017B">
              <w:rPr>
                <w:b/>
                <w:bCs/>
                <w:lang w:val="en-US"/>
              </w:rPr>
              <w:t xml:space="preserve"> Control</w:t>
            </w:r>
            <w:r w:rsidR="002C6593">
              <w:rPr>
                <w:b/>
                <w:bCs/>
                <w:lang w:val="en-US"/>
              </w:rPr>
              <w:t xml:space="preserve"> </w:t>
            </w:r>
            <w:r w:rsidR="002C6593" w:rsidRPr="00E100B2">
              <w:rPr>
                <w:bCs/>
                <w:i/>
              </w:rPr>
              <w:t>(don’t show this title to respondents)</w:t>
            </w:r>
          </w:p>
        </w:tc>
      </w:tr>
      <w:tr w:rsidR="002F017B" w:rsidRPr="00DC1235" w14:paraId="1319B090" w14:textId="77777777" w:rsidTr="00560993">
        <w:trPr>
          <w:trHeight w:val="804"/>
        </w:trPr>
        <w:tc>
          <w:tcPr>
            <w:tcW w:w="176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6ADE97D" w14:textId="77777777" w:rsidR="002F017B" w:rsidRPr="002F017B" w:rsidRDefault="004B6785" w:rsidP="002D3611">
            <w:pPr>
              <w:rPr>
                <w:lang w:val="en-US"/>
              </w:rPr>
            </w:pPr>
            <w:r w:rsidRPr="002D3611">
              <w:rPr>
                <w:b/>
                <w:bCs/>
                <w:lang w:val="en-US"/>
              </w:rPr>
              <w:t>RA22.a</w:t>
            </w:r>
            <w:r w:rsidRPr="004B6785">
              <w:rPr>
                <w:b/>
                <w:bCs/>
                <w:color w:val="FF0000"/>
                <w:lang w:val="en-US"/>
              </w:rPr>
              <w:t xml:space="preserve"> </w:t>
            </w:r>
          </w:p>
        </w:tc>
        <w:tc>
          <w:tcPr>
            <w:tcW w:w="4751"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AA87E67" w14:textId="1695F2EC" w:rsidR="002F017B" w:rsidRDefault="002F017B" w:rsidP="002D3611">
            <w:pPr>
              <w:rPr>
                <w:lang w:val="en-US"/>
              </w:rPr>
            </w:pPr>
            <w:r w:rsidRPr="002F017B">
              <w:rPr>
                <w:lang w:val="en-US"/>
              </w:rPr>
              <w:t xml:space="preserve">I am confident that I could </w:t>
            </w:r>
            <w:r w:rsidRPr="002F017B">
              <w:rPr>
                <w:b/>
                <w:bCs/>
                <w:lang w:val="en-US"/>
              </w:rPr>
              <w:t>obtain</w:t>
            </w:r>
            <w:r w:rsidR="004B6785">
              <w:rPr>
                <w:lang w:val="en-US"/>
              </w:rPr>
              <w:t xml:space="preserve"> </w:t>
            </w:r>
            <w:r w:rsidR="009F14E9">
              <w:rPr>
                <w:lang w:val="en-US"/>
              </w:rPr>
              <w:t>XXX</w:t>
            </w:r>
            <w:r w:rsidR="009F14E9" w:rsidRPr="003D5C46">
              <w:rPr>
                <w:lang w:val="en-US"/>
              </w:rPr>
              <w:t xml:space="preserve"> </w:t>
            </w:r>
            <w:r w:rsidRPr="002F017B">
              <w:rPr>
                <w:lang w:val="en-US"/>
              </w:rPr>
              <w:t>euros to test for radon if needed.</w:t>
            </w:r>
          </w:p>
          <w:p w14:paraId="78E336A6" w14:textId="7F680C2B" w:rsidR="0021496B" w:rsidRPr="0021496B" w:rsidRDefault="0021496B" w:rsidP="002D3611">
            <w:pPr>
              <w:rPr>
                <w:lang w:val="nb-NO"/>
              </w:rPr>
            </w:pPr>
            <w:r w:rsidRPr="00AD0646">
              <w:rPr>
                <w:color w:val="538135" w:themeColor="accent6" w:themeShade="BF"/>
                <w:lang w:val="nb-NO"/>
              </w:rPr>
              <w:t>Jeg er sikker på</w:t>
            </w:r>
            <w:r w:rsidRPr="00F15EB7">
              <w:rPr>
                <w:color w:val="538135" w:themeColor="accent6" w:themeShade="BF"/>
                <w:lang w:val="nb-NO"/>
              </w:rPr>
              <w:t xml:space="preserve"> at jeg kan </w:t>
            </w:r>
            <w:r w:rsidR="002428F0">
              <w:rPr>
                <w:color w:val="538135" w:themeColor="accent6" w:themeShade="BF"/>
                <w:lang w:val="nb-NO"/>
              </w:rPr>
              <w:t>skaffe</w:t>
            </w:r>
            <w:r w:rsidRPr="00F15EB7">
              <w:rPr>
                <w:color w:val="538135" w:themeColor="accent6" w:themeShade="BF"/>
                <w:lang w:val="nb-NO"/>
              </w:rPr>
              <w:t xml:space="preserve"> </w:t>
            </w:r>
            <w:r w:rsidR="00D4609A">
              <w:rPr>
                <w:color w:val="538135" w:themeColor="accent6" w:themeShade="BF"/>
                <w:lang w:val="nb-NO"/>
              </w:rPr>
              <w:t>500 kroner</w:t>
            </w:r>
            <w:r w:rsidR="00D4609A" w:rsidRPr="00F15EB7">
              <w:rPr>
                <w:color w:val="538135" w:themeColor="accent6" w:themeShade="BF"/>
                <w:lang w:val="nb-NO"/>
              </w:rPr>
              <w:t xml:space="preserve"> </w:t>
            </w:r>
            <w:r w:rsidRPr="00F15EB7">
              <w:rPr>
                <w:color w:val="538135" w:themeColor="accent6" w:themeShade="BF"/>
                <w:lang w:val="nb-NO"/>
              </w:rPr>
              <w:t xml:space="preserve">for å </w:t>
            </w:r>
            <w:r w:rsidR="002239B8">
              <w:rPr>
                <w:color w:val="538135" w:themeColor="accent6" w:themeShade="BF"/>
                <w:lang w:val="nb-NO"/>
              </w:rPr>
              <w:t>måle</w:t>
            </w:r>
            <w:r w:rsidRPr="00F15EB7">
              <w:rPr>
                <w:color w:val="538135" w:themeColor="accent6" w:themeShade="BF"/>
                <w:lang w:val="nb-NO"/>
              </w:rPr>
              <w:t xml:space="preserve"> radon </w:t>
            </w:r>
            <w:r w:rsidR="00B24957">
              <w:rPr>
                <w:color w:val="538135" w:themeColor="accent6" w:themeShade="BF"/>
                <w:lang w:val="nb-NO"/>
              </w:rPr>
              <w:t>ved behov</w:t>
            </w:r>
            <w:r w:rsidRPr="00F15EB7">
              <w:rPr>
                <w:color w:val="538135" w:themeColor="accent6" w:themeShade="BF"/>
                <w:lang w:val="nb-NO"/>
              </w:rPr>
              <w:t>.</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FB48121" w14:textId="77777777" w:rsidR="002F017B" w:rsidRPr="002F017B" w:rsidRDefault="002F017B" w:rsidP="00560993">
            <w:pPr>
              <w:jc w:val="left"/>
              <w:rPr>
                <w:lang w:val="en-US"/>
              </w:rPr>
            </w:pPr>
            <w:r w:rsidRPr="002F017B">
              <w:rPr>
                <w:lang w:val="en-US"/>
              </w:rPr>
              <w:t>1. Strongly Disagree</w:t>
            </w:r>
          </w:p>
          <w:p w14:paraId="0ACAAE87" w14:textId="77777777" w:rsidR="002F017B" w:rsidRPr="002F017B" w:rsidRDefault="002F017B" w:rsidP="00560993">
            <w:pPr>
              <w:jc w:val="left"/>
              <w:rPr>
                <w:lang w:val="en-US"/>
              </w:rPr>
            </w:pPr>
            <w:r w:rsidRPr="002F017B">
              <w:rPr>
                <w:lang w:val="en-US"/>
              </w:rPr>
              <w:t>2. Disagree</w:t>
            </w:r>
          </w:p>
          <w:p w14:paraId="1C9614DC" w14:textId="77777777" w:rsidR="002F017B" w:rsidRPr="002F017B" w:rsidRDefault="002F017B" w:rsidP="00560993">
            <w:pPr>
              <w:jc w:val="left"/>
              <w:rPr>
                <w:lang w:val="en-US"/>
              </w:rPr>
            </w:pPr>
            <w:r w:rsidRPr="002F017B">
              <w:rPr>
                <w:lang w:val="en-US"/>
              </w:rPr>
              <w:t>3. Neither agree, nor disagree</w:t>
            </w:r>
          </w:p>
          <w:p w14:paraId="44AB0F04" w14:textId="77777777" w:rsidR="002F017B" w:rsidRPr="002F017B" w:rsidRDefault="002F017B" w:rsidP="00560993">
            <w:pPr>
              <w:jc w:val="left"/>
              <w:rPr>
                <w:lang w:val="en-US"/>
              </w:rPr>
            </w:pPr>
            <w:r w:rsidRPr="002F017B">
              <w:rPr>
                <w:lang w:val="en-US"/>
              </w:rPr>
              <w:t>4. Agree</w:t>
            </w:r>
          </w:p>
          <w:p w14:paraId="716BF726" w14:textId="77777777" w:rsidR="002F017B" w:rsidRPr="002F017B" w:rsidRDefault="002F017B" w:rsidP="00560993">
            <w:pPr>
              <w:jc w:val="left"/>
              <w:rPr>
                <w:lang w:val="en-US"/>
              </w:rPr>
            </w:pPr>
            <w:r w:rsidRPr="002F017B">
              <w:rPr>
                <w:lang w:val="en-US"/>
              </w:rPr>
              <w:t>5. Strongly Agree</w:t>
            </w:r>
          </w:p>
          <w:p w14:paraId="55F55FD2" w14:textId="77777777" w:rsidR="002F017B" w:rsidRPr="002F017B" w:rsidRDefault="002F017B" w:rsidP="00560993">
            <w:pPr>
              <w:jc w:val="left"/>
              <w:rPr>
                <w:lang w:val="en-US"/>
              </w:rPr>
            </w:pPr>
            <w:r w:rsidRPr="002F017B">
              <w:rPr>
                <w:lang w:val="en-US"/>
              </w:rPr>
              <w:t>9. I don't know/NA</w:t>
            </w:r>
          </w:p>
          <w:p w14:paraId="692C15D3" w14:textId="659D874B" w:rsidR="00F15EB7" w:rsidRPr="00123249" w:rsidRDefault="00F15EB7" w:rsidP="00F15EB7">
            <w:pPr>
              <w:rPr>
                <w:color w:val="538135" w:themeColor="accent6" w:themeShade="BF"/>
                <w:lang w:val="nb-NO"/>
              </w:rPr>
            </w:pPr>
            <w:r w:rsidRPr="00123249">
              <w:rPr>
                <w:color w:val="538135" w:themeColor="accent6" w:themeShade="BF"/>
                <w:lang w:val="nb-NO"/>
              </w:rPr>
              <w:t>1. Helt uenig</w:t>
            </w:r>
          </w:p>
          <w:p w14:paraId="5B4E24A8" w14:textId="77777777" w:rsidR="00F15EB7" w:rsidRPr="00123249" w:rsidRDefault="00F15EB7" w:rsidP="00F15EB7">
            <w:pPr>
              <w:rPr>
                <w:color w:val="538135" w:themeColor="accent6" w:themeShade="BF"/>
                <w:lang w:val="nb-NO"/>
              </w:rPr>
            </w:pPr>
            <w:r w:rsidRPr="00123249">
              <w:rPr>
                <w:color w:val="538135" w:themeColor="accent6" w:themeShade="BF"/>
                <w:lang w:val="nb-NO"/>
              </w:rPr>
              <w:t>2. Uenig</w:t>
            </w:r>
          </w:p>
          <w:p w14:paraId="5FE1152D" w14:textId="77777777" w:rsidR="00F15EB7" w:rsidRPr="00123249" w:rsidRDefault="00F15EB7" w:rsidP="00F15EB7">
            <w:pPr>
              <w:rPr>
                <w:color w:val="538135" w:themeColor="accent6" w:themeShade="BF"/>
                <w:lang w:val="nb-NO"/>
              </w:rPr>
            </w:pPr>
            <w:r w:rsidRPr="00123249">
              <w:rPr>
                <w:color w:val="538135" w:themeColor="accent6" w:themeShade="BF"/>
                <w:lang w:val="nb-NO"/>
              </w:rPr>
              <w:t>3. Verken enig eller uenig</w:t>
            </w:r>
          </w:p>
          <w:p w14:paraId="58F63883" w14:textId="77777777" w:rsidR="00F15EB7" w:rsidRPr="00123249" w:rsidRDefault="00F15EB7" w:rsidP="00F15EB7">
            <w:pPr>
              <w:rPr>
                <w:color w:val="538135" w:themeColor="accent6" w:themeShade="BF"/>
                <w:lang w:val="nb-NO"/>
              </w:rPr>
            </w:pPr>
            <w:r w:rsidRPr="00123249">
              <w:rPr>
                <w:color w:val="538135" w:themeColor="accent6" w:themeShade="BF"/>
                <w:lang w:val="nb-NO"/>
              </w:rPr>
              <w:t>4. Enig</w:t>
            </w:r>
          </w:p>
          <w:p w14:paraId="78E2D945" w14:textId="77777777" w:rsidR="00F15EB7" w:rsidRPr="00123249" w:rsidRDefault="00F15EB7" w:rsidP="00F15EB7">
            <w:pPr>
              <w:rPr>
                <w:color w:val="538135" w:themeColor="accent6" w:themeShade="BF"/>
                <w:lang w:val="nb-NO"/>
              </w:rPr>
            </w:pPr>
            <w:r w:rsidRPr="00123249">
              <w:rPr>
                <w:color w:val="538135" w:themeColor="accent6" w:themeShade="BF"/>
                <w:lang w:val="nb-NO"/>
              </w:rPr>
              <w:t>5. Helt enig</w:t>
            </w:r>
          </w:p>
          <w:p w14:paraId="4169CE3C" w14:textId="7B4FF64A" w:rsidR="002F017B" w:rsidRPr="00F15EB7" w:rsidRDefault="00F15EB7" w:rsidP="00F15EB7">
            <w:pPr>
              <w:rPr>
                <w:lang w:val="nb-NO"/>
              </w:rPr>
            </w:pPr>
            <w:r w:rsidRPr="00123249">
              <w:rPr>
                <w:color w:val="538135" w:themeColor="accent6" w:themeShade="BF"/>
                <w:lang w:val="nb-NO"/>
              </w:rPr>
              <w:t xml:space="preserve">9. </w:t>
            </w:r>
            <w:r w:rsidR="001D5829">
              <w:rPr>
                <w:color w:val="538135" w:themeColor="accent6" w:themeShade="BF"/>
                <w:lang w:val="nb-NO"/>
              </w:rPr>
              <w:t>V</w:t>
            </w:r>
            <w:r w:rsidR="001D5829" w:rsidRPr="002A6CD2">
              <w:rPr>
                <w:color w:val="538135" w:themeColor="accent6" w:themeShade="BF"/>
                <w:lang w:val="nb-NO"/>
              </w:rPr>
              <w:t>et ikke/</w:t>
            </w:r>
            <w:r w:rsidR="001D5829">
              <w:rPr>
                <w:color w:val="538135" w:themeColor="accent6" w:themeShade="BF"/>
                <w:lang w:val="nb-NO"/>
              </w:rPr>
              <w:t>ikke aktuelt</w:t>
            </w:r>
          </w:p>
        </w:tc>
      </w:tr>
      <w:tr w:rsidR="002F017B" w:rsidRPr="00DC1235" w14:paraId="5D887529" w14:textId="77777777" w:rsidTr="00560993">
        <w:tc>
          <w:tcPr>
            <w:tcW w:w="17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9732D7" w14:textId="77777777" w:rsidR="002F017B" w:rsidRPr="002F017B" w:rsidRDefault="002F017B" w:rsidP="002F017B">
            <w:pPr>
              <w:rPr>
                <w:lang w:val="en-US"/>
              </w:rPr>
            </w:pPr>
            <w:r w:rsidRPr="002F017B">
              <w:rPr>
                <w:b/>
                <w:bCs/>
                <w:lang w:val="en-US"/>
              </w:rPr>
              <w:t>RA22.b</w:t>
            </w:r>
          </w:p>
        </w:tc>
        <w:tc>
          <w:tcPr>
            <w:tcW w:w="4751"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34CA4E67" w14:textId="054646B1" w:rsidR="002F017B" w:rsidRDefault="002F017B" w:rsidP="002D3611">
            <w:pPr>
              <w:rPr>
                <w:lang w:val="en-US"/>
              </w:rPr>
            </w:pPr>
            <w:r w:rsidRPr="002F017B">
              <w:rPr>
                <w:lang w:val="en-US"/>
              </w:rPr>
              <w:t xml:space="preserve">I am confident that I could </w:t>
            </w:r>
            <w:r w:rsidRPr="002D3611">
              <w:rPr>
                <w:b/>
                <w:lang w:val="en-US"/>
              </w:rPr>
              <w:t>obtain</w:t>
            </w:r>
            <w:r w:rsidR="004B6785" w:rsidRPr="002D3611">
              <w:rPr>
                <w:b/>
                <w:lang w:val="en-US"/>
              </w:rPr>
              <w:t xml:space="preserve"> </w:t>
            </w:r>
            <w:r w:rsidR="009F14E9">
              <w:rPr>
                <w:lang w:val="en-US"/>
              </w:rPr>
              <w:t>XXX</w:t>
            </w:r>
            <w:r w:rsidR="009F14E9" w:rsidRPr="003D5C46">
              <w:rPr>
                <w:lang w:val="en-US"/>
              </w:rPr>
              <w:t xml:space="preserve"> </w:t>
            </w:r>
            <w:r w:rsidRPr="002F017B">
              <w:rPr>
                <w:lang w:val="en-US"/>
              </w:rPr>
              <w:t xml:space="preserve">euros to remediate for radon if needed. </w:t>
            </w:r>
          </w:p>
          <w:p w14:paraId="52865A97" w14:textId="40482F21" w:rsidR="00F15EB7" w:rsidRPr="00F15EB7" w:rsidRDefault="00F15EB7" w:rsidP="002D3611">
            <w:pPr>
              <w:rPr>
                <w:lang w:val="nb-NO"/>
              </w:rPr>
            </w:pPr>
            <w:r w:rsidRPr="00AD0646">
              <w:rPr>
                <w:color w:val="538135" w:themeColor="accent6" w:themeShade="BF"/>
                <w:lang w:val="nb-NO"/>
              </w:rPr>
              <w:t>Jeg er sikker på</w:t>
            </w:r>
            <w:r w:rsidRPr="00F15EB7">
              <w:rPr>
                <w:color w:val="538135" w:themeColor="accent6" w:themeShade="BF"/>
                <w:lang w:val="nb-NO"/>
              </w:rPr>
              <w:t xml:space="preserve"> at jeg kan </w:t>
            </w:r>
            <w:r w:rsidR="002428F0">
              <w:rPr>
                <w:color w:val="538135" w:themeColor="accent6" w:themeShade="BF"/>
                <w:lang w:val="nb-NO"/>
              </w:rPr>
              <w:t>skaffe</w:t>
            </w:r>
            <w:r w:rsidRPr="00F15EB7">
              <w:rPr>
                <w:color w:val="538135" w:themeColor="accent6" w:themeShade="BF"/>
                <w:lang w:val="nb-NO"/>
              </w:rPr>
              <w:t xml:space="preserve"> </w:t>
            </w:r>
            <w:r w:rsidR="00950C52">
              <w:rPr>
                <w:color w:val="538135" w:themeColor="accent6" w:themeShade="BF"/>
                <w:lang w:val="nb-NO"/>
              </w:rPr>
              <w:t>35 000 kroner</w:t>
            </w:r>
            <w:r w:rsidRPr="00F15EB7">
              <w:rPr>
                <w:color w:val="538135" w:themeColor="accent6" w:themeShade="BF"/>
                <w:lang w:val="nb-NO"/>
              </w:rPr>
              <w:t xml:space="preserve"> for radon</w:t>
            </w:r>
            <w:r w:rsidR="002239B8">
              <w:rPr>
                <w:color w:val="538135" w:themeColor="accent6" w:themeShade="BF"/>
                <w:lang w:val="nb-NO"/>
              </w:rPr>
              <w:t>tiltak</w:t>
            </w:r>
            <w:r w:rsidRPr="00F15EB7">
              <w:rPr>
                <w:color w:val="538135" w:themeColor="accent6" w:themeShade="BF"/>
                <w:lang w:val="nb-NO"/>
              </w:rPr>
              <w:t xml:space="preserve"> </w:t>
            </w:r>
            <w:r w:rsidR="00B24957">
              <w:rPr>
                <w:color w:val="538135" w:themeColor="accent6" w:themeShade="BF"/>
                <w:lang w:val="nb-NO"/>
              </w:rPr>
              <w:t>ved behov</w:t>
            </w:r>
            <w:r w:rsidRPr="00F15EB7">
              <w:rPr>
                <w:color w:val="538135" w:themeColor="accent6" w:themeShade="BF"/>
                <w:lang w:val="nb-NO"/>
              </w:rPr>
              <w:t>.</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074E2FB2" w14:textId="77777777" w:rsidR="002F017B" w:rsidRPr="00F15EB7" w:rsidRDefault="002F017B" w:rsidP="002F017B">
            <w:pPr>
              <w:rPr>
                <w:lang w:val="nb-NO"/>
              </w:rPr>
            </w:pPr>
          </w:p>
        </w:tc>
      </w:tr>
    </w:tbl>
    <w:p w14:paraId="57039A42" w14:textId="4B3AB6DF" w:rsidR="002F017B" w:rsidRPr="008A468C" w:rsidDel="008A468C" w:rsidRDefault="008A468C">
      <w:pPr>
        <w:rPr>
          <w:del w:id="2" w:author="Yevgeniya Tomkiv" w:date="2023-01-05T13:26:00Z"/>
          <w:b/>
          <w:bCs/>
          <w:color w:val="538135" w:themeColor="accent6" w:themeShade="BF"/>
          <w:lang w:val="nb-NO"/>
          <w:rPrChange w:id="3" w:author="Yevgeniya Tomkiv" w:date="2023-01-05T13:26:00Z">
            <w:rPr>
              <w:del w:id="4" w:author="Yevgeniya Tomkiv" w:date="2023-01-05T13:26:00Z"/>
              <w:lang w:val="nb-NO"/>
            </w:rPr>
          </w:rPrChange>
        </w:rPr>
      </w:pPr>
      <w:r w:rsidRPr="00C7365B">
        <w:rPr>
          <w:b/>
          <w:bCs/>
          <w:color w:val="538135" w:themeColor="accent6" w:themeShade="BF"/>
          <w:lang w:val="nb-NO"/>
        </w:rPr>
        <w:t>INTRO: I hvilken grad er du enig eller uenig i følgende påstander?</w:t>
      </w:r>
    </w:p>
    <w:tbl>
      <w:tblPr>
        <w:tblW w:w="8779" w:type="dxa"/>
        <w:tblCellMar>
          <w:left w:w="0" w:type="dxa"/>
          <w:right w:w="0" w:type="dxa"/>
        </w:tblCellMar>
        <w:tblLook w:val="04A0" w:firstRow="1" w:lastRow="0" w:firstColumn="1" w:lastColumn="0" w:noHBand="0" w:noVBand="1"/>
      </w:tblPr>
      <w:tblGrid>
        <w:gridCol w:w="867"/>
        <w:gridCol w:w="5644"/>
        <w:gridCol w:w="2268"/>
      </w:tblGrid>
      <w:tr w:rsidR="00D40C9A" w:rsidRPr="00F16409" w14:paraId="338410C7" w14:textId="77777777" w:rsidTr="006128B7">
        <w:trPr>
          <w:trHeight w:val="486"/>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4041B330" w14:textId="77777777" w:rsidR="00D40C9A" w:rsidRPr="008E0ADB" w:rsidRDefault="00D40C9A" w:rsidP="00D40C9A">
            <w:pPr>
              <w:rPr>
                <w:lang w:val="en-US"/>
              </w:rPr>
            </w:pPr>
            <w:r w:rsidRPr="008E0ADB">
              <w:rPr>
                <w:b/>
                <w:bCs/>
                <w:lang w:val="en-US"/>
              </w:rPr>
              <w:t>Perceived Burden</w:t>
            </w:r>
            <w:r w:rsidR="002C6593" w:rsidRPr="008E0ADB">
              <w:rPr>
                <w:b/>
                <w:bCs/>
                <w:lang w:val="en-US"/>
              </w:rPr>
              <w:t xml:space="preserve"> </w:t>
            </w:r>
            <w:r w:rsidR="002C6593" w:rsidRPr="008E0ADB">
              <w:rPr>
                <w:bCs/>
                <w:i/>
                <w:lang w:val="en-US"/>
              </w:rPr>
              <w:t>(don’t show this title to respondents)</w:t>
            </w:r>
          </w:p>
        </w:tc>
      </w:tr>
      <w:tr w:rsidR="00D40C9A" w:rsidRPr="00DC1235" w14:paraId="59396474" w14:textId="77777777" w:rsidTr="006128B7">
        <w:trPr>
          <w:trHeight w:val="807"/>
        </w:trPr>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C84820D" w14:textId="77777777" w:rsidR="00D40C9A" w:rsidRPr="00D40C9A" w:rsidRDefault="00D40C9A" w:rsidP="00D40C9A">
            <w:pPr>
              <w:rPr>
                <w:lang w:val="en-US"/>
              </w:rPr>
            </w:pPr>
            <w:r w:rsidRPr="00D40C9A">
              <w:rPr>
                <w:b/>
                <w:bCs/>
                <w:lang w:val="en-US"/>
              </w:rPr>
              <w:t>RA23.1</w:t>
            </w:r>
          </w:p>
        </w:tc>
        <w:tc>
          <w:tcPr>
            <w:tcW w:w="5644"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1AFC3B48" w14:textId="77777777" w:rsidR="00D40C9A" w:rsidRDefault="00D40C9A" w:rsidP="00D40C9A">
            <w:pPr>
              <w:rPr>
                <w:lang w:val="en-US"/>
              </w:rPr>
            </w:pPr>
            <w:r w:rsidRPr="00D40C9A">
              <w:rPr>
                <w:lang w:val="en-US"/>
              </w:rPr>
              <w:t>I believe reducing radon in my home would require more resources than I have.</w:t>
            </w:r>
          </w:p>
          <w:p w14:paraId="327E0BCF" w14:textId="6E490B48" w:rsidR="00684143" w:rsidRPr="00684143" w:rsidRDefault="00684143" w:rsidP="00D40C9A">
            <w:pPr>
              <w:rPr>
                <w:lang w:val="nb-NO"/>
              </w:rPr>
            </w:pPr>
            <w:r w:rsidRPr="00684143">
              <w:rPr>
                <w:color w:val="538135" w:themeColor="accent6" w:themeShade="BF"/>
                <w:lang w:val="nb-NO"/>
              </w:rPr>
              <w:t xml:space="preserve">Jeg tror </w:t>
            </w:r>
            <w:r w:rsidR="002239B8">
              <w:rPr>
                <w:color w:val="538135" w:themeColor="accent6" w:themeShade="BF"/>
                <w:lang w:val="nb-NO"/>
              </w:rPr>
              <w:t xml:space="preserve">at </w:t>
            </w:r>
            <w:r w:rsidRPr="00684143">
              <w:rPr>
                <w:color w:val="538135" w:themeColor="accent6" w:themeShade="BF"/>
                <w:lang w:val="nb-NO"/>
              </w:rPr>
              <w:t>å redusere radon i hjemmet mitt vil kreve mer ressurser enn jeg har.</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2897CB02" w14:textId="77777777" w:rsidR="00D40C9A" w:rsidRPr="00684143" w:rsidRDefault="00D40C9A" w:rsidP="00D40C9A">
            <w:pPr>
              <w:rPr>
                <w:lang w:val="nb-NO"/>
              </w:rPr>
            </w:pPr>
            <w:r w:rsidRPr="00684143">
              <w:rPr>
                <w:lang w:val="nb-NO"/>
              </w:rPr>
              <w:t> </w:t>
            </w:r>
          </w:p>
          <w:p w14:paraId="6253D827" w14:textId="77777777" w:rsidR="00D40C9A" w:rsidRPr="00D40C9A" w:rsidRDefault="00D40C9A" w:rsidP="006128B7">
            <w:pPr>
              <w:jc w:val="left"/>
              <w:rPr>
                <w:lang w:val="en-US"/>
              </w:rPr>
            </w:pPr>
            <w:r w:rsidRPr="00D40C9A">
              <w:rPr>
                <w:lang w:val="en-US"/>
              </w:rPr>
              <w:t>1. Strongly Disagree</w:t>
            </w:r>
          </w:p>
          <w:p w14:paraId="4598347F" w14:textId="77777777" w:rsidR="00D40C9A" w:rsidRPr="00D40C9A" w:rsidRDefault="00D40C9A" w:rsidP="006128B7">
            <w:pPr>
              <w:jc w:val="left"/>
              <w:rPr>
                <w:lang w:val="en-US"/>
              </w:rPr>
            </w:pPr>
            <w:r w:rsidRPr="00D40C9A">
              <w:rPr>
                <w:lang w:val="en-US"/>
              </w:rPr>
              <w:t>2. Disagree</w:t>
            </w:r>
          </w:p>
          <w:p w14:paraId="7B22CE4A" w14:textId="77777777" w:rsidR="00D40C9A" w:rsidRPr="00D40C9A" w:rsidRDefault="00D40C9A" w:rsidP="006128B7">
            <w:pPr>
              <w:jc w:val="left"/>
              <w:rPr>
                <w:lang w:val="en-US"/>
              </w:rPr>
            </w:pPr>
            <w:r w:rsidRPr="00D40C9A">
              <w:rPr>
                <w:lang w:val="en-US"/>
              </w:rPr>
              <w:t>3. Neither agree, nor disagree</w:t>
            </w:r>
          </w:p>
          <w:p w14:paraId="0150EB24" w14:textId="77777777" w:rsidR="00D40C9A" w:rsidRPr="00D40C9A" w:rsidRDefault="00D40C9A" w:rsidP="006128B7">
            <w:pPr>
              <w:jc w:val="left"/>
              <w:rPr>
                <w:lang w:val="en-US"/>
              </w:rPr>
            </w:pPr>
            <w:r w:rsidRPr="00D40C9A">
              <w:rPr>
                <w:lang w:val="en-US"/>
              </w:rPr>
              <w:t>4. Agree</w:t>
            </w:r>
          </w:p>
          <w:p w14:paraId="18597A1B" w14:textId="77777777" w:rsidR="00D40C9A" w:rsidRPr="00D40C9A" w:rsidRDefault="00D40C9A" w:rsidP="006128B7">
            <w:pPr>
              <w:jc w:val="left"/>
              <w:rPr>
                <w:lang w:val="en-US"/>
              </w:rPr>
            </w:pPr>
            <w:r w:rsidRPr="00D40C9A">
              <w:rPr>
                <w:lang w:val="en-US"/>
              </w:rPr>
              <w:t>5. Strongly Agree</w:t>
            </w:r>
          </w:p>
          <w:p w14:paraId="3BAE0FDD" w14:textId="77777777" w:rsidR="00D40C9A" w:rsidRPr="00D40C9A" w:rsidRDefault="00D40C9A" w:rsidP="006128B7">
            <w:pPr>
              <w:jc w:val="left"/>
              <w:rPr>
                <w:lang w:val="en-US"/>
              </w:rPr>
            </w:pPr>
            <w:r w:rsidRPr="00D40C9A">
              <w:rPr>
                <w:lang w:val="en-US"/>
              </w:rPr>
              <w:t>9. Don't know / no answer</w:t>
            </w:r>
          </w:p>
          <w:p w14:paraId="7F99A467" w14:textId="4B45A25F" w:rsidR="002F274C" w:rsidRPr="00123249" w:rsidRDefault="002F274C" w:rsidP="002F274C">
            <w:pPr>
              <w:rPr>
                <w:color w:val="538135" w:themeColor="accent6" w:themeShade="BF"/>
                <w:lang w:val="nb-NO"/>
              </w:rPr>
            </w:pPr>
            <w:r w:rsidRPr="00123249">
              <w:rPr>
                <w:color w:val="538135" w:themeColor="accent6" w:themeShade="BF"/>
                <w:lang w:val="nb-NO"/>
              </w:rPr>
              <w:t>1. Helt uenig</w:t>
            </w:r>
          </w:p>
          <w:p w14:paraId="4444F370" w14:textId="77777777" w:rsidR="002F274C" w:rsidRPr="00123249" w:rsidRDefault="002F274C" w:rsidP="002F274C">
            <w:pPr>
              <w:rPr>
                <w:color w:val="538135" w:themeColor="accent6" w:themeShade="BF"/>
                <w:lang w:val="nb-NO"/>
              </w:rPr>
            </w:pPr>
            <w:r w:rsidRPr="00123249">
              <w:rPr>
                <w:color w:val="538135" w:themeColor="accent6" w:themeShade="BF"/>
                <w:lang w:val="nb-NO"/>
              </w:rPr>
              <w:t>2. Uenig</w:t>
            </w:r>
          </w:p>
          <w:p w14:paraId="243BD872" w14:textId="77777777" w:rsidR="002F274C" w:rsidRPr="00123249" w:rsidRDefault="002F274C" w:rsidP="002F274C">
            <w:pPr>
              <w:rPr>
                <w:color w:val="538135" w:themeColor="accent6" w:themeShade="BF"/>
                <w:lang w:val="nb-NO"/>
              </w:rPr>
            </w:pPr>
            <w:r w:rsidRPr="00123249">
              <w:rPr>
                <w:color w:val="538135" w:themeColor="accent6" w:themeShade="BF"/>
                <w:lang w:val="nb-NO"/>
              </w:rPr>
              <w:t>3. Verken enig eller uenig</w:t>
            </w:r>
          </w:p>
          <w:p w14:paraId="26EB4F34" w14:textId="77777777" w:rsidR="002F274C" w:rsidRPr="00123249" w:rsidRDefault="002F274C" w:rsidP="002F274C">
            <w:pPr>
              <w:rPr>
                <w:color w:val="538135" w:themeColor="accent6" w:themeShade="BF"/>
                <w:lang w:val="nb-NO"/>
              </w:rPr>
            </w:pPr>
            <w:r w:rsidRPr="00123249">
              <w:rPr>
                <w:color w:val="538135" w:themeColor="accent6" w:themeShade="BF"/>
                <w:lang w:val="nb-NO"/>
              </w:rPr>
              <w:t>4. Enig</w:t>
            </w:r>
          </w:p>
          <w:p w14:paraId="2C4A43CD" w14:textId="77777777" w:rsidR="002F274C" w:rsidRPr="00123249" w:rsidRDefault="002F274C" w:rsidP="002F274C">
            <w:pPr>
              <w:rPr>
                <w:color w:val="538135" w:themeColor="accent6" w:themeShade="BF"/>
                <w:lang w:val="nb-NO"/>
              </w:rPr>
            </w:pPr>
            <w:r w:rsidRPr="00123249">
              <w:rPr>
                <w:color w:val="538135" w:themeColor="accent6" w:themeShade="BF"/>
                <w:lang w:val="nb-NO"/>
              </w:rPr>
              <w:t>5. Helt enig</w:t>
            </w:r>
          </w:p>
          <w:p w14:paraId="1FA35D27" w14:textId="4DE30952" w:rsidR="00D40C9A" w:rsidRPr="002F274C" w:rsidRDefault="002F274C" w:rsidP="002F274C">
            <w:pPr>
              <w:jc w:val="left"/>
              <w:rPr>
                <w:lang w:val="nb-NO"/>
              </w:rPr>
            </w:pPr>
            <w:r w:rsidRPr="00123249">
              <w:rPr>
                <w:color w:val="538135" w:themeColor="accent6" w:themeShade="BF"/>
                <w:lang w:val="nb-NO"/>
              </w:rPr>
              <w:t xml:space="preserve">9. </w:t>
            </w:r>
            <w:r w:rsidR="001D5829">
              <w:rPr>
                <w:color w:val="538135" w:themeColor="accent6" w:themeShade="BF"/>
                <w:lang w:val="nb-NO"/>
              </w:rPr>
              <w:t>V</w:t>
            </w:r>
            <w:r w:rsidR="001D5829" w:rsidRPr="002A6CD2">
              <w:rPr>
                <w:color w:val="538135" w:themeColor="accent6" w:themeShade="BF"/>
                <w:lang w:val="nb-NO"/>
              </w:rPr>
              <w:t>et ikke/</w:t>
            </w:r>
            <w:r w:rsidR="001D5829">
              <w:rPr>
                <w:color w:val="538135" w:themeColor="accent6" w:themeShade="BF"/>
                <w:lang w:val="nb-NO"/>
              </w:rPr>
              <w:t>ikke aktuelt</w:t>
            </w:r>
          </w:p>
        </w:tc>
      </w:tr>
      <w:tr w:rsidR="00D40C9A" w:rsidRPr="00DC1235" w14:paraId="5EE24F56" w14:textId="77777777" w:rsidTr="006128B7">
        <w:trPr>
          <w:trHeight w:val="672"/>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9CF9454" w14:textId="77777777" w:rsidR="00D40C9A" w:rsidRPr="00D40C9A" w:rsidRDefault="00D40C9A" w:rsidP="00D40C9A">
            <w:pPr>
              <w:rPr>
                <w:lang w:val="en-US"/>
              </w:rPr>
            </w:pPr>
            <w:r w:rsidRPr="00D40C9A">
              <w:rPr>
                <w:b/>
                <w:bCs/>
                <w:lang w:val="en-US"/>
              </w:rPr>
              <w:t>RA23.2</w:t>
            </w:r>
          </w:p>
        </w:tc>
        <w:tc>
          <w:tcPr>
            <w:tcW w:w="5644"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5CD08402" w14:textId="77777777" w:rsidR="00D40C9A" w:rsidRDefault="00D40C9A" w:rsidP="00D40C9A">
            <w:pPr>
              <w:rPr>
                <w:lang w:val="en-US"/>
              </w:rPr>
            </w:pPr>
            <w:r w:rsidRPr="00D40C9A">
              <w:rPr>
                <w:lang w:val="en-US"/>
              </w:rPr>
              <w:t>I believe reducing radon would be burdensome for me.</w:t>
            </w:r>
          </w:p>
          <w:p w14:paraId="7B7A1A5A" w14:textId="3C7CA31E" w:rsidR="00684143" w:rsidRPr="00684143" w:rsidRDefault="00684143" w:rsidP="00D40C9A">
            <w:pPr>
              <w:rPr>
                <w:lang w:val="nb-NO"/>
              </w:rPr>
            </w:pPr>
            <w:r w:rsidRPr="00684143">
              <w:rPr>
                <w:color w:val="538135" w:themeColor="accent6" w:themeShade="BF"/>
                <w:lang w:val="nb-NO"/>
              </w:rPr>
              <w:t xml:space="preserve">Jeg tror </w:t>
            </w:r>
            <w:r w:rsidR="002239B8">
              <w:rPr>
                <w:color w:val="538135" w:themeColor="accent6" w:themeShade="BF"/>
                <w:lang w:val="nb-NO"/>
              </w:rPr>
              <w:t xml:space="preserve">at </w:t>
            </w:r>
            <w:r w:rsidRPr="00684143">
              <w:rPr>
                <w:color w:val="538135" w:themeColor="accent6" w:themeShade="BF"/>
                <w:lang w:val="nb-NO"/>
              </w:rPr>
              <w:t>å redusere radon vil være</w:t>
            </w:r>
            <w:r w:rsidR="002E79EC">
              <w:rPr>
                <w:color w:val="538135" w:themeColor="accent6" w:themeShade="BF"/>
                <w:lang w:val="nb-NO"/>
              </w:rPr>
              <w:t xml:space="preserve"> </w:t>
            </w:r>
            <w:r w:rsidR="008A633F" w:rsidRPr="009F14E9">
              <w:rPr>
                <w:rStyle w:val="cf01"/>
                <w:rFonts w:asciiTheme="minorHAnsi" w:hAnsiTheme="minorHAnsi" w:cstheme="minorHAnsi"/>
                <w:sz w:val="22"/>
                <w:szCs w:val="22"/>
                <w:lang w:val="nb-NO"/>
              </w:rPr>
              <w:t>en byrde</w:t>
            </w:r>
            <w:r w:rsidR="008A633F" w:rsidRPr="001D5829">
              <w:rPr>
                <w:color w:val="538135" w:themeColor="accent6" w:themeShade="BF"/>
                <w:sz w:val="28"/>
                <w:szCs w:val="28"/>
                <w:lang w:val="nb-NO"/>
              </w:rPr>
              <w:t xml:space="preserve"> </w:t>
            </w:r>
            <w:r w:rsidRPr="00684143">
              <w:rPr>
                <w:color w:val="538135" w:themeColor="accent6" w:themeShade="BF"/>
                <w:lang w:val="nb-NO"/>
              </w:rPr>
              <w:t>for meg.</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1651E59C" w14:textId="77777777" w:rsidR="00D40C9A" w:rsidRPr="00684143" w:rsidRDefault="00D40C9A" w:rsidP="00D40C9A">
            <w:pPr>
              <w:rPr>
                <w:lang w:val="nb-NO"/>
              </w:rPr>
            </w:pPr>
          </w:p>
        </w:tc>
      </w:tr>
      <w:tr w:rsidR="00D40C9A" w:rsidRPr="00D40C9A" w14:paraId="7D7AE0EA" w14:textId="77777777" w:rsidTr="006128B7">
        <w:trPr>
          <w:trHeight w:val="388"/>
        </w:trPr>
        <w:tc>
          <w:tcPr>
            <w:tcW w:w="6511"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B0A82E4" w14:textId="77777777" w:rsidR="00D40C9A" w:rsidRPr="00D40C9A" w:rsidRDefault="00D40C9A" w:rsidP="00D40C9A">
            <w:pPr>
              <w:rPr>
                <w:lang w:val="en-US"/>
              </w:rPr>
            </w:pPr>
            <w:r w:rsidRPr="00D40C9A">
              <w:rPr>
                <w:b/>
                <w:bCs/>
                <w:lang w:val="en-US"/>
              </w:rPr>
              <w:t>Perceived Cost</w:t>
            </w:r>
            <w:r w:rsidR="002C6593">
              <w:rPr>
                <w:b/>
                <w:bCs/>
                <w:lang w:val="en-US"/>
              </w:rPr>
              <w:t xml:space="preserve"> </w:t>
            </w:r>
            <w:r w:rsidR="002C6593" w:rsidRPr="00E100B2">
              <w:rPr>
                <w:bCs/>
                <w:i/>
              </w:rPr>
              <w:t>(don’t show this title to respondents)</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4D4C26D7" w14:textId="77777777" w:rsidR="00D40C9A" w:rsidRPr="00D40C9A" w:rsidRDefault="00D40C9A" w:rsidP="00D40C9A">
            <w:pPr>
              <w:rPr>
                <w:lang w:val="en-US"/>
              </w:rPr>
            </w:pPr>
          </w:p>
        </w:tc>
      </w:tr>
      <w:tr w:rsidR="00D40C9A" w:rsidRPr="00DC1235" w14:paraId="6D73BAE6" w14:textId="77777777" w:rsidTr="006128B7">
        <w:trPr>
          <w:trHeight w:val="807"/>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E1376E7" w14:textId="77777777" w:rsidR="00D40C9A" w:rsidRPr="00D40C9A" w:rsidRDefault="00D40C9A" w:rsidP="00D40C9A">
            <w:pPr>
              <w:rPr>
                <w:lang w:val="en-US"/>
              </w:rPr>
            </w:pPr>
            <w:r w:rsidRPr="00D40C9A">
              <w:rPr>
                <w:b/>
                <w:bCs/>
                <w:lang w:val="en-US"/>
              </w:rPr>
              <w:t>RA23</w:t>
            </w:r>
          </w:p>
        </w:tc>
        <w:tc>
          <w:tcPr>
            <w:tcW w:w="5644"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281EE0D4" w14:textId="77777777" w:rsidR="00D40C9A" w:rsidRDefault="00D40C9A" w:rsidP="00D40C9A">
            <w:pPr>
              <w:rPr>
                <w:lang w:val="en-US"/>
              </w:rPr>
            </w:pPr>
            <w:r w:rsidRPr="00D40C9A">
              <w:rPr>
                <w:lang w:val="en-US"/>
              </w:rPr>
              <w:t>I believe that the cost for remediation of my home to reduce the indoor radon concentration is low.</w:t>
            </w:r>
          </w:p>
          <w:p w14:paraId="7BC56C88" w14:textId="3C3B52D0" w:rsidR="00E21AA4" w:rsidRPr="00E21AA4" w:rsidRDefault="00E21AA4" w:rsidP="00D40C9A">
            <w:pPr>
              <w:rPr>
                <w:lang w:val="nb-NO"/>
              </w:rPr>
            </w:pPr>
            <w:r w:rsidRPr="00E21AA4">
              <w:rPr>
                <w:color w:val="538135" w:themeColor="accent6" w:themeShade="BF"/>
                <w:lang w:val="nb-NO"/>
              </w:rPr>
              <w:t xml:space="preserve">Jeg </w:t>
            </w:r>
            <w:r w:rsidR="000C2281">
              <w:rPr>
                <w:color w:val="538135" w:themeColor="accent6" w:themeShade="BF"/>
                <w:lang w:val="nb-NO"/>
              </w:rPr>
              <w:t>tror</w:t>
            </w:r>
            <w:r w:rsidR="000C2281" w:rsidRPr="00E21AA4">
              <w:rPr>
                <w:color w:val="538135" w:themeColor="accent6" w:themeShade="BF"/>
                <w:lang w:val="nb-NO"/>
              </w:rPr>
              <w:t xml:space="preserve"> </w:t>
            </w:r>
            <w:r w:rsidRPr="00E21AA4">
              <w:rPr>
                <w:color w:val="538135" w:themeColor="accent6" w:themeShade="BF"/>
                <w:lang w:val="nb-NO"/>
              </w:rPr>
              <w:t xml:space="preserve">at kostnaden for </w:t>
            </w:r>
            <w:r w:rsidR="000C2281">
              <w:rPr>
                <w:color w:val="538135" w:themeColor="accent6" w:themeShade="BF"/>
                <w:lang w:val="nb-NO"/>
              </w:rPr>
              <w:t>å gjøre radontiltak</w:t>
            </w:r>
            <w:r w:rsidR="000C2281" w:rsidRPr="00E21AA4">
              <w:rPr>
                <w:color w:val="538135" w:themeColor="accent6" w:themeShade="BF"/>
                <w:lang w:val="nb-NO"/>
              </w:rPr>
              <w:t xml:space="preserve"> </w:t>
            </w:r>
            <w:r w:rsidR="000C2281">
              <w:rPr>
                <w:color w:val="538135" w:themeColor="accent6" w:themeShade="BF"/>
                <w:lang w:val="nb-NO"/>
              </w:rPr>
              <w:t>i</w:t>
            </w:r>
            <w:r w:rsidR="000C2281" w:rsidRPr="00E21AA4">
              <w:rPr>
                <w:color w:val="538135" w:themeColor="accent6" w:themeShade="BF"/>
                <w:lang w:val="nb-NO"/>
              </w:rPr>
              <w:t xml:space="preserve"> </w:t>
            </w:r>
            <w:r w:rsidR="00D766B3">
              <w:rPr>
                <w:color w:val="538135" w:themeColor="accent6" w:themeShade="BF"/>
                <w:lang w:val="nb-NO"/>
              </w:rPr>
              <w:t>hjemmet mitt</w:t>
            </w:r>
            <w:r w:rsidRPr="00E21AA4">
              <w:rPr>
                <w:color w:val="538135" w:themeColor="accent6" w:themeShade="BF"/>
                <w:lang w:val="nb-NO"/>
              </w:rPr>
              <w:t xml:space="preserve"> er lav.</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5FE19DE8" w14:textId="77777777" w:rsidR="00D40C9A" w:rsidRPr="00E21AA4" w:rsidRDefault="00D40C9A" w:rsidP="00D40C9A">
            <w:pPr>
              <w:rPr>
                <w:lang w:val="nb-NO"/>
              </w:rPr>
            </w:pPr>
          </w:p>
        </w:tc>
      </w:tr>
      <w:tr w:rsidR="00D40C9A" w:rsidRPr="00DC1235" w14:paraId="11C82535" w14:textId="77777777" w:rsidTr="006128B7">
        <w:trPr>
          <w:trHeight w:val="1226"/>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BD5FFCC" w14:textId="77777777" w:rsidR="00D40C9A" w:rsidRPr="00D40C9A" w:rsidRDefault="00D40C9A" w:rsidP="00D40C9A">
            <w:pPr>
              <w:rPr>
                <w:lang w:val="en-US"/>
              </w:rPr>
            </w:pPr>
            <w:r w:rsidRPr="00D40C9A">
              <w:rPr>
                <w:b/>
                <w:bCs/>
                <w:lang w:val="en-US"/>
              </w:rPr>
              <w:t>RA26</w:t>
            </w:r>
          </w:p>
        </w:tc>
        <w:tc>
          <w:tcPr>
            <w:tcW w:w="5644"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55C25A3D" w14:textId="77777777" w:rsidR="00D40C9A" w:rsidRDefault="00D40C9A" w:rsidP="00D40C9A">
            <w:pPr>
              <w:rPr>
                <w:lang w:val="en-US"/>
              </w:rPr>
            </w:pPr>
            <w:r w:rsidRPr="00D40C9A">
              <w:rPr>
                <w:lang w:val="en-US"/>
              </w:rPr>
              <w:t>I guess I could easily obtain personal advice from a local expert on how to control the radon concentration in my home.</w:t>
            </w:r>
          </w:p>
          <w:p w14:paraId="2BC2DA80" w14:textId="5AEC0D47" w:rsidR="00E21AA4" w:rsidRPr="00E21AA4" w:rsidRDefault="00E21AA4" w:rsidP="00D40C9A">
            <w:pPr>
              <w:rPr>
                <w:lang w:val="nb-NO"/>
              </w:rPr>
            </w:pPr>
            <w:r w:rsidRPr="00F24084">
              <w:rPr>
                <w:color w:val="538135" w:themeColor="accent6" w:themeShade="BF"/>
                <w:lang w:val="nb-NO"/>
              </w:rPr>
              <w:t xml:space="preserve">Jeg </w:t>
            </w:r>
            <w:r w:rsidR="00F24084" w:rsidRPr="009F14E9">
              <w:rPr>
                <w:color w:val="538135" w:themeColor="accent6" w:themeShade="BF"/>
                <w:lang w:val="nb-NO"/>
              </w:rPr>
              <w:t>regner med</w:t>
            </w:r>
            <w:r w:rsidR="00F24084" w:rsidRPr="00F24084">
              <w:rPr>
                <w:color w:val="538135" w:themeColor="accent6" w:themeShade="BF"/>
                <w:lang w:val="nb-NO"/>
              </w:rPr>
              <w:t xml:space="preserve"> </w:t>
            </w:r>
            <w:r w:rsidRPr="00F24084">
              <w:rPr>
                <w:color w:val="538135" w:themeColor="accent6" w:themeShade="BF"/>
                <w:lang w:val="nb-NO"/>
              </w:rPr>
              <w:t>at jeg lett</w:t>
            </w:r>
            <w:r w:rsidRPr="00E21AA4">
              <w:rPr>
                <w:color w:val="538135" w:themeColor="accent6" w:themeShade="BF"/>
                <w:lang w:val="nb-NO"/>
              </w:rPr>
              <w:t xml:space="preserve"> kunne få personlig</w:t>
            </w:r>
            <w:r w:rsidR="001D527D">
              <w:rPr>
                <w:color w:val="538135" w:themeColor="accent6" w:themeShade="BF"/>
                <w:lang w:val="nb-NO"/>
              </w:rPr>
              <w:t>e</w:t>
            </w:r>
            <w:r w:rsidRPr="00E21AA4">
              <w:rPr>
                <w:color w:val="538135" w:themeColor="accent6" w:themeShade="BF"/>
                <w:lang w:val="nb-NO"/>
              </w:rPr>
              <w:t xml:space="preserve"> råd fra en lokal ekspert om hvordan jeg kan kontrollere radonkonsentrasjonen i hjemmet mitt.</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6D452C7A" w14:textId="77777777" w:rsidR="00D40C9A" w:rsidRPr="00E21AA4" w:rsidRDefault="00D40C9A" w:rsidP="00D40C9A">
            <w:pPr>
              <w:rPr>
                <w:lang w:val="nb-NO"/>
              </w:rPr>
            </w:pPr>
          </w:p>
        </w:tc>
      </w:tr>
      <w:tr w:rsidR="00D40C9A" w:rsidRPr="00D40C9A" w14:paraId="72BCB759" w14:textId="77777777" w:rsidTr="006128B7">
        <w:trPr>
          <w:trHeight w:val="388"/>
        </w:trPr>
        <w:tc>
          <w:tcPr>
            <w:tcW w:w="6511"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648107C" w14:textId="77777777" w:rsidR="00D40C9A" w:rsidRPr="00D40C9A" w:rsidRDefault="00D40C9A" w:rsidP="00D40C9A">
            <w:pPr>
              <w:rPr>
                <w:lang w:val="en-US"/>
              </w:rPr>
            </w:pPr>
            <w:r w:rsidRPr="00D40C9A">
              <w:rPr>
                <w:b/>
                <w:bCs/>
                <w:lang w:val="en-US"/>
              </w:rPr>
              <w:t>Perceived Ease</w:t>
            </w:r>
            <w:r w:rsidR="002C6593">
              <w:rPr>
                <w:b/>
                <w:bCs/>
                <w:lang w:val="en-US"/>
              </w:rPr>
              <w:t xml:space="preserve"> </w:t>
            </w:r>
            <w:r w:rsidR="002C6593" w:rsidRPr="00E100B2">
              <w:rPr>
                <w:bCs/>
                <w:i/>
              </w:rPr>
              <w:t>(don’t show this title to respondents)</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55AD41A8" w14:textId="77777777" w:rsidR="00D40C9A" w:rsidRPr="00D40C9A" w:rsidRDefault="00D40C9A" w:rsidP="00D40C9A">
            <w:pPr>
              <w:rPr>
                <w:lang w:val="en-US"/>
              </w:rPr>
            </w:pPr>
          </w:p>
        </w:tc>
      </w:tr>
      <w:tr w:rsidR="00D40C9A" w:rsidRPr="00DC1235" w14:paraId="1D8C607B" w14:textId="77777777" w:rsidTr="006128B7">
        <w:trPr>
          <w:trHeight w:val="388"/>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CD2D20F" w14:textId="77777777" w:rsidR="00D40C9A" w:rsidRPr="00D40C9A" w:rsidRDefault="00D40C9A" w:rsidP="00D40C9A">
            <w:pPr>
              <w:rPr>
                <w:lang w:val="en-US"/>
              </w:rPr>
            </w:pPr>
            <w:r w:rsidRPr="00D40C9A">
              <w:rPr>
                <w:b/>
                <w:bCs/>
                <w:lang w:val="en-US"/>
              </w:rPr>
              <w:t>RA24</w:t>
            </w:r>
          </w:p>
        </w:tc>
        <w:tc>
          <w:tcPr>
            <w:tcW w:w="564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87102BB" w14:textId="77777777" w:rsidR="00D40C9A" w:rsidRPr="00F24084" w:rsidRDefault="00D40C9A" w:rsidP="00D40C9A">
            <w:pPr>
              <w:rPr>
                <w:lang w:val="en-US"/>
              </w:rPr>
            </w:pPr>
            <w:r w:rsidRPr="00F24084">
              <w:rPr>
                <w:lang w:val="en-US"/>
              </w:rPr>
              <w:t xml:space="preserve">I believe the procedure for radon </w:t>
            </w:r>
            <w:r w:rsidRPr="00F24084">
              <w:rPr>
                <w:b/>
                <w:bCs/>
                <w:lang w:val="en-US"/>
              </w:rPr>
              <w:t>testing</w:t>
            </w:r>
            <w:r w:rsidRPr="00F24084">
              <w:rPr>
                <w:lang w:val="en-US"/>
              </w:rPr>
              <w:t xml:space="preserve"> my home is easy.</w:t>
            </w:r>
          </w:p>
          <w:p w14:paraId="4ED165AF" w14:textId="4CF79199" w:rsidR="00E21AA4" w:rsidRPr="00F24084" w:rsidRDefault="00E21AA4" w:rsidP="00D40C9A">
            <w:pPr>
              <w:rPr>
                <w:lang w:val="nb-NO"/>
              </w:rPr>
            </w:pPr>
            <w:r w:rsidRPr="00F24084">
              <w:rPr>
                <w:color w:val="538135" w:themeColor="accent6" w:themeShade="BF"/>
                <w:lang w:val="nb-NO"/>
              </w:rPr>
              <w:t xml:space="preserve">Jeg tror radontesting av hjemmet mitt er </w:t>
            </w:r>
            <w:r w:rsidR="00F24084" w:rsidRPr="00F24084">
              <w:rPr>
                <w:color w:val="538135" w:themeColor="accent6" w:themeShade="BF"/>
                <w:lang w:val="nb-NO"/>
              </w:rPr>
              <w:t xml:space="preserve">en </w:t>
            </w:r>
            <w:r w:rsidRPr="00F24084">
              <w:rPr>
                <w:color w:val="538135" w:themeColor="accent6" w:themeShade="BF"/>
                <w:lang w:val="nb-NO"/>
              </w:rPr>
              <w:t>enkel</w:t>
            </w:r>
            <w:r w:rsidR="00F24084" w:rsidRPr="00F24084">
              <w:rPr>
                <w:color w:val="538135" w:themeColor="accent6" w:themeShade="BF"/>
                <w:lang w:val="nb-NO"/>
              </w:rPr>
              <w:t xml:space="preserve"> prosedyre</w:t>
            </w:r>
            <w:r w:rsidRPr="00F24084">
              <w:rPr>
                <w:color w:val="538135" w:themeColor="accent6" w:themeShade="BF"/>
                <w:lang w:val="nb-NO"/>
              </w:rPr>
              <w:t>.</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5236DB6A" w14:textId="77777777" w:rsidR="00D40C9A" w:rsidRPr="00E21AA4" w:rsidRDefault="00D40C9A" w:rsidP="00D40C9A">
            <w:pPr>
              <w:rPr>
                <w:lang w:val="nb-NO"/>
              </w:rPr>
            </w:pPr>
          </w:p>
        </w:tc>
      </w:tr>
      <w:tr w:rsidR="00D40C9A" w:rsidRPr="00DC1235" w14:paraId="6EFBDF6A" w14:textId="77777777" w:rsidTr="006128B7">
        <w:trPr>
          <w:trHeight w:val="1596"/>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D5E0289" w14:textId="77777777" w:rsidR="00D40C9A" w:rsidRPr="00D40C9A" w:rsidRDefault="00D40C9A" w:rsidP="00D40C9A">
            <w:pPr>
              <w:rPr>
                <w:lang w:val="en-US"/>
              </w:rPr>
            </w:pPr>
            <w:r w:rsidRPr="00D40C9A">
              <w:rPr>
                <w:b/>
                <w:bCs/>
                <w:lang w:val="en-US"/>
              </w:rPr>
              <w:t>RA25</w:t>
            </w:r>
          </w:p>
        </w:tc>
        <w:tc>
          <w:tcPr>
            <w:tcW w:w="564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D137116" w14:textId="77777777" w:rsidR="00D40C9A" w:rsidRPr="00F24084" w:rsidRDefault="00D40C9A" w:rsidP="00D40C9A">
            <w:pPr>
              <w:rPr>
                <w:lang w:val="en-US"/>
              </w:rPr>
            </w:pPr>
            <w:r w:rsidRPr="00F24084">
              <w:rPr>
                <w:lang w:val="en-US"/>
              </w:rPr>
              <w:t xml:space="preserve">I believe the procedure for </w:t>
            </w:r>
            <w:r w:rsidRPr="00F24084">
              <w:rPr>
                <w:b/>
                <w:bCs/>
                <w:lang w:val="en-US"/>
              </w:rPr>
              <w:t>remediating</w:t>
            </w:r>
            <w:r w:rsidRPr="00F24084">
              <w:rPr>
                <w:lang w:val="en-US"/>
              </w:rPr>
              <w:t xml:space="preserve"> my home due to radon is difficult.</w:t>
            </w:r>
          </w:p>
          <w:p w14:paraId="0A940FEC" w14:textId="306217C4" w:rsidR="00AC49C0" w:rsidRPr="00F24084" w:rsidRDefault="00AC49C0" w:rsidP="00D40C9A">
            <w:pPr>
              <w:rPr>
                <w:lang w:val="nb-NO"/>
              </w:rPr>
            </w:pPr>
            <w:r w:rsidRPr="00F24084">
              <w:rPr>
                <w:color w:val="538135" w:themeColor="accent6" w:themeShade="BF"/>
                <w:lang w:val="nb-NO"/>
              </w:rPr>
              <w:t xml:space="preserve">Jeg </w:t>
            </w:r>
            <w:r w:rsidR="00F24084" w:rsidRPr="00F24084">
              <w:rPr>
                <w:color w:val="538135" w:themeColor="accent6" w:themeShade="BF"/>
                <w:lang w:val="nb-NO"/>
              </w:rPr>
              <w:t xml:space="preserve">tror at </w:t>
            </w:r>
            <w:r w:rsidRPr="00F24084">
              <w:rPr>
                <w:color w:val="538135" w:themeColor="accent6" w:themeShade="BF"/>
                <w:lang w:val="nb-NO"/>
              </w:rPr>
              <w:t xml:space="preserve">å </w:t>
            </w:r>
            <w:r w:rsidR="001D527D" w:rsidRPr="00F24084">
              <w:rPr>
                <w:color w:val="538135" w:themeColor="accent6" w:themeShade="BF"/>
                <w:lang w:val="nb-NO"/>
              </w:rPr>
              <w:t xml:space="preserve">gjøre </w:t>
            </w:r>
            <w:r w:rsidR="00F24084" w:rsidRPr="00F24084">
              <w:rPr>
                <w:color w:val="538135" w:themeColor="accent6" w:themeShade="BF"/>
                <w:lang w:val="nb-NO"/>
              </w:rPr>
              <w:t>radon</w:t>
            </w:r>
            <w:r w:rsidR="001D527D" w:rsidRPr="00F24084">
              <w:rPr>
                <w:color w:val="538135" w:themeColor="accent6" w:themeShade="BF"/>
                <w:lang w:val="nb-NO"/>
              </w:rPr>
              <w:t>tiltak i</w:t>
            </w:r>
            <w:r w:rsidRPr="00F24084">
              <w:rPr>
                <w:color w:val="538135" w:themeColor="accent6" w:themeShade="BF"/>
                <w:lang w:val="nb-NO"/>
              </w:rPr>
              <w:t xml:space="preserve"> hjemmet mitt er </w:t>
            </w:r>
            <w:r w:rsidR="00F24084" w:rsidRPr="00F24084">
              <w:rPr>
                <w:color w:val="538135" w:themeColor="accent6" w:themeShade="BF"/>
                <w:lang w:val="nb-NO"/>
              </w:rPr>
              <w:t xml:space="preserve">en </w:t>
            </w:r>
            <w:r w:rsidRPr="00F24084">
              <w:rPr>
                <w:color w:val="538135" w:themeColor="accent6" w:themeShade="BF"/>
                <w:lang w:val="nb-NO"/>
              </w:rPr>
              <w:t>vanskelig</w:t>
            </w:r>
            <w:r w:rsidR="00F24084" w:rsidRPr="00F24084">
              <w:rPr>
                <w:color w:val="538135" w:themeColor="accent6" w:themeShade="BF"/>
                <w:lang w:val="nb-NO"/>
              </w:rPr>
              <w:t xml:space="preserve"> prosedyre</w:t>
            </w:r>
            <w:r w:rsidRPr="00F24084">
              <w:rPr>
                <w:color w:val="538135" w:themeColor="accent6" w:themeShade="BF"/>
                <w:lang w:val="nb-NO"/>
              </w:rPr>
              <w:t>.</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6D339584" w14:textId="77777777" w:rsidR="00D40C9A" w:rsidRPr="00AC49C0" w:rsidRDefault="00D40C9A" w:rsidP="00D40C9A">
            <w:pPr>
              <w:rPr>
                <w:lang w:val="nb-NO"/>
              </w:rPr>
            </w:pPr>
          </w:p>
        </w:tc>
      </w:tr>
    </w:tbl>
    <w:p w14:paraId="649ED0C7" w14:textId="77777777" w:rsidR="008A468C" w:rsidRDefault="008A468C" w:rsidP="008A468C">
      <w:pPr>
        <w:rPr>
          <w:b/>
          <w:bCs/>
          <w:color w:val="538135" w:themeColor="accent6" w:themeShade="BF"/>
          <w:lang w:val="nb-NO"/>
        </w:rPr>
      </w:pPr>
    </w:p>
    <w:p w14:paraId="6F906210" w14:textId="77777777" w:rsidR="008A468C" w:rsidRDefault="008A468C" w:rsidP="008A468C">
      <w:pPr>
        <w:rPr>
          <w:b/>
          <w:bCs/>
          <w:color w:val="538135" w:themeColor="accent6" w:themeShade="BF"/>
          <w:lang w:val="nb-NO"/>
        </w:rPr>
      </w:pPr>
    </w:p>
    <w:p w14:paraId="4FB6C617" w14:textId="0425F3B2" w:rsidR="002B277D" w:rsidRPr="00CA5A73" w:rsidRDefault="008A468C">
      <w:pPr>
        <w:rPr>
          <w:b/>
          <w:bCs/>
          <w:color w:val="538135" w:themeColor="accent6" w:themeShade="BF"/>
          <w:lang w:val="nb-NO"/>
        </w:rPr>
      </w:pPr>
      <w:r w:rsidRPr="00C7365B">
        <w:rPr>
          <w:b/>
          <w:bCs/>
          <w:color w:val="538135" w:themeColor="accent6" w:themeShade="BF"/>
          <w:lang w:val="nb-NO"/>
        </w:rPr>
        <w:t>INTRO: I hvilken grad er du enig eller uenig i følgende påstander?</w:t>
      </w:r>
    </w:p>
    <w:tbl>
      <w:tblPr>
        <w:tblW w:w="8779" w:type="dxa"/>
        <w:tblCellMar>
          <w:left w:w="0" w:type="dxa"/>
          <w:right w:w="0" w:type="dxa"/>
        </w:tblCellMar>
        <w:tblLook w:val="04A0" w:firstRow="1" w:lastRow="0" w:firstColumn="1" w:lastColumn="0" w:noHBand="0" w:noVBand="1"/>
      </w:tblPr>
      <w:tblGrid>
        <w:gridCol w:w="873"/>
        <w:gridCol w:w="5638"/>
        <w:gridCol w:w="2268"/>
      </w:tblGrid>
      <w:tr w:rsidR="00D40C9A" w:rsidRPr="00D40C9A" w14:paraId="1CC098C9" w14:textId="77777777" w:rsidTr="008F4629">
        <w:trPr>
          <w:trHeight w:val="463"/>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1DA3F71" w14:textId="345D022C" w:rsidR="00D40C9A" w:rsidRPr="00D40C9A" w:rsidRDefault="007F414A" w:rsidP="00D40C9A">
            <w:pPr>
              <w:rPr>
                <w:lang w:val="en-US"/>
              </w:rPr>
            </w:pPr>
            <w:r>
              <w:rPr>
                <w:b/>
                <w:bCs/>
                <w:lang w:val="en-US"/>
              </w:rPr>
              <w:t>Ae</w:t>
            </w:r>
            <w:r w:rsidR="00D40C9A" w:rsidRPr="00D40C9A">
              <w:rPr>
                <w:b/>
                <w:bCs/>
                <w:lang w:val="en-US"/>
              </w:rPr>
              <w:t>sthetic Impact</w:t>
            </w:r>
            <w:r w:rsidR="002C6593">
              <w:rPr>
                <w:b/>
                <w:bCs/>
                <w:lang w:val="en-US"/>
              </w:rPr>
              <w:t xml:space="preserve"> </w:t>
            </w:r>
            <w:r w:rsidR="002C6593" w:rsidRPr="00E100B2">
              <w:rPr>
                <w:bCs/>
                <w:i/>
              </w:rPr>
              <w:t>(don’t show this title to respondents)</w:t>
            </w:r>
          </w:p>
        </w:tc>
      </w:tr>
      <w:tr w:rsidR="00D40C9A" w:rsidRPr="00DC1235" w14:paraId="3725D03A" w14:textId="77777777" w:rsidTr="008F4629">
        <w:trPr>
          <w:trHeight w:val="925"/>
        </w:trPr>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3B21C7B" w14:textId="77777777" w:rsidR="00D40C9A" w:rsidRPr="00D40C9A" w:rsidRDefault="00D40C9A" w:rsidP="00D40C9A">
            <w:pPr>
              <w:rPr>
                <w:lang w:val="en-US"/>
              </w:rPr>
            </w:pPr>
            <w:r w:rsidRPr="00D40C9A">
              <w:rPr>
                <w:b/>
                <w:bCs/>
                <w:lang w:val="en-US"/>
              </w:rPr>
              <w:t>RA51</w:t>
            </w:r>
          </w:p>
        </w:tc>
        <w:tc>
          <w:tcPr>
            <w:tcW w:w="5638"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46A0CD3B" w14:textId="77777777" w:rsidR="00D40C9A" w:rsidRDefault="00D40C9A" w:rsidP="00471CD1">
            <w:pPr>
              <w:rPr>
                <w:lang w:val="en-US"/>
              </w:rPr>
            </w:pPr>
            <w:r w:rsidRPr="00D40C9A">
              <w:rPr>
                <w:lang w:val="en-US"/>
              </w:rPr>
              <w:t xml:space="preserve">Remediation due to exceeded levels of radon would </w:t>
            </w:r>
            <w:r w:rsidR="007F414A">
              <w:t>nega</w:t>
            </w:r>
            <w:r w:rsidR="008F636F">
              <w:t xml:space="preserve">tively affect the </w:t>
            </w:r>
            <w:r w:rsidR="008F636F" w:rsidRPr="008F636F">
              <w:t>appearance of</w:t>
            </w:r>
            <w:r w:rsidRPr="008F636F">
              <w:rPr>
                <w:lang w:val="en-US"/>
              </w:rPr>
              <w:t xml:space="preserve"> my</w:t>
            </w:r>
            <w:r w:rsidRPr="00D40C9A">
              <w:rPr>
                <w:lang w:val="en-US"/>
              </w:rPr>
              <w:t xml:space="preserve"> home. </w:t>
            </w:r>
          </w:p>
          <w:p w14:paraId="02FB5CC6" w14:textId="33141014" w:rsidR="00AC49C0" w:rsidRPr="00AC49C0" w:rsidRDefault="00AB05BB" w:rsidP="00471CD1">
            <w:pPr>
              <w:rPr>
                <w:lang w:val="nb-NO"/>
              </w:rPr>
            </w:pPr>
            <w:r>
              <w:rPr>
                <w:color w:val="538135" w:themeColor="accent6" w:themeShade="BF"/>
                <w:lang w:val="nb-NO"/>
              </w:rPr>
              <w:t>Radontiltak</w:t>
            </w:r>
            <w:r w:rsidRPr="00AC49C0">
              <w:rPr>
                <w:color w:val="538135" w:themeColor="accent6" w:themeShade="BF"/>
                <w:lang w:val="nb-NO"/>
              </w:rPr>
              <w:t xml:space="preserve"> </w:t>
            </w:r>
            <w:r w:rsidR="00AC49C0" w:rsidRPr="00AC49C0">
              <w:rPr>
                <w:color w:val="538135" w:themeColor="accent6" w:themeShade="BF"/>
                <w:lang w:val="nb-NO"/>
              </w:rPr>
              <w:t>vil påvirke utseendet til hjemmet mitt negativ</w:t>
            </w:r>
            <w:r>
              <w:rPr>
                <w:color w:val="538135" w:themeColor="accent6" w:themeShade="BF"/>
                <w:lang w:val="nb-NO"/>
              </w:rPr>
              <w:t>t</w:t>
            </w:r>
            <w:r w:rsidR="00AC49C0" w:rsidRPr="00AC49C0">
              <w:rPr>
                <w:color w:val="538135" w:themeColor="accent6" w:themeShade="BF"/>
                <w:lang w:val="nb-NO"/>
              </w:rPr>
              <w:t>.</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312D8BF" w14:textId="03E2A0AE" w:rsidR="00D40C9A" w:rsidRPr="00D40C9A" w:rsidRDefault="00D40C9A" w:rsidP="00F63A8B">
            <w:pPr>
              <w:jc w:val="left"/>
              <w:rPr>
                <w:lang w:val="en-US"/>
              </w:rPr>
            </w:pPr>
            <w:r w:rsidRPr="00AC49C0">
              <w:rPr>
                <w:lang w:val="nb-NO"/>
              </w:rPr>
              <w:t> </w:t>
            </w:r>
            <w:r w:rsidRPr="00D40C9A">
              <w:rPr>
                <w:lang w:val="en-US"/>
              </w:rPr>
              <w:t>1. Strongly Disagree</w:t>
            </w:r>
          </w:p>
          <w:p w14:paraId="1511F8F1" w14:textId="77777777" w:rsidR="00D40C9A" w:rsidRPr="00D40C9A" w:rsidRDefault="00D40C9A" w:rsidP="00F63A8B">
            <w:pPr>
              <w:jc w:val="left"/>
              <w:rPr>
                <w:lang w:val="en-US"/>
              </w:rPr>
            </w:pPr>
            <w:r w:rsidRPr="00D40C9A">
              <w:rPr>
                <w:lang w:val="en-US"/>
              </w:rPr>
              <w:t>2. Disagree</w:t>
            </w:r>
          </w:p>
          <w:p w14:paraId="6D87EBCC" w14:textId="77777777" w:rsidR="00D40C9A" w:rsidRPr="00D40C9A" w:rsidRDefault="00D40C9A" w:rsidP="00F63A8B">
            <w:pPr>
              <w:jc w:val="left"/>
              <w:rPr>
                <w:lang w:val="en-US"/>
              </w:rPr>
            </w:pPr>
            <w:r w:rsidRPr="00D40C9A">
              <w:rPr>
                <w:lang w:val="en-US"/>
              </w:rPr>
              <w:t>3. Neither agree, nor disagree</w:t>
            </w:r>
          </w:p>
          <w:p w14:paraId="126DDE6F" w14:textId="77777777" w:rsidR="00D40C9A" w:rsidRPr="00D40C9A" w:rsidRDefault="00D40C9A" w:rsidP="00F63A8B">
            <w:pPr>
              <w:jc w:val="left"/>
              <w:rPr>
                <w:lang w:val="en-US"/>
              </w:rPr>
            </w:pPr>
            <w:r w:rsidRPr="00D40C9A">
              <w:rPr>
                <w:lang w:val="en-US"/>
              </w:rPr>
              <w:t>4. Agree</w:t>
            </w:r>
          </w:p>
          <w:p w14:paraId="1BFAFC67" w14:textId="77777777" w:rsidR="00D40C9A" w:rsidRPr="00D40C9A" w:rsidRDefault="00D40C9A" w:rsidP="00F63A8B">
            <w:pPr>
              <w:jc w:val="left"/>
              <w:rPr>
                <w:lang w:val="en-US"/>
              </w:rPr>
            </w:pPr>
            <w:r w:rsidRPr="00D40C9A">
              <w:rPr>
                <w:lang w:val="en-US"/>
              </w:rPr>
              <w:t>5. Strongly Agree</w:t>
            </w:r>
          </w:p>
          <w:p w14:paraId="06B1B81D" w14:textId="77777777" w:rsidR="00D40C9A" w:rsidRPr="00D40C9A" w:rsidRDefault="00D40C9A" w:rsidP="00F63A8B">
            <w:pPr>
              <w:jc w:val="left"/>
              <w:rPr>
                <w:lang w:val="en-US"/>
              </w:rPr>
            </w:pPr>
            <w:r w:rsidRPr="00D40C9A">
              <w:rPr>
                <w:lang w:val="en-US"/>
              </w:rPr>
              <w:t>9. I don't know/NA</w:t>
            </w:r>
          </w:p>
          <w:p w14:paraId="49730495" w14:textId="685FF1C7" w:rsidR="002F274C" w:rsidRPr="00123249" w:rsidRDefault="002F274C" w:rsidP="002F274C">
            <w:pPr>
              <w:rPr>
                <w:color w:val="538135" w:themeColor="accent6" w:themeShade="BF"/>
                <w:lang w:val="nb-NO"/>
              </w:rPr>
            </w:pPr>
            <w:r w:rsidRPr="00123249">
              <w:rPr>
                <w:color w:val="538135" w:themeColor="accent6" w:themeShade="BF"/>
                <w:lang w:val="nb-NO"/>
              </w:rPr>
              <w:t>1. Helt uenig</w:t>
            </w:r>
          </w:p>
          <w:p w14:paraId="5C839B73" w14:textId="77777777" w:rsidR="002F274C" w:rsidRPr="00123249" w:rsidRDefault="002F274C" w:rsidP="002F274C">
            <w:pPr>
              <w:rPr>
                <w:color w:val="538135" w:themeColor="accent6" w:themeShade="BF"/>
                <w:lang w:val="nb-NO"/>
              </w:rPr>
            </w:pPr>
            <w:r w:rsidRPr="00123249">
              <w:rPr>
                <w:color w:val="538135" w:themeColor="accent6" w:themeShade="BF"/>
                <w:lang w:val="nb-NO"/>
              </w:rPr>
              <w:t>2. Uenig</w:t>
            </w:r>
          </w:p>
          <w:p w14:paraId="3FEF6404" w14:textId="77777777" w:rsidR="002F274C" w:rsidRPr="00123249" w:rsidRDefault="002F274C" w:rsidP="002F274C">
            <w:pPr>
              <w:rPr>
                <w:color w:val="538135" w:themeColor="accent6" w:themeShade="BF"/>
                <w:lang w:val="nb-NO"/>
              </w:rPr>
            </w:pPr>
            <w:r w:rsidRPr="00123249">
              <w:rPr>
                <w:color w:val="538135" w:themeColor="accent6" w:themeShade="BF"/>
                <w:lang w:val="nb-NO"/>
              </w:rPr>
              <w:t>3. Verken enig eller uenig</w:t>
            </w:r>
          </w:p>
          <w:p w14:paraId="5DDCD41A" w14:textId="77777777" w:rsidR="002F274C" w:rsidRPr="00123249" w:rsidRDefault="002F274C" w:rsidP="002F274C">
            <w:pPr>
              <w:rPr>
                <w:color w:val="538135" w:themeColor="accent6" w:themeShade="BF"/>
                <w:lang w:val="nb-NO"/>
              </w:rPr>
            </w:pPr>
            <w:r w:rsidRPr="00123249">
              <w:rPr>
                <w:color w:val="538135" w:themeColor="accent6" w:themeShade="BF"/>
                <w:lang w:val="nb-NO"/>
              </w:rPr>
              <w:t>4. Enig</w:t>
            </w:r>
          </w:p>
          <w:p w14:paraId="7BC1E3CD" w14:textId="77777777" w:rsidR="002F274C" w:rsidRPr="00123249" w:rsidRDefault="002F274C" w:rsidP="002F274C">
            <w:pPr>
              <w:rPr>
                <w:color w:val="538135" w:themeColor="accent6" w:themeShade="BF"/>
                <w:lang w:val="nb-NO"/>
              </w:rPr>
            </w:pPr>
            <w:r w:rsidRPr="00123249">
              <w:rPr>
                <w:color w:val="538135" w:themeColor="accent6" w:themeShade="BF"/>
                <w:lang w:val="nb-NO"/>
              </w:rPr>
              <w:t>5. Helt enig</w:t>
            </w:r>
          </w:p>
          <w:p w14:paraId="6AF0E8F4" w14:textId="78288EA8" w:rsidR="00D40C9A" w:rsidRPr="002F274C" w:rsidRDefault="002F274C" w:rsidP="002F274C">
            <w:pPr>
              <w:rPr>
                <w:lang w:val="nb-NO"/>
              </w:rPr>
            </w:pPr>
            <w:r w:rsidRPr="00123249">
              <w:rPr>
                <w:color w:val="538135" w:themeColor="accent6" w:themeShade="BF"/>
                <w:lang w:val="nb-NO"/>
              </w:rPr>
              <w:t xml:space="preserve">9. </w:t>
            </w:r>
            <w:r w:rsidR="00F13150">
              <w:rPr>
                <w:color w:val="538135" w:themeColor="accent6" w:themeShade="BF"/>
                <w:lang w:val="nb-NO"/>
              </w:rPr>
              <w:t>V</w:t>
            </w:r>
            <w:r w:rsidR="00F13150" w:rsidRPr="002A6CD2">
              <w:rPr>
                <w:color w:val="538135" w:themeColor="accent6" w:themeShade="BF"/>
                <w:lang w:val="nb-NO"/>
              </w:rPr>
              <w:t>et ikke/</w:t>
            </w:r>
            <w:r w:rsidR="00F13150">
              <w:rPr>
                <w:color w:val="538135" w:themeColor="accent6" w:themeShade="BF"/>
                <w:lang w:val="nb-NO"/>
              </w:rPr>
              <w:t>ikke aktuelt</w:t>
            </w:r>
          </w:p>
        </w:tc>
      </w:tr>
      <w:tr w:rsidR="00D40C9A" w:rsidRPr="00D40C9A" w14:paraId="5A133080" w14:textId="77777777" w:rsidTr="008F4629">
        <w:trPr>
          <w:trHeight w:val="463"/>
        </w:trPr>
        <w:tc>
          <w:tcPr>
            <w:tcW w:w="6511"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0B21703" w14:textId="77777777" w:rsidR="00D40C9A" w:rsidRPr="00D40C9A" w:rsidRDefault="00D40C9A" w:rsidP="00D40C9A">
            <w:pPr>
              <w:rPr>
                <w:lang w:val="en-US"/>
              </w:rPr>
            </w:pPr>
            <w:r w:rsidRPr="00D40C9A">
              <w:rPr>
                <w:b/>
                <w:bCs/>
                <w:lang w:val="en-US"/>
              </w:rPr>
              <w:t>Economic Impact</w:t>
            </w:r>
            <w:r w:rsidR="002C6593">
              <w:rPr>
                <w:b/>
                <w:bCs/>
                <w:lang w:val="en-US"/>
              </w:rPr>
              <w:t xml:space="preserve"> </w:t>
            </w:r>
            <w:r w:rsidR="002C6593" w:rsidRPr="00E100B2">
              <w:rPr>
                <w:bCs/>
                <w:i/>
              </w:rPr>
              <w:t>(don’t show this title to respondents)</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0B29B50B" w14:textId="77777777" w:rsidR="00D40C9A" w:rsidRPr="00D40C9A" w:rsidRDefault="00D40C9A" w:rsidP="00D40C9A">
            <w:pPr>
              <w:rPr>
                <w:lang w:val="en-US"/>
              </w:rPr>
            </w:pPr>
          </w:p>
        </w:tc>
      </w:tr>
      <w:tr w:rsidR="00D40C9A" w:rsidRPr="00DC1235" w14:paraId="59EAF11E" w14:textId="77777777" w:rsidTr="008F4629">
        <w:trPr>
          <w:trHeight w:val="925"/>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D387F9C" w14:textId="77777777" w:rsidR="00D40C9A" w:rsidRPr="00D40C9A" w:rsidRDefault="00D40C9A" w:rsidP="00D40C9A">
            <w:pPr>
              <w:rPr>
                <w:lang w:val="en-US"/>
              </w:rPr>
            </w:pPr>
            <w:r w:rsidRPr="00D40C9A">
              <w:rPr>
                <w:b/>
                <w:bCs/>
                <w:lang w:val="en-US"/>
              </w:rPr>
              <w:t>RA51.b</w:t>
            </w:r>
          </w:p>
        </w:tc>
        <w:tc>
          <w:tcPr>
            <w:tcW w:w="5638"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1F49EDFB" w14:textId="77777777" w:rsidR="00D40C9A" w:rsidRDefault="00D40C9A" w:rsidP="00D40C9A">
            <w:pPr>
              <w:rPr>
                <w:lang w:val="en-US"/>
              </w:rPr>
            </w:pPr>
            <w:r w:rsidRPr="00D40C9A">
              <w:rPr>
                <w:lang w:val="en-US"/>
              </w:rPr>
              <w:t>A radon problem can influence the value of property.</w:t>
            </w:r>
          </w:p>
          <w:p w14:paraId="6B8446BB" w14:textId="6D8A9BF8" w:rsidR="002F274C" w:rsidRPr="002F274C" w:rsidRDefault="002F274C" w:rsidP="00D40C9A">
            <w:pPr>
              <w:rPr>
                <w:lang w:val="nb-NO"/>
              </w:rPr>
            </w:pPr>
            <w:r w:rsidRPr="002F274C">
              <w:rPr>
                <w:color w:val="538135" w:themeColor="accent6" w:themeShade="BF"/>
                <w:lang w:val="nb-NO"/>
              </w:rPr>
              <w:t>Et radonproblem kan påvirke verdien av eiendom.</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4C9A6394" w14:textId="77777777" w:rsidR="00D40C9A" w:rsidRPr="002F274C" w:rsidRDefault="00D40C9A" w:rsidP="00D40C9A">
            <w:pPr>
              <w:rPr>
                <w:lang w:val="nb-NO"/>
              </w:rPr>
            </w:pPr>
          </w:p>
        </w:tc>
      </w:tr>
    </w:tbl>
    <w:p w14:paraId="2530E943" w14:textId="77777777" w:rsidR="00D40C9A" w:rsidRPr="002F274C" w:rsidRDefault="00D40C9A">
      <w:pPr>
        <w:rPr>
          <w:lang w:val="nb-NO"/>
        </w:rPr>
      </w:pPr>
    </w:p>
    <w:p w14:paraId="60716F41" w14:textId="77777777" w:rsidR="00D40C9A" w:rsidRDefault="00D40C9A" w:rsidP="00D40C9A">
      <w:pPr>
        <w:rPr>
          <w:b/>
          <w:bCs/>
          <w:i/>
          <w:iCs/>
          <w:lang w:val="en-US"/>
        </w:rPr>
      </w:pPr>
      <w:r w:rsidRPr="00D40C9A">
        <w:rPr>
          <w:b/>
          <w:bCs/>
          <w:i/>
          <w:iCs/>
          <w:lang w:val="en-US"/>
        </w:rPr>
        <w:t>INTRO: To what extent do you agree or disagree with the following statements?</w:t>
      </w:r>
    </w:p>
    <w:p w14:paraId="7AC5E820" w14:textId="7287914B" w:rsidR="00DB5688" w:rsidRPr="00CA5A73" w:rsidRDefault="008A468C" w:rsidP="00DB5688">
      <w:pPr>
        <w:rPr>
          <w:b/>
          <w:bCs/>
          <w:color w:val="538135" w:themeColor="accent6" w:themeShade="BF"/>
          <w:lang w:val="nb-NO"/>
        </w:rPr>
      </w:pPr>
      <w:r w:rsidRPr="00C7365B">
        <w:rPr>
          <w:b/>
          <w:bCs/>
          <w:color w:val="538135" w:themeColor="accent6" w:themeShade="BF"/>
          <w:lang w:val="nb-NO"/>
        </w:rPr>
        <w:t>INTRO: I hvilken grad er du enig eller uenig i følgende påstander?</w:t>
      </w:r>
    </w:p>
    <w:tbl>
      <w:tblPr>
        <w:tblW w:w="8779" w:type="dxa"/>
        <w:tblCellMar>
          <w:left w:w="0" w:type="dxa"/>
          <w:right w:w="0" w:type="dxa"/>
        </w:tblCellMar>
        <w:tblLook w:val="04A0" w:firstRow="1" w:lastRow="0" w:firstColumn="1" w:lastColumn="0" w:noHBand="0" w:noVBand="1"/>
      </w:tblPr>
      <w:tblGrid>
        <w:gridCol w:w="867"/>
        <w:gridCol w:w="5644"/>
        <w:gridCol w:w="2268"/>
      </w:tblGrid>
      <w:tr w:rsidR="00DB5688" w:rsidRPr="00DC1235" w14:paraId="3880E3AC" w14:textId="77777777" w:rsidTr="008F4629">
        <w:tc>
          <w:tcPr>
            <w:tcW w:w="6511"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56719D3" w14:textId="77777777" w:rsidR="00DB5688" w:rsidRPr="00D40C9A" w:rsidRDefault="00DB5688" w:rsidP="00F974AB">
            <w:pPr>
              <w:rPr>
                <w:lang w:val="en-US"/>
              </w:rPr>
            </w:pPr>
            <w:r w:rsidRPr="00D40C9A">
              <w:rPr>
                <w:b/>
                <w:bCs/>
                <w:lang w:val="en-US"/>
              </w:rPr>
              <w:t>Subjective Norm</w:t>
            </w:r>
            <w:r w:rsidR="002C6593">
              <w:rPr>
                <w:b/>
                <w:bCs/>
                <w:lang w:val="en-US"/>
              </w:rPr>
              <w:t xml:space="preserve"> </w:t>
            </w:r>
            <w:r w:rsidR="002C6593" w:rsidRPr="00E100B2">
              <w:rPr>
                <w:bCs/>
                <w:i/>
              </w:rPr>
              <w:t>(don’t show this title to respondents)</w:t>
            </w:r>
          </w:p>
        </w:tc>
        <w:tc>
          <w:tcPr>
            <w:tcW w:w="2268"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2F56736B" w14:textId="77777777" w:rsidR="00DB5688" w:rsidRPr="00D40C9A" w:rsidRDefault="00DB5688" w:rsidP="00F63A8B">
            <w:pPr>
              <w:jc w:val="left"/>
              <w:rPr>
                <w:lang w:val="en-US"/>
              </w:rPr>
            </w:pPr>
            <w:r w:rsidRPr="00D40C9A">
              <w:rPr>
                <w:lang w:val="en-US"/>
              </w:rPr>
              <w:t>1. Strongly Disagree</w:t>
            </w:r>
          </w:p>
          <w:p w14:paraId="22969974" w14:textId="77777777" w:rsidR="00DB5688" w:rsidRPr="00D40C9A" w:rsidRDefault="00DB5688" w:rsidP="00F63A8B">
            <w:pPr>
              <w:jc w:val="left"/>
              <w:rPr>
                <w:lang w:val="en-US"/>
              </w:rPr>
            </w:pPr>
            <w:r w:rsidRPr="00D40C9A">
              <w:rPr>
                <w:lang w:val="en-US"/>
              </w:rPr>
              <w:t>2. Disagree</w:t>
            </w:r>
          </w:p>
          <w:p w14:paraId="0689B8DB" w14:textId="77777777" w:rsidR="00DB5688" w:rsidRPr="00D40C9A" w:rsidRDefault="00DB5688" w:rsidP="00F63A8B">
            <w:pPr>
              <w:jc w:val="left"/>
              <w:rPr>
                <w:lang w:val="en-US"/>
              </w:rPr>
            </w:pPr>
            <w:r w:rsidRPr="00D40C9A">
              <w:rPr>
                <w:lang w:val="en-US"/>
              </w:rPr>
              <w:t>3. Neither agree, nor disagree</w:t>
            </w:r>
          </w:p>
          <w:p w14:paraId="6C85687F" w14:textId="77777777" w:rsidR="00DB5688" w:rsidRPr="00D40C9A" w:rsidRDefault="00DB5688" w:rsidP="00F63A8B">
            <w:pPr>
              <w:jc w:val="left"/>
              <w:rPr>
                <w:lang w:val="en-US"/>
              </w:rPr>
            </w:pPr>
            <w:r w:rsidRPr="00D40C9A">
              <w:rPr>
                <w:lang w:val="en-US"/>
              </w:rPr>
              <w:t>4. Agree</w:t>
            </w:r>
          </w:p>
          <w:p w14:paraId="5506C027" w14:textId="77777777" w:rsidR="00DB5688" w:rsidRPr="00D40C9A" w:rsidRDefault="00DB5688" w:rsidP="00F63A8B">
            <w:pPr>
              <w:jc w:val="left"/>
              <w:rPr>
                <w:lang w:val="en-US"/>
              </w:rPr>
            </w:pPr>
            <w:r w:rsidRPr="00D40C9A">
              <w:rPr>
                <w:lang w:val="en-US"/>
              </w:rPr>
              <w:t>5. Strongly Agree</w:t>
            </w:r>
          </w:p>
          <w:p w14:paraId="67A07068" w14:textId="77777777" w:rsidR="00DB5688" w:rsidRDefault="00DB5688" w:rsidP="00F63A8B">
            <w:pPr>
              <w:jc w:val="left"/>
              <w:rPr>
                <w:lang w:val="en-US"/>
              </w:rPr>
            </w:pPr>
            <w:r w:rsidRPr="00D40C9A">
              <w:rPr>
                <w:lang w:val="en-US"/>
              </w:rPr>
              <w:t>9. I don't know/NA</w:t>
            </w:r>
          </w:p>
          <w:p w14:paraId="11054038" w14:textId="77777777" w:rsidR="002F274C" w:rsidRPr="00123249" w:rsidRDefault="002F274C" w:rsidP="002F274C">
            <w:pPr>
              <w:rPr>
                <w:color w:val="538135" w:themeColor="accent6" w:themeShade="BF"/>
                <w:lang w:val="nb-NO"/>
              </w:rPr>
            </w:pPr>
            <w:r w:rsidRPr="00123249">
              <w:rPr>
                <w:color w:val="538135" w:themeColor="accent6" w:themeShade="BF"/>
                <w:lang w:val="nb-NO"/>
              </w:rPr>
              <w:t>1. Helt uenig</w:t>
            </w:r>
          </w:p>
          <w:p w14:paraId="117D502E" w14:textId="77777777" w:rsidR="002F274C" w:rsidRPr="00123249" w:rsidRDefault="002F274C" w:rsidP="002F274C">
            <w:pPr>
              <w:rPr>
                <w:color w:val="538135" w:themeColor="accent6" w:themeShade="BF"/>
                <w:lang w:val="nb-NO"/>
              </w:rPr>
            </w:pPr>
            <w:r w:rsidRPr="00123249">
              <w:rPr>
                <w:color w:val="538135" w:themeColor="accent6" w:themeShade="BF"/>
                <w:lang w:val="nb-NO"/>
              </w:rPr>
              <w:t>2. Uenig</w:t>
            </w:r>
          </w:p>
          <w:p w14:paraId="0F79B228" w14:textId="77777777" w:rsidR="002F274C" w:rsidRPr="00123249" w:rsidRDefault="002F274C" w:rsidP="002F274C">
            <w:pPr>
              <w:rPr>
                <w:color w:val="538135" w:themeColor="accent6" w:themeShade="BF"/>
                <w:lang w:val="nb-NO"/>
              </w:rPr>
            </w:pPr>
            <w:r w:rsidRPr="00123249">
              <w:rPr>
                <w:color w:val="538135" w:themeColor="accent6" w:themeShade="BF"/>
                <w:lang w:val="nb-NO"/>
              </w:rPr>
              <w:t>3. Verken enig eller uenig</w:t>
            </w:r>
          </w:p>
          <w:p w14:paraId="4AB459E9" w14:textId="77777777" w:rsidR="002F274C" w:rsidRPr="00123249" w:rsidRDefault="002F274C" w:rsidP="002F274C">
            <w:pPr>
              <w:rPr>
                <w:color w:val="538135" w:themeColor="accent6" w:themeShade="BF"/>
                <w:lang w:val="nb-NO"/>
              </w:rPr>
            </w:pPr>
            <w:r w:rsidRPr="00123249">
              <w:rPr>
                <w:color w:val="538135" w:themeColor="accent6" w:themeShade="BF"/>
                <w:lang w:val="nb-NO"/>
              </w:rPr>
              <w:t>4. Enig</w:t>
            </w:r>
          </w:p>
          <w:p w14:paraId="03EA0E06" w14:textId="77777777" w:rsidR="002F274C" w:rsidRPr="00123249" w:rsidRDefault="002F274C" w:rsidP="002F274C">
            <w:pPr>
              <w:rPr>
                <w:color w:val="538135" w:themeColor="accent6" w:themeShade="BF"/>
                <w:lang w:val="nb-NO"/>
              </w:rPr>
            </w:pPr>
            <w:r w:rsidRPr="00123249">
              <w:rPr>
                <w:color w:val="538135" w:themeColor="accent6" w:themeShade="BF"/>
                <w:lang w:val="nb-NO"/>
              </w:rPr>
              <w:t>5. Helt enig</w:t>
            </w:r>
          </w:p>
          <w:p w14:paraId="7F068748" w14:textId="114B746B" w:rsidR="002F274C" w:rsidRPr="003738A8" w:rsidRDefault="002F274C" w:rsidP="002F274C">
            <w:pPr>
              <w:jc w:val="left"/>
              <w:rPr>
                <w:lang w:val="nb-NO"/>
              </w:rPr>
            </w:pPr>
            <w:r w:rsidRPr="00123249">
              <w:rPr>
                <w:color w:val="538135" w:themeColor="accent6" w:themeShade="BF"/>
                <w:lang w:val="nb-NO"/>
              </w:rPr>
              <w:t xml:space="preserve">9. </w:t>
            </w:r>
            <w:r w:rsidR="00F13150">
              <w:rPr>
                <w:color w:val="538135" w:themeColor="accent6" w:themeShade="BF"/>
                <w:lang w:val="nb-NO"/>
              </w:rPr>
              <w:t>V</w:t>
            </w:r>
            <w:r w:rsidR="00F13150" w:rsidRPr="002A6CD2">
              <w:rPr>
                <w:color w:val="538135" w:themeColor="accent6" w:themeShade="BF"/>
                <w:lang w:val="nb-NO"/>
              </w:rPr>
              <w:t>et ikke/</w:t>
            </w:r>
            <w:r w:rsidR="00F13150">
              <w:rPr>
                <w:color w:val="538135" w:themeColor="accent6" w:themeShade="BF"/>
                <w:lang w:val="nb-NO"/>
              </w:rPr>
              <w:t>ikke aktuelt</w:t>
            </w:r>
          </w:p>
        </w:tc>
      </w:tr>
      <w:tr w:rsidR="00DB5688" w:rsidRPr="00DC1235" w14:paraId="0973D2B2" w14:textId="77777777" w:rsidTr="008F4629">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3AB038B" w14:textId="77777777" w:rsidR="00DB5688" w:rsidRPr="00D40C9A" w:rsidRDefault="00DB5688" w:rsidP="00F974AB">
            <w:pPr>
              <w:rPr>
                <w:lang w:val="en-US"/>
              </w:rPr>
            </w:pPr>
            <w:r w:rsidRPr="00D40C9A">
              <w:rPr>
                <w:b/>
                <w:bCs/>
                <w:lang w:val="en-US"/>
              </w:rPr>
              <w:t>RA34</w:t>
            </w:r>
          </w:p>
        </w:tc>
        <w:tc>
          <w:tcPr>
            <w:tcW w:w="5644"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3062AF1C" w14:textId="77777777" w:rsidR="00DB5688" w:rsidRPr="008A468C" w:rsidRDefault="00DB5688" w:rsidP="00F974AB">
            <w:pPr>
              <w:rPr>
                <w:lang w:val="en-US"/>
              </w:rPr>
            </w:pPr>
            <w:r w:rsidRPr="008A468C">
              <w:rPr>
                <w:lang w:val="en-US"/>
              </w:rPr>
              <w:t xml:space="preserve">Most people who are important to me are NOT in </w:t>
            </w:r>
            <w:proofErr w:type="spellStart"/>
            <w:r w:rsidRPr="008A468C">
              <w:rPr>
                <w:lang w:val="en-US"/>
              </w:rPr>
              <w:t>favour</w:t>
            </w:r>
            <w:proofErr w:type="spellEnd"/>
            <w:r w:rsidRPr="008A468C">
              <w:rPr>
                <w:lang w:val="en-US"/>
              </w:rPr>
              <w:t xml:space="preserve"> of me testing for indoor radon.</w:t>
            </w:r>
          </w:p>
          <w:p w14:paraId="12B3BEF8" w14:textId="37F21648" w:rsidR="005D098E" w:rsidRPr="008A468C" w:rsidRDefault="00A7549B" w:rsidP="00F974AB">
            <w:pPr>
              <w:rPr>
                <w:lang w:val="nb-NO"/>
              </w:rPr>
            </w:pPr>
            <w:r w:rsidRPr="008A468C">
              <w:rPr>
                <w:color w:val="538135" w:themeColor="accent6" w:themeShade="BF"/>
                <w:lang w:val="nb-NO"/>
              </w:rPr>
              <w:t>Mine nærmeste</w:t>
            </w:r>
            <w:r w:rsidR="00AE384F" w:rsidRPr="00CA5A73">
              <w:rPr>
                <w:color w:val="538135" w:themeColor="accent6" w:themeShade="BF"/>
                <w:lang w:val="nb-NO"/>
              </w:rPr>
              <w:t xml:space="preserve"> er </w:t>
            </w:r>
            <w:r w:rsidR="00B24957" w:rsidRPr="00CA5A73">
              <w:rPr>
                <w:color w:val="538135" w:themeColor="accent6" w:themeShade="BF"/>
                <w:lang w:val="nb-NO"/>
              </w:rPr>
              <w:t>negative til</w:t>
            </w:r>
            <w:r w:rsidR="005D098E" w:rsidRPr="008A468C">
              <w:rPr>
                <w:color w:val="538135" w:themeColor="accent6" w:themeShade="BF"/>
                <w:lang w:val="nb-NO"/>
              </w:rPr>
              <w:t xml:space="preserve"> at jeg skal</w:t>
            </w:r>
            <w:r w:rsidR="00AE384F" w:rsidRPr="00CA5A73">
              <w:rPr>
                <w:color w:val="538135" w:themeColor="accent6" w:themeShade="BF"/>
                <w:lang w:val="nb-NO"/>
              </w:rPr>
              <w:t xml:space="preserve"> utføre</w:t>
            </w:r>
            <w:r w:rsidR="005D098E" w:rsidRPr="008A468C">
              <w:rPr>
                <w:color w:val="538135" w:themeColor="accent6" w:themeShade="BF"/>
                <w:lang w:val="nb-NO"/>
              </w:rPr>
              <w:t xml:space="preserve"> </w:t>
            </w:r>
            <w:r w:rsidR="00310EAF" w:rsidRPr="00CA5A73">
              <w:rPr>
                <w:color w:val="538135" w:themeColor="accent6" w:themeShade="BF"/>
                <w:lang w:val="nb-NO"/>
              </w:rPr>
              <w:t>en radon</w:t>
            </w:r>
            <w:r w:rsidR="0035459C" w:rsidRPr="008A468C">
              <w:rPr>
                <w:color w:val="538135" w:themeColor="accent6" w:themeShade="BF"/>
                <w:lang w:val="nb-NO"/>
              </w:rPr>
              <w:t>mål</w:t>
            </w:r>
            <w:r w:rsidR="00310EAF" w:rsidRPr="00CA5A73">
              <w:rPr>
                <w:color w:val="538135" w:themeColor="accent6" w:themeShade="BF"/>
                <w:lang w:val="nb-NO"/>
              </w:rPr>
              <w:t>ing</w:t>
            </w:r>
            <w:r w:rsidR="005D098E" w:rsidRPr="008A468C">
              <w:rPr>
                <w:color w:val="538135" w:themeColor="accent6" w:themeShade="BF"/>
                <w:lang w:val="nb-NO"/>
              </w:rPr>
              <w:t>.</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14B1F0E9" w14:textId="77777777" w:rsidR="00DB5688" w:rsidRPr="005D098E" w:rsidRDefault="00DB5688" w:rsidP="00F974AB">
            <w:pPr>
              <w:rPr>
                <w:lang w:val="nb-NO"/>
              </w:rPr>
            </w:pPr>
          </w:p>
        </w:tc>
      </w:tr>
      <w:tr w:rsidR="00DB5688" w:rsidRPr="00DC1235" w14:paraId="3F816097" w14:textId="77777777" w:rsidTr="008F4629">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B66A50C" w14:textId="77777777" w:rsidR="00DB5688" w:rsidRPr="00D40C9A" w:rsidRDefault="00DB5688" w:rsidP="00F974AB">
            <w:pPr>
              <w:rPr>
                <w:lang w:val="en-US"/>
              </w:rPr>
            </w:pPr>
            <w:r w:rsidRPr="00D40C9A">
              <w:rPr>
                <w:b/>
                <w:bCs/>
                <w:lang w:val="en-US"/>
              </w:rPr>
              <w:t>RA34b</w:t>
            </w:r>
          </w:p>
        </w:tc>
        <w:tc>
          <w:tcPr>
            <w:tcW w:w="5644"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3666C751" w14:textId="77777777" w:rsidR="00DB5688" w:rsidRPr="008A468C" w:rsidRDefault="00DB5688" w:rsidP="00F974AB">
            <w:pPr>
              <w:rPr>
                <w:lang w:val="en-US"/>
              </w:rPr>
            </w:pPr>
            <w:r w:rsidRPr="008A468C">
              <w:rPr>
                <w:lang w:val="en-US"/>
              </w:rPr>
              <w:t xml:space="preserve">Most people who are important to me are in </w:t>
            </w:r>
            <w:proofErr w:type="spellStart"/>
            <w:r w:rsidRPr="008A468C">
              <w:rPr>
                <w:lang w:val="en-US"/>
              </w:rPr>
              <w:t>favour</w:t>
            </w:r>
            <w:proofErr w:type="spellEnd"/>
            <w:r w:rsidRPr="008A468C">
              <w:rPr>
                <w:lang w:val="en-US"/>
              </w:rPr>
              <w:t xml:space="preserve"> of me remediating my home for radon if needed.</w:t>
            </w:r>
          </w:p>
          <w:p w14:paraId="6BD6818B" w14:textId="63F23859" w:rsidR="005D098E" w:rsidRPr="008A468C" w:rsidRDefault="00A7549B" w:rsidP="00F974AB">
            <w:pPr>
              <w:rPr>
                <w:lang w:val="nb-NO"/>
              </w:rPr>
            </w:pPr>
            <w:r w:rsidRPr="008A468C">
              <w:rPr>
                <w:color w:val="538135" w:themeColor="accent6" w:themeShade="BF"/>
                <w:lang w:val="nb-NO"/>
              </w:rPr>
              <w:t xml:space="preserve">Mine nærmeste </w:t>
            </w:r>
            <w:r w:rsidR="008719DA" w:rsidRPr="008A468C">
              <w:rPr>
                <w:color w:val="538135" w:themeColor="accent6" w:themeShade="BF"/>
                <w:lang w:val="nb-NO"/>
              </w:rPr>
              <w:t>er</w:t>
            </w:r>
            <w:r w:rsidR="005D098E" w:rsidRPr="008A468C">
              <w:rPr>
                <w:color w:val="538135" w:themeColor="accent6" w:themeShade="BF"/>
                <w:lang w:val="nb-NO"/>
              </w:rPr>
              <w:t xml:space="preserve"> </w:t>
            </w:r>
            <w:r w:rsidR="00B24957" w:rsidRPr="00CA5A73">
              <w:rPr>
                <w:color w:val="538135" w:themeColor="accent6" w:themeShade="BF"/>
                <w:lang w:val="nb-NO"/>
              </w:rPr>
              <w:t xml:space="preserve">positive til </w:t>
            </w:r>
            <w:r w:rsidR="005D098E" w:rsidRPr="008A468C">
              <w:rPr>
                <w:color w:val="538135" w:themeColor="accent6" w:themeShade="BF"/>
                <w:lang w:val="nb-NO"/>
              </w:rPr>
              <w:t xml:space="preserve">at jeg skal </w:t>
            </w:r>
            <w:r w:rsidRPr="008A468C">
              <w:rPr>
                <w:color w:val="538135" w:themeColor="accent6" w:themeShade="BF"/>
                <w:lang w:val="nb-NO"/>
              </w:rPr>
              <w:t xml:space="preserve">gjøre </w:t>
            </w:r>
            <w:r w:rsidR="00B24957" w:rsidRPr="00CA5A73">
              <w:rPr>
                <w:color w:val="538135" w:themeColor="accent6" w:themeShade="BF"/>
                <w:lang w:val="nb-NO"/>
              </w:rPr>
              <w:t>radon</w:t>
            </w:r>
            <w:r w:rsidRPr="008A468C">
              <w:rPr>
                <w:color w:val="538135" w:themeColor="accent6" w:themeShade="BF"/>
                <w:lang w:val="nb-NO"/>
              </w:rPr>
              <w:t xml:space="preserve">tiltak i </w:t>
            </w:r>
            <w:r w:rsidR="005D098E" w:rsidRPr="008A468C">
              <w:rPr>
                <w:color w:val="538135" w:themeColor="accent6" w:themeShade="BF"/>
                <w:lang w:val="nb-NO"/>
              </w:rPr>
              <w:t>hjemmet mitt ved behov.</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1F349694" w14:textId="77777777" w:rsidR="00DB5688" w:rsidRPr="005D098E" w:rsidRDefault="00DB5688" w:rsidP="00F974AB">
            <w:pPr>
              <w:rPr>
                <w:lang w:val="nb-NO"/>
              </w:rPr>
            </w:pPr>
          </w:p>
        </w:tc>
      </w:tr>
      <w:tr w:rsidR="00DB5688" w:rsidRPr="00DC1235" w14:paraId="545426F5" w14:textId="77777777" w:rsidTr="008F4629">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1635CDE" w14:textId="77777777" w:rsidR="00DB5688" w:rsidRPr="00D40C9A" w:rsidRDefault="00DB5688" w:rsidP="00F974AB">
            <w:pPr>
              <w:rPr>
                <w:lang w:val="en-US"/>
              </w:rPr>
            </w:pPr>
            <w:r w:rsidRPr="00D40C9A">
              <w:rPr>
                <w:b/>
                <w:bCs/>
                <w:lang w:val="en-US"/>
              </w:rPr>
              <w:t>RA34.1</w:t>
            </w:r>
          </w:p>
        </w:tc>
        <w:tc>
          <w:tcPr>
            <w:tcW w:w="5644"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3D60287C" w14:textId="77777777" w:rsidR="00DB5688" w:rsidRPr="008A468C" w:rsidRDefault="00DB5688" w:rsidP="00F974AB">
            <w:pPr>
              <w:rPr>
                <w:lang w:val="en-US"/>
              </w:rPr>
            </w:pPr>
            <w:r w:rsidRPr="008A468C">
              <w:rPr>
                <w:lang w:val="en-US"/>
              </w:rPr>
              <w:t>In general, people who are important to me would like me to be informed about radon.</w:t>
            </w:r>
          </w:p>
          <w:p w14:paraId="3BEE8C96" w14:textId="5A1BFA36" w:rsidR="005D098E" w:rsidRPr="008A468C" w:rsidRDefault="005D098E" w:rsidP="00F974AB">
            <w:pPr>
              <w:rPr>
                <w:lang w:val="nb-NO"/>
              </w:rPr>
            </w:pPr>
            <w:r w:rsidRPr="008A468C">
              <w:rPr>
                <w:color w:val="538135" w:themeColor="accent6" w:themeShade="BF"/>
                <w:lang w:val="nb-NO"/>
              </w:rPr>
              <w:t xml:space="preserve">Generelt vil </w:t>
            </w:r>
            <w:r w:rsidR="00CB11C4" w:rsidRPr="00CA5A73">
              <w:rPr>
                <w:color w:val="538135" w:themeColor="accent6" w:themeShade="BF"/>
                <w:lang w:val="nb-NO"/>
              </w:rPr>
              <w:t>mine nærmeste</w:t>
            </w:r>
            <w:r w:rsidRPr="008A468C">
              <w:rPr>
                <w:color w:val="538135" w:themeColor="accent6" w:themeShade="BF"/>
                <w:lang w:val="nb-NO"/>
              </w:rPr>
              <w:t xml:space="preserve"> at jeg skal bli informert om radon.</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49942B76" w14:textId="77777777" w:rsidR="00DB5688" w:rsidRPr="005D098E" w:rsidRDefault="00DB5688" w:rsidP="00F974AB">
            <w:pPr>
              <w:rPr>
                <w:lang w:val="nb-NO"/>
              </w:rPr>
            </w:pPr>
          </w:p>
        </w:tc>
      </w:tr>
      <w:tr w:rsidR="00DB5688" w:rsidRPr="00DC1235" w14:paraId="5BDA22C7" w14:textId="77777777" w:rsidTr="008F4629">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B675DB8" w14:textId="77777777" w:rsidR="00DB5688" w:rsidRPr="00D40C9A" w:rsidRDefault="00DB5688" w:rsidP="00F974AB">
            <w:pPr>
              <w:rPr>
                <w:lang w:val="en-US"/>
              </w:rPr>
            </w:pPr>
            <w:r w:rsidRPr="00D40C9A">
              <w:rPr>
                <w:b/>
                <w:bCs/>
                <w:lang w:val="en-US"/>
              </w:rPr>
              <w:t>RA34.2</w:t>
            </w:r>
          </w:p>
        </w:tc>
        <w:tc>
          <w:tcPr>
            <w:tcW w:w="5644"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59FEF3FA" w14:textId="77777777" w:rsidR="00DB5688" w:rsidRPr="008A468C" w:rsidRDefault="00DB5688" w:rsidP="00F974AB">
            <w:pPr>
              <w:rPr>
                <w:lang w:val="en-US"/>
              </w:rPr>
            </w:pPr>
            <w:r w:rsidRPr="008A468C">
              <w:rPr>
                <w:lang w:val="en-US"/>
              </w:rPr>
              <w:t>People who are significant in my life don't care about my actions related to radon in my home.</w:t>
            </w:r>
          </w:p>
          <w:p w14:paraId="07833816" w14:textId="2280227A" w:rsidR="002C231C" w:rsidRPr="008A468C" w:rsidRDefault="002C231C" w:rsidP="00F974AB">
            <w:pPr>
              <w:rPr>
                <w:lang w:val="nb-NO"/>
              </w:rPr>
            </w:pPr>
            <w:r w:rsidRPr="008A468C">
              <w:rPr>
                <w:color w:val="538135" w:themeColor="accent6" w:themeShade="BF"/>
                <w:lang w:val="nb-NO"/>
              </w:rPr>
              <w:t xml:space="preserve">Folk som er viktige i livet mitt bryr seg ikke om </w:t>
            </w:r>
            <w:r w:rsidR="00FF0676" w:rsidRPr="00CA5A73">
              <w:rPr>
                <w:color w:val="538135" w:themeColor="accent6" w:themeShade="BF"/>
                <w:lang w:val="nb-NO"/>
              </w:rPr>
              <w:t>hva jeg gjør</w:t>
            </w:r>
            <w:r w:rsidR="00FF0676" w:rsidRPr="008A468C">
              <w:rPr>
                <w:color w:val="538135" w:themeColor="accent6" w:themeShade="BF"/>
                <w:lang w:val="nb-NO"/>
              </w:rPr>
              <w:t xml:space="preserve"> </w:t>
            </w:r>
            <w:r w:rsidR="008A468C" w:rsidRPr="00CA5A73">
              <w:rPr>
                <w:color w:val="538135" w:themeColor="accent6" w:themeShade="BF"/>
                <w:lang w:val="nb-NO"/>
              </w:rPr>
              <w:t xml:space="preserve">med </w:t>
            </w:r>
            <w:r w:rsidRPr="008A468C">
              <w:rPr>
                <w:color w:val="538135" w:themeColor="accent6" w:themeShade="BF"/>
                <w:lang w:val="nb-NO"/>
              </w:rPr>
              <w:t>radon i hjemmet mitt.</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500B481B" w14:textId="77777777" w:rsidR="00DB5688" w:rsidRPr="002C231C" w:rsidRDefault="00DB5688" w:rsidP="00F974AB">
            <w:pPr>
              <w:rPr>
                <w:lang w:val="nb-NO"/>
              </w:rPr>
            </w:pPr>
          </w:p>
        </w:tc>
      </w:tr>
    </w:tbl>
    <w:p w14:paraId="5A750681" w14:textId="77777777" w:rsidR="00DB5688" w:rsidRPr="002C231C" w:rsidRDefault="00DB5688" w:rsidP="00DB5688">
      <w:pPr>
        <w:rPr>
          <w:lang w:val="nb-NO"/>
        </w:rPr>
      </w:pPr>
    </w:p>
    <w:p w14:paraId="5C9AB3FA" w14:textId="77777777" w:rsidR="00D40C9A" w:rsidRDefault="00D40C9A" w:rsidP="00DB5688">
      <w:pPr>
        <w:rPr>
          <w:lang w:val="en-US"/>
        </w:rPr>
      </w:pPr>
      <w:r w:rsidRPr="00D40C9A">
        <w:rPr>
          <w:b/>
          <w:bCs/>
          <w:i/>
          <w:iCs/>
          <w:lang w:val="en-US"/>
        </w:rPr>
        <w:t>INTRO: To what extent do you agree or disagree with the following statements?</w:t>
      </w:r>
      <w:r w:rsidR="00DB5688">
        <w:rPr>
          <w:lang w:val="en-US"/>
        </w:rPr>
        <w:t xml:space="preserve"> </w:t>
      </w:r>
    </w:p>
    <w:p w14:paraId="2EF39C5D" w14:textId="0C031D92" w:rsidR="008A468C" w:rsidRPr="0099271E" w:rsidRDefault="00DF32E3" w:rsidP="00DB5688">
      <w:pPr>
        <w:rPr>
          <w:b/>
          <w:bCs/>
          <w:color w:val="538135" w:themeColor="accent6" w:themeShade="BF"/>
          <w:lang w:val="nb-NO"/>
        </w:rPr>
      </w:pPr>
      <w:r w:rsidRPr="00C7365B">
        <w:rPr>
          <w:b/>
          <w:bCs/>
          <w:color w:val="538135" w:themeColor="accent6" w:themeShade="BF"/>
          <w:lang w:val="nb-NO"/>
        </w:rPr>
        <w:t>INTRO: I hvilken grad er du enig eller uenig i følgende påstander?</w:t>
      </w:r>
    </w:p>
    <w:tbl>
      <w:tblPr>
        <w:tblW w:w="8779" w:type="dxa"/>
        <w:tblCellMar>
          <w:left w:w="0" w:type="dxa"/>
          <w:right w:w="0" w:type="dxa"/>
        </w:tblCellMar>
        <w:tblLook w:val="04A0" w:firstRow="1" w:lastRow="0" w:firstColumn="1" w:lastColumn="0" w:noHBand="0" w:noVBand="1"/>
      </w:tblPr>
      <w:tblGrid>
        <w:gridCol w:w="1254"/>
        <w:gridCol w:w="5399"/>
        <w:gridCol w:w="2126"/>
      </w:tblGrid>
      <w:tr w:rsidR="00D40C9A" w:rsidRPr="00DC1235" w14:paraId="17ACD0DC" w14:textId="77777777" w:rsidTr="008F4629">
        <w:tc>
          <w:tcPr>
            <w:tcW w:w="6653"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5F764A0" w14:textId="77777777" w:rsidR="00D40C9A" w:rsidRPr="00D40C9A" w:rsidRDefault="00D40C9A" w:rsidP="00D40C9A">
            <w:pPr>
              <w:rPr>
                <w:lang w:val="en-US"/>
              </w:rPr>
            </w:pPr>
            <w:r w:rsidRPr="00D40C9A">
              <w:rPr>
                <w:b/>
                <w:bCs/>
                <w:lang w:val="en-US"/>
              </w:rPr>
              <w:t>Descriptive Norm</w:t>
            </w:r>
            <w:r w:rsidR="00E100B2">
              <w:rPr>
                <w:b/>
                <w:bCs/>
                <w:lang w:val="en-US"/>
              </w:rPr>
              <w:t xml:space="preserve"> </w:t>
            </w:r>
            <w:r w:rsidR="00E100B2">
              <w:rPr>
                <w:b/>
                <w:color w:val="FF0000"/>
              </w:rPr>
              <w:t>RANDOMISE</w:t>
            </w:r>
            <w:r w:rsidR="002C6593">
              <w:rPr>
                <w:b/>
                <w:color w:val="FF0000"/>
              </w:rPr>
              <w:t xml:space="preserve"> </w:t>
            </w:r>
            <w:r w:rsidR="002C6593" w:rsidRPr="00E100B2">
              <w:rPr>
                <w:bCs/>
                <w:i/>
              </w:rPr>
              <w:t>(don’t show this title to respondents)</w:t>
            </w:r>
          </w:p>
        </w:tc>
        <w:tc>
          <w:tcPr>
            <w:tcW w:w="2126"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EDC1754" w14:textId="77777777" w:rsidR="00D40C9A" w:rsidRPr="00D40C9A" w:rsidRDefault="00D40C9A" w:rsidP="008F4629">
            <w:pPr>
              <w:jc w:val="left"/>
              <w:rPr>
                <w:lang w:val="en-US"/>
              </w:rPr>
            </w:pPr>
            <w:r w:rsidRPr="00D40C9A">
              <w:rPr>
                <w:lang w:val="en-US"/>
              </w:rPr>
              <w:t>1. Strongly Disagree</w:t>
            </w:r>
          </w:p>
          <w:p w14:paraId="0C77DD1E" w14:textId="77777777" w:rsidR="00D40C9A" w:rsidRPr="00D40C9A" w:rsidRDefault="00D40C9A" w:rsidP="008F4629">
            <w:pPr>
              <w:jc w:val="left"/>
              <w:rPr>
                <w:lang w:val="en-US"/>
              </w:rPr>
            </w:pPr>
            <w:r w:rsidRPr="00D40C9A">
              <w:rPr>
                <w:lang w:val="en-US"/>
              </w:rPr>
              <w:t>2. Disagree</w:t>
            </w:r>
          </w:p>
          <w:p w14:paraId="6D6A7514" w14:textId="77777777" w:rsidR="00D40C9A" w:rsidRPr="00D40C9A" w:rsidRDefault="00D40C9A" w:rsidP="008F4629">
            <w:pPr>
              <w:jc w:val="left"/>
              <w:rPr>
                <w:lang w:val="en-US"/>
              </w:rPr>
            </w:pPr>
            <w:r w:rsidRPr="00D40C9A">
              <w:rPr>
                <w:lang w:val="en-US"/>
              </w:rPr>
              <w:t>3. Neither agree, nor disagree</w:t>
            </w:r>
          </w:p>
          <w:p w14:paraId="281A6E69" w14:textId="77777777" w:rsidR="00D40C9A" w:rsidRPr="00D40C9A" w:rsidRDefault="00D40C9A" w:rsidP="008F4629">
            <w:pPr>
              <w:jc w:val="left"/>
              <w:rPr>
                <w:lang w:val="en-US"/>
              </w:rPr>
            </w:pPr>
            <w:r w:rsidRPr="00D40C9A">
              <w:rPr>
                <w:lang w:val="en-US"/>
              </w:rPr>
              <w:t>4. Agree</w:t>
            </w:r>
          </w:p>
          <w:p w14:paraId="190A8C96" w14:textId="77777777" w:rsidR="00D40C9A" w:rsidRPr="00D40C9A" w:rsidRDefault="00D40C9A" w:rsidP="008F4629">
            <w:pPr>
              <w:jc w:val="left"/>
              <w:rPr>
                <w:lang w:val="en-US"/>
              </w:rPr>
            </w:pPr>
            <w:r w:rsidRPr="00D40C9A">
              <w:rPr>
                <w:lang w:val="en-US"/>
              </w:rPr>
              <w:t>5. Strongly Agree</w:t>
            </w:r>
          </w:p>
          <w:p w14:paraId="1D5B049D" w14:textId="77777777" w:rsidR="00D40C9A" w:rsidRDefault="00D40C9A" w:rsidP="008F4629">
            <w:pPr>
              <w:jc w:val="left"/>
              <w:rPr>
                <w:lang w:val="en-US"/>
              </w:rPr>
            </w:pPr>
            <w:r w:rsidRPr="00D40C9A">
              <w:rPr>
                <w:lang w:val="en-US"/>
              </w:rPr>
              <w:t>9. I don't know/NA</w:t>
            </w:r>
          </w:p>
          <w:p w14:paraId="47CCAAC4" w14:textId="77777777" w:rsidR="002F274C" w:rsidRPr="00123249" w:rsidRDefault="002F274C" w:rsidP="002F274C">
            <w:pPr>
              <w:rPr>
                <w:color w:val="538135" w:themeColor="accent6" w:themeShade="BF"/>
                <w:lang w:val="nb-NO"/>
              </w:rPr>
            </w:pPr>
            <w:r w:rsidRPr="00123249">
              <w:rPr>
                <w:color w:val="538135" w:themeColor="accent6" w:themeShade="BF"/>
                <w:lang w:val="nb-NO"/>
              </w:rPr>
              <w:t>1. Helt uenig</w:t>
            </w:r>
          </w:p>
          <w:p w14:paraId="11BFEFBB" w14:textId="77777777" w:rsidR="002F274C" w:rsidRPr="00123249" w:rsidRDefault="002F274C" w:rsidP="002F274C">
            <w:pPr>
              <w:rPr>
                <w:color w:val="538135" w:themeColor="accent6" w:themeShade="BF"/>
                <w:lang w:val="nb-NO"/>
              </w:rPr>
            </w:pPr>
            <w:r w:rsidRPr="00123249">
              <w:rPr>
                <w:color w:val="538135" w:themeColor="accent6" w:themeShade="BF"/>
                <w:lang w:val="nb-NO"/>
              </w:rPr>
              <w:t>2. Uenig</w:t>
            </w:r>
          </w:p>
          <w:p w14:paraId="0B5C9A33" w14:textId="77777777" w:rsidR="002F274C" w:rsidRPr="00123249" w:rsidRDefault="002F274C" w:rsidP="002F274C">
            <w:pPr>
              <w:rPr>
                <w:color w:val="538135" w:themeColor="accent6" w:themeShade="BF"/>
                <w:lang w:val="nb-NO"/>
              </w:rPr>
            </w:pPr>
            <w:r w:rsidRPr="00123249">
              <w:rPr>
                <w:color w:val="538135" w:themeColor="accent6" w:themeShade="BF"/>
                <w:lang w:val="nb-NO"/>
              </w:rPr>
              <w:t>3. Verken enig eller uenig</w:t>
            </w:r>
          </w:p>
          <w:p w14:paraId="7A945204" w14:textId="77777777" w:rsidR="002F274C" w:rsidRPr="00123249" w:rsidRDefault="002F274C" w:rsidP="002F274C">
            <w:pPr>
              <w:rPr>
                <w:color w:val="538135" w:themeColor="accent6" w:themeShade="BF"/>
                <w:lang w:val="nb-NO"/>
              </w:rPr>
            </w:pPr>
            <w:r w:rsidRPr="00123249">
              <w:rPr>
                <w:color w:val="538135" w:themeColor="accent6" w:themeShade="BF"/>
                <w:lang w:val="nb-NO"/>
              </w:rPr>
              <w:t>4. Enig</w:t>
            </w:r>
          </w:p>
          <w:p w14:paraId="271B6C33" w14:textId="77777777" w:rsidR="002F274C" w:rsidRPr="00123249" w:rsidRDefault="002F274C" w:rsidP="002F274C">
            <w:pPr>
              <w:rPr>
                <w:color w:val="538135" w:themeColor="accent6" w:themeShade="BF"/>
                <w:lang w:val="nb-NO"/>
              </w:rPr>
            </w:pPr>
            <w:r w:rsidRPr="00123249">
              <w:rPr>
                <w:color w:val="538135" w:themeColor="accent6" w:themeShade="BF"/>
                <w:lang w:val="nb-NO"/>
              </w:rPr>
              <w:t>5. Helt enig</w:t>
            </w:r>
          </w:p>
          <w:p w14:paraId="44C0132F" w14:textId="0E82FE5B" w:rsidR="002F274C" w:rsidRPr="003738A8" w:rsidRDefault="002F274C" w:rsidP="002F274C">
            <w:pPr>
              <w:jc w:val="left"/>
              <w:rPr>
                <w:lang w:val="nb-NO"/>
              </w:rPr>
            </w:pPr>
            <w:r w:rsidRPr="00123249">
              <w:rPr>
                <w:color w:val="538135" w:themeColor="accent6" w:themeShade="BF"/>
                <w:lang w:val="nb-NO"/>
              </w:rPr>
              <w:t xml:space="preserve">9. </w:t>
            </w:r>
            <w:r w:rsidR="00F13150">
              <w:rPr>
                <w:color w:val="538135" w:themeColor="accent6" w:themeShade="BF"/>
                <w:lang w:val="nb-NO"/>
              </w:rPr>
              <w:t>V</w:t>
            </w:r>
            <w:r w:rsidR="00F13150" w:rsidRPr="002A6CD2">
              <w:rPr>
                <w:color w:val="538135" w:themeColor="accent6" w:themeShade="BF"/>
                <w:lang w:val="nb-NO"/>
              </w:rPr>
              <w:t>et ikke/</w:t>
            </w:r>
            <w:r w:rsidR="00F13150">
              <w:rPr>
                <w:color w:val="538135" w:themeColor="accent6" w:themeShade="BF"/>
                <w:lang w:val="nb-NO"/>
              </w:rPr>
              <w:t>ikke aktuelt</w:t>
            </w:r>
          </w:p>
        </w:tc>
      </w:tr>
      <w:tr w:rsidR="00D40C9A" w:rsidRPr="00DC1235" w14:paraId="12297518" w14:textId="77777777" w:rsidTr="008F4629">
        <w:trPr>
          <w:trHeight w:val="462"/>
        </w:trPr>
        <w:tc>
          <w:tcPr>
            <w:tcW w:w="125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D55925" w14:textId="77777777" w:rsidR="00D40C9A" w:rsidRPr="00D40C9A" w:rsidRDefault="00D40C9A" w:rsidP="00D40C9A">
            <w:pPr>
              <w:rPr>
                <w:lang w:val="en-US"/>
              </w:rPr>
            </w:pPr>
            <w:r w:rsidRPr="00D40C9A">
              <w:rPr>
                <w:b/>
                <w:bCs/>
                <w:lang w:val="en-US"/>
              </w:rPr>
              <w:t>RA35</w:t>
            </w:r>
          </w:p>
        </w:tc>
        <w:tc>
          <w:tcPr>
            <w:tcW w:w="5399"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9B2593C" w14:textId="77777777" w:rsidR="00D40C9A" w:rsidRDefault="00D40C9A" w:rsidP="00D40C9A">
            <w:pPr>
              <w:rPr>
                <w:lang w:val="en-US"/>
              </w:rPr>
            </w:pPr>
            <w:r w:rsidRPr="00D40C9A">
              <w:rPr>
                <w:lang w:val="en-US"/>
              </w:rPr>
              <w:t xml:space="preserve">I believe most people in my </w:t>
            </w:r>
            <w:proofErr w:type="spellStart"/>
            <w:r w:rsidRPr="00D40C9A">
              <w:rPr>
                <w:lang w:val="en-US"/>
              </w:rPr>
              <w:t>neighbourhood</w:t>
            </w:r>
            <w:proofErr w:type="spellEnd"/>
            <w:r w:rsidRPr="00D40C9A">
              <w:rPr>
                <w:lang w:val="en-US"/>
              </w:rPr>
              <w:t xml:space="preserve"> </w:t>
            </w:r>
            <w:r w:rsidR="007F414A">
              <w:rPr>
                <w:lang w:val="en-US"/>
              </w:rPr>
              <w:t xml:space="preserve">have </w:t>
            </w:r>
            <w:r w:rsidRPr="00D40C9A">
              <w:rPr>
                <w:b/>
                <w:bCs/>
                <w:lang w:val="en-US"/>
              </w:rPr>
              <w:t>tested</w:t>
            </w:r>
            <w:r w:rsidRPr="00D40C9A">
              <w:rPr>
                <w:lang w:val="en-US"/>
              </w:rPr>
              <w:t xml:space="preserve"> their houses for </w:t>
            </w:r>
            <w:r w:rsidRPr="00FC2B45">
              <w:t>indoor</w:t>
            </w:r>
            <w:r w:rsidRPr="00D40C9A">
              <w:rPr>
                <w:lang w:val="en-US"/>
              </w:rPr>
              <w:t xml:space="preserve"> radon.</w:t>
            </w:r>
          </w:p>
          <w:p w14:paraId="22C9B663" w14:textId="0CA28E7A" w:rsidR="000576F5" w:rsidRPr="000576F5" w:rsidRDefault="000576F5" w:rsidP="00D40C9A">
            <w:pPr>
              <w:rPr>
                <w:lang w:val="nb-NO"/>
              </w:rPr>
            </w:pPr>
            <w:r w:rsidRPr="000576F5">
              <w:rPr>
                <w:color w:val="538135" w:themeColor="accent6" w:themeShade="BF"/>
                <w:lang w:val="nb-NO"/>
              </w:rPr>
              <w:t xml:space="preserve">Jeg tror de fleste i nabolaget mitt har </w:t>
            </w:r>
            <w:r w:rsidR="007C23F3">
              <w:rPr>
                <w:color w:val="538135" w:themeColor="accent6" w:themeShade="BF"/>
                <w:lang w:val="nb-NO"/>
              </w:rPr>
              <w:t>målt radon i</w:t>
            </w:r>
            <w:r w:rsidR="007C23F3" w:rsidRPr="000576F5">
              <w:rPr>
                <w:color w:val="538135" w:themeColor="accent6" w:themeShade="BF"/>
                <w:lang w:val="nb-NO"/>
              </w:rPr>
              <w:t xml:space="preserve"> </w:t>
            </w:r>
            <w:r w:rsidR="0043485B">
              <w:rPr>
                <w:color w:val="538135" w:themeColor="accent6" w:themeShade="BF"/>
                <w:lang w:val="nb-NO"/>
              </w:rPr>
              <w:t>hjemmene</w:t>
            </w:r>
            <w:r w:rsidR="0043485B" w:rsidRPr="000576F5">
              <w:rPr>
                <w:color w:val="538135" w:themeColor="accent6" w:themeShade="BF"/>
                <w:lang w:val="nb-NO"/>
              </w:rPr>
              <w:t xml:space="preserve"> </w:t>
            </w:r>
            <w:r w:rsidRPr="000576F5">
              <w:rPr>
                <w:color w:val="538135" w:themeColor="accent6" w:themeShade="BF"/>
                <w:lang w:val="nb-NO"/>
              </w:rPr>
              <w:t>sine.</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2F66B48E" w14:textId="77777777" w:rsidR="00D40C9A" w:rsidRPr="000576F5" w:rsidRDefault="00D40C9A" w:rsidP="00D40C9A">
            <w:pPr>
              <w:rPr>
                <w:lang w:val="nb-NO"/>
              </w:rPr>
            </w:pPr>
          </w:p>
        </w:tc>
      </w:tr>
      <w:tr w:rsidR="00D40C9A" w:rsidRPr="00DC1235" w14:paraId="2011B13F" w14:textId="77777777" w:rsidTr="008F4629">
        <w:trPr>
          <w:trHeight w:val="462"/>
        </w:trPr>
        <w:tc>
          <w:tcPr>
            <w:tcW w:w="125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7DD476" w14:textId="77777777" w:rsidR="00D40C9A" w:rsidRPr="00D40C9A" w:rsidRDefault="00D40C9A" w:rsidP="00D40C9A">
            <w:pPr>
              <w:rPr>
                <w:lang w:val="en-US"/>
              </w:rPr>
            </w:pPr>
            <w:r w:rsidRPr="00D40C9A">
              <w:rPr>
                <w:b/>
                <w:bCs/>
                <w:lang w:val="en-US"/>
              </w:rPr>
              <w:t>RA35a</w:t>
            </w:r>
          </w:p>
        </w:tc>
        <w:tc>
          <w:tcPr>
            <w:tcW w:w="5399"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1A3DBFC7" w14:textId="77777777" w:rsidR="00D40C9A" w:rsidRDefault="00D40C9A" w:rsidP="00D40C9A">
            <w:pPr>
              <w:rPr>
                <w:lang w:val="en-US"/>
              </w:rPr>
            </w:pPr>
            <w:r w:rsidRPr="00D40C9A">
              <w:rPr>
                <w:lang w:val="en-US"/>
              </w:rPr>
              <w:t>I beli</w:t>
            </w:r>
            <w:r w:rsidR="007F414A">
              <w:rPr>
                <w:lang w:val="en-US"/>
              </w:rPr>
              <w:t>eve most people that I know have done/are doing</w:t>
            </w:r>
            <w:r w:rsidRPr="00D40C9A">
              <w:rPr>
                <w:lang w:val="en-US"/>
              </w:rPr>
              <w:t xml:space="preserve"> something related to indoor radon.</w:t>
            </w:r>
          </w:p>
          <w:p w14:paraId="054C9C4C" w14:textId="3D2F41CA" w:rsidR="000576F5" w:rsidRPr="000576F5" w:rsidRDefault="000576F5" w:rsidP="00D40C9A">
            <w:pPr>
              <w:rPr>
                <w:lang w:val="nb-NO"/>
              </w:rPr>
            </w:pPr>
            <w:r w:rsidRPr="000576F5">
              <w:rPr>
                <w:color w:val="538135" w:themeColor="accent6" w:themeShade="BF"/>
                <w:lang w:val="nb-NO"/>
              </w:rPr>
              <w:t>Jeg tror de fleste jeg kjenner har gjort/gjør noe relatert til radon</w:t>
            </w:r>
            <w:r w:rsidR="001A3E36">
              <w:rPr>
                <w:color w:val="538135" w:themeColor="accent6" w:themeShade="BF"/>
                <w:lang w:val="nb-NO"/>
              </w:rPr>
              <w:t xml:space="preserve"> i hjemmene sine</w:t>
            </w:r>
            <w:r w:rsidRPr="000576F5">
              <w:rPr>
                <w:color w:val="538135" w:themeColor="accent6" w:themeShade="BF"/>
                <w:lang w:val="nb-NO"/>
              </w:rPr>
              <w:t>.</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6714B286" w14:textId="77777777" w:rsidR="00D40C9A" w:rsidRPr="000576F5" w:rsidRDefault="00D40C9A" w:rsidP="00D40C9A">
            <w:pPr>
              <w:rPr>
                <w:lang w:val="nb-NO"/>
              </w:rPr>
            </w:pPr>
          </w:p>
        </w:tc>
      </w:tr>
      <w:tr w:rsidR="00D40C9A" w:rsidRPr="00DC1235" w14:paraId="3984F60D" w14:textId="77777777" w:rsidTr="008F4629">
        <w:trPr>
          <w:trHeight w:val="1511"/>
        </w:trPr>
        <w:tc>
          <w:tcPr>
            <w:tcW w:w="125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1C98D4F" w14:textId="77777777" w:rsidR="00D40C9A" w:rsidRPr="00D40C9A" w:rsidRDefault="00D40C9A" w:rsidP="00D40C9A">
            <w:pPr>
              <w:rPr>
                <w:lang w:val="en-US"/>
              </w:rPr>
            </w:pPr>
            <w:r w:rsidRPr="00D40C9A">
              <w:rPr>
                <w:b/>
                <w:bCs/>
                <w:lang w:val="en-US"/>
              </w:rPr>
              <w:t>RA36</w:t>
            </w:r>
          </w:p>
        </w:tc>
        <w:tc>
          <w:tcPr>
            <w:tcW w:w="5399"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163C311B" w14:textId="77777777" w:rsidR="00D40C9A" w:rsidRDefault="00D40C9A" w:rsidP="00D40C9A">
            <w:pPr>
              <w:rPr>
                <w:lang w:val="en-US"/>
              </w:rPr>
            </w:pPr>
            <w:r w:rsidRPr="00D40C9A">
              <w:rPr>
                <w:lang w:val="en-US"/>
              </w:rPr>
              <w:t xml:space="preserve">I believe most people in my neighborhood </w:t>
            </w:r>
            <w:r w:rsidRPr="00D40C9A">
              <w:rPr>
                <w:b/>
                <w:bCs/>
                <w:lang w:val="en-US"/>
              </w:rPr>
              <w:t>remediated</w:t>
            </w:r>
            <w:r w:rsidRPr="00D40C9A">
              <w:rPr>
                <w:lang w:val="en-US"/>
              </w:rPr>
              <w:t xml:space="preserve"> their houses when indoor radon levels exceeded the limits.</w:t>
            </w:r>
          </w:p>
          <w:p w14:paraId="0C3EFE39" w14:textId="530495D8" w:rsidR="000576F5" w:rsidRPr="000576F5" w:rsidRDefault="000576F5" w:rsidP="00D40C9A">
            <w:pPr>
              <w:rPr>
                <w:lang w:val="nb-NO"/>
              </w:rPr>
            </w:pPr>
            <w:r w:rsidRPr="0043485B">
              <w:rPr>
                <w:color w:val="538135" w:themeColor="accent6" w:themeShade="BF"/>
                <w:lang w:val="nb-NO"/>
              </w:rPr>
              <w:t xml:space="preserve">Jeg tror de fleste i nabolaget mitt </w:t>
            </w:r>
            <w:r w:rsidR="00F16C00" w:rsidRPr="0043485B">
              <w:rPr>
                <w:color w:val="538135" w:themeColor="accent6" w:themeShade="BF"/>
                <w:lang w:val="nb-NO"/>
              </w:rPr>
              <w:t xml:space="preserve">gjorde </w:t>
            </w:r>
            <w:r w:rsidR="0043485B" w:rsidRPr="0099271E">
              <w:rPr>
                <w:color w:val="538135" w:themeColor="accent6" w:themeShade="BF"/>
                <w:lang w:val="nb-NO"/>
              </w:rPr>
              <w:t>radon</w:t>
            </w:r>
            <w:r w:rsidR="00F16C00" w:rsidRPr="0043485B">
              <w:rPr>
                <w:color w:val="538135" w:themeColor="accent6" w:themeShade="BF"/>
                <w:lang w:val="nb-NO"/>
              </w:rPr>
              <w:t xml:space="preserve">tiltak i </w:t>
            </w:r>
            <w:r w:rsidR="0043485B" w:rsidRPr="0099271E">
              <w:rPr>
                <w:color w:val="538135" w:themeColor="accent6" w:themeShade="BF"/>
                <w:lang w:val="nb-NO"/>
              </w:rPr>
              <w:t>hjemmene</w:t>
            </w:r>
            <w:r w:rsidR="0043485B" w:rsidRPr="0043485B">
              <w:rPr>
                <w:color w:val="538135" w:themeColor="accent6" w:themeShade="BF"/>
                <w:lang w:val="nb-NO"/>
              </w:rPr>
              <w:t xml:space="preserve"> </w:t>
            </w:r>
            <w:r w:rsidRPr="0043485B">
              <w:rPr>
                <w:color w:val="538135" w:themeColor="accent6" w:themeShade="BF"/>
                <w:lang w:val="nb-NO"/>
              </w:rPr>
              <w:t>sine når nivåer overskred grense</w:t>
            </w:r>
            <w:r w:rsidR="0043485B" w:rsidRPr="0099271E">
              <w:rPr>
                <w:color w:val="538135" w:themeColor="accent6" w:themeShade="BF"/>
                <w:lang w:val="nb-NO"/>
              </w:rPr>
              <w:t>verdier</w:t>
            </w:r>
            <w:r w:rsidRPr="0043485B">
              <w:rPr>
                <w:color w:val="538135" w:themeColor="accent6" w:themeShade="BF"/>
                <w:lang w:val="nb-NO"/>
              </w:rPr>
              <w:t>.</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67AB811C" w14:textId="77777777" w:rsidR="00D40C9A" w:rsidRPr="000576F5" w:rsidRDefault="00D40C9A" w:rsidP="00D40C9A">
            <w:pPr>
              <w:rPr>
                <w:lang w:val="nb-NO"/>
              </w:rPr>
            </w:pPr>
          </w:p>
        </w:tc>
      </w:tr>
      <w:tr w:rsidR="00D40C9A" w:rsidRPr="00DC1235" w14:paraId="7AC92180" w14:textId="77777777" w:rsidTr="008F4629">
        <w:trPr>
          <w:trHeight w:val="592"/>
        </w:trPr>
        <w:tc>
          <w:tcPr>
            <w:tcW w:w="1254" w:type="dxa"/>
            <w:vMerge w:val="restar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CE01342" w14:textId="77777777" w:rsidR="00D40C9A" w:rsidRPr="00D40C9A" w:rsidRDefault="00D40C9A" w:rsidP="00D40C9A">
            <w:pPr>
              <w:rPr>
                <w:lang w:val="en-US"/>
              </w:rPr>
            </w:pPr>
            <w:r w:rsidRPr="00D40C9A">
              <w:rPr>
                <w:b/>
                <w:bCs/>
                <w:lang w:val="en-US"/>
              </w:rPr>
              <w:t>RA37</w:t>
            </w:r>
          </w:p>
        </w:tc>
        <w:tc>
          <w:tcPr>
            <w:tcW w:w="5399" w:type="dxa"/>
            <w:vMerge w:val="restar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3E29A912" w14:textId="77777777" w:rsidR="00D40C9A" w:rsidRDefault="00D40C9A" w:rsidP="00D40C9A">
            <w:pPr>
              <w:rPr>
                <w:lang w:val="en-US"/>
              </w:rPr>
            </w:pPr>
            <w:r w:rsidRPr="00D40C9A">
              <w:rPr>
                <w:lang w:val="en-US"/>
              </w:rPr>
              <w:t xml:space="preserve">As far as I know, most of my friends living in the same </w:t>
            </w:r>
            <w:proofErr w:type="spellStart"/>
            <w:r w:rsidR="007F414A" w:rsidRPr="00D40C9A">
              <w:rPr>
                <w:lang w:val="en-US"/>
              </w:rPr>
              <w:t>neighbo</w:t>
            </w:r>
            <w:r w:rsidR="007F414A">
              <w:rPr>
                <w:lang w:val="en-US"/>
              </w:rPr>
              <w:t>urhood</w:t>
            </w:r>
            <w:proofErr w:type="spellEnd"/>
            <w:r w:rsidRPr="00D40C9A">
              <w:rPr>
                <w:lang w:val="en-US"/>
              </w:rPr>
              <w:t xml:space="preserve"> did NOT test their houses.</w:t>
            </w:r>
          </w:p>
          <w:p w14:paraId="7B4FB034" w14:textId="6D4DFE3E" w:rsidR="00D345BD" w:rsidRPr="00D345BD" w:rsidRDefault="00D345BD" w:rsidP="00D40C9A">
            <w:pPr>
              <w:rPr>
                <w:lang w:val="nb-NO"/>
              </w:rPr>
            </w:pPr>
            <w:r w:rsidRPr="00D345BD">
              <w:rPr>
                <w:color w:val="538135" w:themeColor="accent6" w:themeShade="BF"/>
                <w:lang w:val="nb-NO"/>
              </w:rPr>
              <w:t xml:space="preserve">Så vidt jeg vet, </w:t>
            </w:r>
            <w:r w:rsidR="009E381C">
              <w:rPr>
                <w:color w:val="538135" w:themeColor="accent6" w:themeShade="BF"/>
                <w:lang w:val="nb-NO"/>
              </w:rPr>
              <w:t xml:space="preserve">har </w:t>
            </w:r>
            <w:r w:rsidRPr="00D345BD">
              <w:rPr>
                <w:color w:val="538135" w:themeColor="accent6" w:themeShade="BF"/>
                <w:lang w:val="nb-NO"/>
              </w:rPr>
              <w:t xml:space="preserve">de fleste av vennene mine som bor i samme nabolag </w:t>
            </w:r>
            <w:r w:rsidR="009E381C">
              <w:rPr>
                <w:color w:val="538135" w:themeColor="accent6" w:themeShade="BF"/>
                <w:lang w:val="nb-NO"/>
              </w:rPr>
              <w:t xml:space="preserve">ikke foretatt </w:t>
            </w:r>
            <w:r w:rsidR="00F16C00">
              <w:rPr>
                <w:color w:val="538135" w:themeColor="accent6" w:themeShade="BF"/>
                <w:lang w:val="nb-NO"/>
              </w:rPr>
              <w:t>radon</w:t>
            </w:r>
            <w:r w:rsidR="009E381C">
              <w:rPr>
                <w:color w:val="538135" w:themeColor="accent6" w:themeShade="BF"/>
                <w:lang w:val="nb-NO"/>
              </w:rPr>
              <w:t>målinger</w:t>
            </w:r>
            <w:r w:rsidR="00F16C00">
              <w:rPr>
                <w:color w:val="538135" w:themeColor="accent6" w:themeShade="BF"/>
                <w:lang w:val="nb-NO"/>
              </w:rPr>
              <w:t xml:space="preserve"> i </w:t>
            </w:r>
            <w:r w:rsidR="0043485B">
              <w:rPr>
                <w:color w:val="538135" w:themeColor="accent6" w:themeShade="BF"/>
                <w:lang w:val="nb-NO"/>
              </w:rPr>
              <w:t>hjemmene</w:t>
            </w:r>
            <w:r w:rsidR="0043485B" w:rsidRPr="00D345BD">
              <w:rPr>
                <w:color w:val="538135" w:themeColor="accent6" w:themeShade="BF"/>
                <w:lang w:val="nb-NO"/>
              </w:rPr>
              <w:t xml:space="preserve"> </w:t>
            </w:r>
            <w:r w:rsidRPr="00D345BD">
              <w:rPr>
                <w:color w:val="538135" w:themeColor="accent6" w:themeShade="BF"/>
                <w:lang w:val="nb-NO"/>
              </w:rPr>
              <w:t>sine.</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3B27A3F1" w14:textId="77777777" w:rsidR="00D40C9A" w:rsidRPr="00D345BD" w:rsidRDefault="00D40C9A" w:rsidP="00D40C9A">
            <w:pPr>
              <w:rPr>
                <w:lang w:val="nb-NO"/>
              </w:rPr>
            </w:pPr>
          </w:p>
        </w:tc>
      </w:tr>
      <w:tr w:rsidR="00D40C9A" w:rsidRPr="00DC1235" w14:paraId="17398AA8" w14:textId="77777777" w:rsidTr="008F4629">
        <w:trPr>
          <w:trHeight w:val="583"/>
        </w:trPr>
        <w:tc>
          <w:tcPr>
            <w:tcW w:w="1254" w:type="dxa"/>
            <w:vMerge/>
            <w:tcBorders>
              <w:top w:val="single" w:sz="8" w:space="0" w:color="FFFFFF"/>
              <w:left w:val="single" w:sz="8" w:space="0" w:color="FFFFFF"/>
              <w:bottom w:val="single" w:sz="8" w:space="0" w:color="FFFFFF"/>
              <w:right w:val="single" w:sz="8" w:space="0" w:color="FFFFFF"/>
            </w:tcBorders>
            <w:vAlign w:val="center"/>
            <w:hideMark/>
          </w:tcPr>
          <w:p w14:paraId="11171A3F" w14:textId="77777777" w:rsidR="00D40C9A" w:rsidRPr="00D345BD" w:rsidRDefault="00D40C9A" w:rsidP="00D40C9A">
            <w:pPr>
              <w:rPr>
                <w:lang w:val="nb-NO"/>
              </w:rPr>
            </w:pPr>
          </w:p>
        </w:tc>
        <w:tc>
          <w:tcPr>
            <w:tcW w:w="5399" w:type="dxa"/>
            <w:vMerge/>
            <w:tcBorders>
              <w:top w:val="single" w:sz="8" w:space="0" w:color="FFFFFF"/>
              <w:left w:val="single" w:sz="8" w:space="0" w:color="FFFFFF"/>
              <w:bottom w:val="single" w:sz="8" w:space="0" w:color="FFFFFF"/>
              <w:right w:val="single" w:sz="24" w:space="0" w:color="FFFFFF"/>
            </w:tcBorders>
            <w:vAlign w:val="center"/>
            <w:hideMark/>
          </w:tcPr>
          <w:p w14:paraId="3E56A858" w14:textId="77777777" w:rsidR="00D40C9A" w:rsidRPr="00D345BD" w:rsidRDefault="00D40C9A" w:rsidP="00D40C9A">
            <w:pPr>
              <w:rPr>
                <w:lang w:val="nb-NO"/>
              </w:rPr>
            </w:pPr>
          </w:p>
        </w:tc>
        <w:tc>
          <w:tcPr>
            <w:tcW w:w="2126"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D85206C" w14:textId="77777777" w:rsidR="00D40C9A" w:rsidRPr="00D345BD" w:rsidRDefault="00D40C9A" w:rsidP="00D40C9A">
            <w:pPr>
              <w:rPr>
                <w:lang w:val="nb-NO"/>
              </w:rPr>
            </w:pPr>
          </w:p>
        </w:tc>
      </w:tr>
    </w:tbl>
    <w:p w14:paraId="6B581C89" w14:textId="77777777" w:rsidR="00DB5688" w:rsidRPr="009F3FED" w:rsidRDefault="00DB5688" w:rsidP="00D40C9A">
      <w:pPr>
        <w:rPr>
          <w:lang w:val="nb-NO"/>
        </w:rPr>
      </w:pPr>
    </w:p>
    <w:tbl>
      <w:tblPr>
        <w:tblW w:w="8779" w:type="dxa"/>
        <w:tblCellMar>
          <w:left w:w="0" w:type="dxa"/>
          <w:right w:w="0" w:type="dxa"/>
        </w:tblCellMar>
        <w:tblLook w:val="04A0" w:firstRow="1" w:lastRow="0" w:firstColumn="1" w:lastColumn="0" w:noHBand="0" w:noVBand="1"/>
      </w:tblPr>
      <w:tblGrid>
        <w:gridCol w:w="595"/>
        <w:gridCol w:w="720"/>
        <w:gridCol w:w="4912"/>
        <w:gridCol w:w="426"/>
        <w:gridCol w:w="1417"/>
        <w:gridCol w:w="709"/>
      </w:tblGrid>
      <w:tr w:rsidR="002B277D" w:rsidRPr="00DC1235" w14:paraId="7AF0AA97" w14:textId="77777777" w:rsidTr="00B33746">
        <w:tc>
          <w:tcPr>
            <w:tcW w:w="6653" w:type="dxa"/>
            <w:gridSpan w:val="4"/>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2E4BA9C8" w14:textId="77777777" w:rsidR="002B277D" w:rsidRPr="002B277D" w:rsidRDefault="002B277D" w:rsidP="002B277D">
            <w:pPr>
              <w:rPr>
                <w:lang w:val="en-US"/>
              </w:rPr>
            </w:pPr>
            <w:r w:rsidRPr="002B277D">
              <w:rPr>
                <w:b/>
                <w:bCs/>
                <w:lang w:val="en-US"/>
              </w:rPr>
              <w:t>Health Effect Perception</w:t>
            </w:r>
            <w:r w:rsidR="002C6593">
              <w:rPr>
                <w:b/>
                <w:bCs/>
                <w:lang w:val="en-US"/>
              </w:rPr>
              <w:t xml:space="preserve"> </w:t>
            </w:r>
            <w:r w:rsidR="002C6593" w:rsidRPr="00E100B2">
              <w:rPr>
                <w:bCs/>
                <w:i/>
              </w:rPr>
              <w:t>(don’t show this title to respondents)</w:t>
            </w:r>
          </w:p>
        </w:tc>
        <w:tc>
          <w:tcPr>
            <w:tcW w:w="2126" w:type="dxa"/>
            <w:gridSpan w:val="2"/>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27BD3ACB" w14:textId="77777777" w:rsidR="002B277D" w:rsidRPr="002B277D" w:rsidRDefault="002B277D" w:rsidP="00F63A8B">
            <w:pPr>
              <w:jc w:val="left"/>
              <w:rPr>
                <w:lang w:val="en-US"/>
              </w:rPr>
            </w:pPr>
            <w:r w:rsidRPr="002B277D">
              <w:rPr>
                <w:lang w:val="en-US"/>
              </w:rPr>
              <w:t>1. Strongly Disagree</w:t>
            </w:r>
          </w:p>
          <w:p w14:paraId="21854F1F" w14:textId="77777777" w:rsidR="002B277D" w:rsidRPr="002B277D" w:rsidRDefault="002B277D" w:rsidP="00F63A8B">
            <w:pPr>
              <w:jc w:val="left"/>
              <w:rPr>
                <w:lang w:val="en-US"/>
              </w:rPr>
            </w:pPr>
            <w:r w:rsidRPr="002B277D">
              <w:rPr>
                <w:lang w:val="en-US"/>
              </w:rPr>
              <w:t>2. Disagree</w:t>
            </w:r>
          </w:p>
          <w:p w14:paraId="123915C8" w14:textId="77777777" w:rsidR="002B277D" w:rsidRPr="002B277D" w:rsidRDefault="002B277D" w:rsidP="00F63A8B">
            <w:pPr>
              <w:jc w:val="left"/>
              <w:rPr>
                <w:lang w:val="en-US"/>
              </w:rPr>
            </w:pPr>
            <w:r w:rsidRPr="002B277D">
              <w:rPr>
                <w:lang w:val="en-US"/>
              </w:rPr>
              <w:t>3. Neither agree, nor disagree</w:t>
            </w:r>
          </w:p>
          <w:p w14:paraId="33055201" w14:textId="77777777" w:rsidR="002B277D" w:rsidRPr="002B277D" w:rsidRDefault="002B277D" w:rsidP="00F63A8B">
            <w:pPr>
              <w:jc w:val="left"/>
              <w:rPr>
                <w:lang w:val="en-US"/>
              </w:rPr>
            </w:pPr>
            <w:r w:rsidRPr="002B277D">
              <w:rPr>
                <w:lang w:val="en-US"/>
              </w:rPr>
              <w:t>4. Agree</w:t>
            </w:r>
          </w:p>
          <w:p w14:paraId="6E27BA9D" w14:textId="77777777" w:rsidR="002B277D" w:rsidRPr="002B277D" w:rsidRDefault="002B277D" w:rsidP="00F63A8B">
            <w:pPr>
              <w:jc w:val="left"/>
              <w:rPr>
                <w:lang w:val="en-US"/>
              </w:rPr>
            </w:pPr>
            <w:r w:rsidRPr="002B277D">
              <w:rPr>
                <w:lang w:val="en-US"/>
              </w:rPr>
              <w:t>5. Strongly Agree</w:t>
            </w:r>
          </w:p>
          <w:p w14:paraId="739A6F87" w14:textId="77777777" w:rsidR="002B277D" w:rsidRDefault="002B277D" w:rsidP="00F63A8B">
            <w:pPr>
              <w:jc w:val="left"/>
              <w:rPr>
                <w:lang w:val="en-US"/>
              </w:rPr>
            </w:pPr>
            <w:r w:rsidRPr="002B277D">
              <w:rPr>
                <w:lang w:val="en-US"/>
              </w:rPr>
              <w:t>9. I don't know/NA</w:t>
            </w:r>
          </w:p>
          <w:p w14:paraId="06B58123" w14:textId="77777777" w:rsidR="002F274C" w:rsidRPr="00123249" w:rsidRDefault="002F274C" w:rsidP="002F274C">
            <w:pPr>
              <w:rPr>
                <w:color w:val="538135" w:themeColor="accent6" w:themeShade="BF"/>
                <w:lang w:val="nb-NO"/>
              </w:rPr>
            </w:pPr>
            <w:r w:rsidRPr="00123249">
              <w:rPr>
                <w:color w:val="538135" w:themeColor="accent6" w:themeShade="BF"/>
                <w:lang w:val="nb-NO"/>
              </w:rPr>
              <w:t>1. Helt uenig</w:t>
            </w:r>
          </w:p>
          <w:p w14:paraId="7C27CF30" w14:textId="77777777" w:rsidR="002F274C" w:rsidRPr="00123249" w:rsidRDefault="002F274C" w:rsidP="002F274C">
            <w:pPr>
              <w:rPr>
                <w:color w:val="538135" w:themeColor="accent6" w:themeShade="BF"/>
                <w:lang w:val="nb-NO"/>
              </w:rPr>
            </w:pPr>
            <w:r w:rsidRPr="00123249">
              <w:rPr>
                <w:color w:val="538135" w:themeColor="accent6" w:themeShade="BF"/>
                <w:lang w:val="nb-NO"/>
              </w:rPr>
              <w:t>2. Uenig</w:t>
            </w:r>
          </w:p>
          <w:p w14:paraId="1E445C7A" w14:textId="77777777" w:rsidR="002F274C" w:rsidRPr="00123249" w:rsidRDefault="002F274C" w:rsidP="002F274C">
            <w:pPr>
              <w:rPr>
                <w:color w:val="538135" w:themeColor="accent6" w:themeShade="BF"/>
                <w:lang w:val="nb-NO"/>
              </w:rPr>
            </w:pPr>
            <w:r w:rsidRPr="00123249">
              <w:rPr>
                <w:color w:val="538135" w:themeColor="accent6" w:themeShade="BF"/>
                <w:lang w:val="nb-NO"/>
              </w:rPr>
              <w:t>3. Verken enig eller uenig</w:t>
            </w:r>
          </w:p>
          <w:p w14:paraId="3F9C677F" w14:textId="77777777" w:rsidR="002F274C" w:rsidRPr="00123249" w:rsidRDefault="002F274C" w:rsidP="002F274C">
            <w:pPr>
              <w:rPr>
                <w:color w:val="538135" w:themeColor="accent6" w:themeShade="BF"/>
                <w:lang w:val="nb-NO"/>
              </w:rPr>
            </w:pPr>
            <w:r w:rsidRPr="00123249">
              <w:rPr>
                <w:color w:val="538135" w:themeColor="accent6" w:themeShade="BF"/>
                <w:lang w:val="nb-NO"/>
              </w:rPr>
              <w:t>4. Enig</w:t>
            </w:r>
          </w:p>
          <w:p w14:paraId="6E3B4F4C" w14:textId="77777777" w:rsidR="002F274C" w:rsidRPr="00123249" w:rsidRDefault="002F274C" w:rsidP="002F274C">
            <w:pPr>
              <w:rPr>
                <w:color w:val="538135" w:themeColor="accent6" w:themeShade="BF"/>
                <w:lang w:val="nb-NO"/>
              </w:rPr>
            </w:pPr>
            <w:r w:rsidRPr="00123249">
              <w:rPr>
                <w:color w:val="538135" w:themeColor="accent6" w:themeShade="BF"/>
                <w:lang w:val="nb-NO"/>
              </w:rPr>
              <w:t>5. Helt enig</w:t>
            </w:r>
          </w:p>
          <w:p w14:paraId="052F1977" w14:textId="421904D9" w:rsidR="002F274C" w:rsidRPr="003738A8" w:rsidRDefault="002F274C" w:rsidP="002F274C">
            <w:pPr>
              <w:jc w:val="left"/>
              <w:rPr>
                <w:lang w:val="nb-NO"/>
              </w:rPr>
            </w:pPr>
            <w:r w:rsidRPr="00123249">
              <w:rPr>
                <w:color w:val="538135" w:themeColor="accent6" w:themeShade="BF"/>
                <w:lang w:val="nb-NO"/>
              </w:rPr>
              <w:t xml:space="preserve">9. </w:t>
            </w:r>
            <w:r w:rsidR="00F13150">
              <w:rPr>
                <w:color w:val="538135" w:themeColor="accent6" w:themeShade="BF"/>
                <w:lang w:val="nb-NO"/>
              </w:rPr>
              <w:t>V</w:t>
            </w:r>
            <w:r w:rsidR="00F13150" w:rsidRPr="002A6CD2">
              <w:rPr>
                <w:color w:val="538135" w:themeColor="accent6" w:themeShade="BF"/>
                <w:lang w:val="nb-NO"/>
              </w:rPr>
              <w:t>et ikke/</w:t>
            </w:r>
            <w:r w:rsidR="00F13150">
              <w:rPr>
                <w:color w:val="538135" w:themeColor="accent6" w:themeShade="BF"/>
                <w:lang w:val="nb-NO"/>
              </w:rPr>
              <w:t>ikke aktuelt</w:t>
            </w:r>
          </w:p>
        </w:tc>
      </w:tr>
      <w:tr w:rsidR="002B277D" w:rsidRPr="00DC1235" w14:paraId="27F94997" w14:textId="77777777" w:rsidTr="00B33746">
        <w:tc>
          <w:tcPr>
            <w:tcW w:w="1315" w:type="dxa"/>
            <w:gridSpan w:val="2"/>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DCD642E" w14:textId="77777777" w:rsidR="002B277D" w:rsidRPr="002B277D" w:rsidRDefault="002B277D" w:rsidP="002B277D">
            <w:pPr>
              <w:rPr>
                <w:lang w:val="en-US"/>
              </w:rPr>
            </w:pPr>
            <w:r w:rsidRPr="002B277D">
              <w:rPr>
                <w:b/>
                <w:bCs/>
                <w:lang w:val="en-US"/>
              </w:rPr>
              <w:t>RA37.1</w:t>
            </w:r>
          </w:p>
        </w:tc>
        <w:tc>
          <w:tcPr>
            <w:tcW w:w="5338" w:type="dxa"/>
            <w:gridSpan w:val="2"/>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123DBA7" w14:textId="77777777" w:rsidR="002B277D" w:rsidRDefault="002B277D" w:rsidP="002B277D">
            <w:pPr>
              <w:rPr>
                <w:lang w:val="en-US"/>
              </w:rPr>
            </w:pPr>
            <w:r w:rsidRPr="002B277D">
              <w:rPr>
                <w:lang w:val="en-US"/>
              </w:rPr>
              <w:t>I know people that may have health problems due to radon.</w:t>
            </w:r>
          </w:p>
          <w:p w14:paraId="4B892655" w14:textId="688560D1" w:rsidR="009F3FED" w:rsidRPr="00524AE5" w:rsidRDefault="00524AE5" w:rsidP="002B277D">
            <w:pPr>
              <w:rPr>
                <w:lang w:val="nb-NO"/>
              </w:rPr>
            </w:pPr>
            <w:r w:rsidRPr="00524AE5">
              <w:rPr>
                <w:color w:val="538135" w:themeColor="accent6" w:themeShade="BF"/>
                <w:lang w:val="nb-NO"/>
              </w:rPr>
              <w:t>Jeg kjenner folk som kan ha helseproblemer på grunn av radon.</w:t>
            </w:r>
          </w:p>
        </w:tc>
        <w:tc>
          <w:tcPr>
            <w:tcW w:w="2126" w:type="dxa"/>
            <w:gridSpan w:val="2"/>
            <w:vMerge/>
            <w:tcBorders>
              <w:top w:val="single" w:sz="8" w:space="0" w:color="FFFFFF"/>
              <w:left w:val="single" w:sz="8" w:space="0" w:color="FFFFFF"/>
              <w:bottom w:val="single" w:sz="24" w:space="0" w:color="FFFFFF"/>
              <w:right w:val="single" w:sz="8" w:space="0" w:color="FFFFFF"/>
            </w:tcBorders>
            <w:vAlign w:val="center"/>
            <w:hideMark/>
          </w:tcPr>
          <w:p w14:paraId="67905AD3" w14:textId="77777777" w:rsidR="002B277D" w:rsidRPr="00524AE5" w:rsidRDefault="002B277D" w:rsidP="002B277D">
            <w:pPr>
              <w:rPr>
                <w:lang w:val="nb-NO"/>
              </w:rPr>
            </w:pPr>
          </w:p>
        </w:tc>
      </w:tr>
      <w:tr w:rsidR="00B33746" w:rsidRPr="00DC1235" w14:paraId="4ABBD546" w14:textId="77777777" w:rsidTr="00B33746">
        <w:trPr>
          <w:gridAfter w:val="1"/>
          <w:wAfter w:w="709" w:type="dxa"/>
        </w:trPr>
        <w:tc>
          <w:tcPr>
            <w:tcW w:w="6227"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40564D27" w14:textId="77777777" w:rsidR="00B33746" w:rsidRPr="002B277D" w:rsidRDefault="00B33746" w:rsidP="005A5A94">
            <w:pPr>
              <w:jc w:val="left"/>
              <w:rPr>
                <w:lang w:val="en-US"/>
              </w:rPr>
            </w:pPr>
            <w:r w:rsidRPr="002B277D">
              <w:rPr>
                <w:b/>
                <w:bCs/>
                <w:lang w:val="en-US"/>
              </w:rPr>
              <w:t>Social Influence</w:t>
            </w:r>
            <w:r>
              <w:rPr>
                <w:b/>
                <w:bCs/>
                <w:lang w:val="en-US"/>
              </w:rPr>
              <w:t xml:space="preserve"> </w:t>
            </w:r>
            <w:r w:rsidRPr="00E100B2">
              <w:rPr>
                <w:bCs/>
                <w:i/>
              </w:rPr>
              <w:t>(don’t show this title to respondents)</w:t>
            </w:r>
          </w:p>
        </w:tc>
        <w:tc>
          <w:tcPr>
            <w:tcW w:w="1843" w:type="dxa"/>
            <w:gridSpan w:val="2"/>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9DAA8E9" w14:textId="77777777" w:rsidR="00B33746" w:rsidRPr="002B277D" w:rsidRDefault="00B33746" w:rsidP="005A5A94">
            <w:pPr>
              <w:jc w:val="left"/>
              <w:rPr>
                <w:lang w:val="en-US"/>
              </w:rPr>
            </w:pPr>
            <w:r w:rsidRPr="002B277D">
              <w:rPr>
                <w:lang w:val="en-US"/>
              </w:rPr>
              <w:t>1. Strongly Disagree</w:t>
            </w:r>
          </w:p>
          <w:p w14:paraId="648ECC7B" w14:textId="77777777" w:rsidR="00B33746" w:rsidRPr="002B277D" w:rsidRDefault="00B33746" w:rsidP="005A5A94">
            <w:pPr>
              <w:jc w:val="left"/>
              <w:rPr>
                <w:lang w:val="en-US"/>
              </w:rPr>
            </w:pPr>
            <w:r w:rsidRPr="002B277D">
              <w:rPr>
                <w:lang w:val="en-US"/>
              </w:rPr>
              <w:t>2. Disagree</w:t>
            </w:r>
          </w:p>
          <w:p w14:paraId="554782B8" w14:textId="77777777" w:rsidR="00B33746" w:rsidRPr="002B277D" w:rsidRDefault="00B33746" w:rsidP="005A5A94">
            <w:pPr>
              <w:jc w:val="left"/>
              <w:rPr>
                <w:lang w:val="en-US"/>
              </w:rPr>
            </w:pPr>
            <w:r w:rsidRPr="002B277D">
              <w:rPr>
                <w:lang w:val="en-US"/>
              </w:rPr>
              <w:t>3. Neither agree, nor disagree</w:t>
            </w:r>
          </w:p>
          <w:p w14:paraId="336EA63C" w14:textId="77777777" w:rsidR="00B33746" w:rsidRPr="002B277D" w:rsidRDefault="00B33746" w:rsidP="005A5A94">
            <w:pPr>
              <w:jc w:val="left"/>
              <w:rPr>
                <w:lang w:val="en-US"/>
              </w:rPr>
            </w:pPr>
            <w:r w:rsidRPr="002B277D">
              <w:rPr>
                <w:lang w:val="en-US"/>
              </w:rPr>
              <w:t>4. Agree</w:t>
            </w:r>
          </w:p>
          <w:p w14:paraId="36EC1A06" w14:textId="77777777" w:rsidR="00B33746" w:rsidRPr="002B277D" w:rsidRDefault="00B33746" w:rsidP="005A5A94">
            <w:pPr>
              <w:jc w:val="left"/>
              <w:rPr>
                <w:lang w:val="en-US"/>
              </w:rPr>
            </w:pPr>
            <w:r w:rsidRPr="002B277D">
              <w:rPr>
                <w:lang w:val="en-US"/>
              </w:rPr>
              <w:t>5. Strongly Agree</w:t>
            </w:r>
          </w:p>
          <w:p w14:paraId="1AAF23EF" w14:textId="77777777" w:rsidR="00B33746" w:rsidRDefault="00B33746" w:rsidP="005A5A94">
            <w:pPr>
              <w:jc w:val="left"/>
              <w:rPr>
                <w:lang w:val="en-US"/>
              </w:rPr>
            </w:pPr>
            <w:r w:rsidRPr="002B277D">
              <w:rPr>
                <w:lang w:val="en-US"/>
              </w:rPr>
              <w:t>9. I don't know/NA</w:t>
            </w:r>
          </w:p>
          <w:p w14:paraId="4C0253CD" w14:textId="77777777" w:rsidR="00B33746" w:rsidRPr="00123249" w:rsidRDefault="00B33746" w:rsidP="005A5A94">
            <w:pPr>
              <w:rPr>
                <w:color w:val="538135" w:themeColor="accent6" w:themeShade="BF"/>
                <w:lang w:val="nb-NO"/>
              </w:rPr>
            </w:pPr>
            <w:r w:rsidRPr="00123249">
              <w:rPr>
                <w:color w:val="538135" w:themeColor="accent6" w:themeShade="BF"/>
                <w:lang w:val="nb-NO"/>
              </w:rPr>
              <w:t>1. Helt uenig</w:t>
            </w:r>
          </w:p>
          <w:p w14:paraId="1055C05C" w14:textId="77777777" w:rsidR="00B33746" w:rsidRPr="00123249" w:rsidRDefault="00B33746" w:rsidP="005A5A94">
            <w:pPr>
              <w:rPr>
                <w:color w:val="538135" w:themeColor="accent6" w:themeShade="BF"/>
                <w:lang w:val="nb-NO"/>
              </w:rPr>
            </w:pPr>
            <w:r w:rsidRPr="00123249">
              <w:rPr>
                <w:color w:val="538135" w:themeColor="accent6" w:themeShade="BF"/>
                <w:lang w:val="nb-NO"/>
              </w:rPr>
              <w:t>2. Uenig</w:t>
            </w:r>
          </w:p>
          <w:p w14:paraId="44C13794" w14:textId="77777777" w:rsidR="00B33746" w:rsidRPr="00123249" w:rsidRDefault="00B33746" w:rsidP="005A5A94">
            <w:pPr>
              <w:rPr>
                <w:color w:val="538135" w:themeColor="accent6" w:themeShade="BF"/>
                <w:lang w:val="nb-NO"/>
              </w:rPr>
            </w:pPr>
            <w:r w:rsidRPr="00123249">
              <w:rPr>
                <w:color w:val="538135" w:themeColor="accent6" w:themeShade="BF"/>
                <w:lang w:val="nb-NO"/>
              </w:rPr>
              <w:t>3. Verken enig eller uenig</w:t>
            </w:r>
          </w:p>
          <w:p w14:paraId="437DFE69" w14:textId="77777777" w:rsidR="00B33746" w:rsidRPr="00123249" w:rsidRDefault="00B33746" w:rsidP="005A5A94">
            <w:pPr>
              <w:rPr>
                <w:color w:val="538135" w:themeColor="accent6" w:themeShade="BF"/>
                <w:lang w:val="nb-NO"/>
              </w:rPr>
            </w:pPr>
            <w:r w:rsidRPr="00123249">
              <w:rPr>
                <w:color w:val="538135" w:themeColor="accent6" w:themeShade="BF"/>
                <w:lang w:val="nb-NO"/>
              </w:rPr>
              <w:t>4. Enig</w:t>
            </w:r>
          </w:p>
          <w:p w14:paraId="5395CD39" w14:textId="77777777" w:rsidR="00B33746" w:rsidRPr="00123249" w:rsidRDefault="00B33746" w:rsidP="005A5A94">
            <w:pPr>
              <w:rPr>
                <w:color w:val="538135" w:themeColor="accent6" w:themeShade="BF"/>
                <w:lang w:val="nb-NO"/>
              </w:rPr>
            </w:pPr>
            <w:r w:rsidRPr="00123249">
              <w:rPr>
                <w:color w:val="538135" w:themeColor="accent6" w:themeShade="BF"/>
                <w:lang w:val="nb-NO"/>
              </w:rPr>
              <w:t>5. Helt enig</w:t>
            </w:r>
          </w:p>
          <w:p w14:paraId="34EEDDB2" w14:textId="77777777" w:rsidR="00B33746" w:rsidRPr="003738A8" w:rsidRDefault="00B33746" w:rsidP="005A5A94">
            <w:pPr>
              <w:jc w:val="left"/>
              <w:rPr>
                <w:lang w:val="nb-NO"/>
              </w:rPr>
            </w:pPr>
            <w:r w:rsidRPr="00123249">
              <w:rPr>
                <w:color w:val="538135" w:themeColor="accent6" w:themeShade="BF"/>
                <w:lang w:val="nb-NO"/>
              </w:rPr>
              <w:t xml:space="preserve">9. </w:t>
            </w:r>
            <w:r>
              <w:rPr>
                <w:color w:val="538135" w:themeColor="accent6" w:themeShade="BF"/>
                <w:lang w:val="nb-NO"/>
              </w:rPr>
              <w:t>V</w:t>
            </w:r>
            <w:r w:rsidRPr="002A6CD2">
              <w:rPr>
                <w:color w:val="538135" w:themeColor="accent6" w:themeShade="BF"/>
                <w:lang w:val="nb-NO"/>
              </w:rPr>
              <w:t>et ikke/</w:t>
            </w:r>
            <w:r>
              <w:rPr>
                <w:color w:val="538135" w:themeColor="accent6" w:themeShade="BF"/>
                <w:lang w:val="nb-NO"/>
              </w:rPr>
              <w:t>ikke aktuelt</w:t>
            </w:r>
          </w:p>
        </w:tc>
      </w:tr>
      <w:tr w:rsidR="00B33746" w:rsidRPr="00DC1235" w14:paraId="0B0DEB3B" w14:textId="77777777" w:rsidTr="00B33746">
        <w:trPr>
          <w:gridAfter w:val="1"/>
          <w:wAfter w:w="709" w:type="dxa"/>
        </w:trPr>
        <w:tc>
          <w:tcPr>
            <w:tcW w:w="595"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F1AF94" w14:textId="77777777" w:rsidR="00B33746" w:rsidRPr="002B277D" w:rsidRDefault="00B33746" w:rsidP="005A5A94">
            <w:pPr>
              <w:rPr>
                <w:lang w:val="en-US"/>
              </w:rPr>
            </w:pPr>
            <w:r w:rsidRPr="002B277D">
              <w:rPr>
                <w:b/>
                <w:bCs/>
                <w:lang w:val="en-US"/>
              </w:rPr>
              <w:t>SIS1</w:t>
            </w:r>
          </w:p>
        </w:tc>
        <w:tc>
          <w:tcPr>
            <w:tcW w:w="5632" w:type="dxa"/>
            <w:gridSpan w:val="2"/>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2CE98FBE" w14:textId="77777777" w:rsidR="00B33746" w:rsidRDefault="00B33746" w:rsidP="005A5A94">
            <w:pPr>
              <w:rPr>
                <w:lang w:val="en-US"/>
              </w:rPr>
            </w:pPr>
            <w:r w:rsidRPr="002B277D">
              <w:rPr>
                <w:lang w:val="en-US"/>
              </w:rPr>
              <w:t>I don't wa</w:t>
            </w:r>
            <w:r>
              <w:rPr>
                <w:lang w:val="en-US"/>
              </w:rPr>
              <w:t xml:space="preserve">tch others to learn new </w:t>
            </w:r>
            <w:proofErr w:type="gramStart"/>
            <w:r>
              <w:rPr>
                <w:lang w:val="en-US"/>
              </w:rPr>
              <w:t>things</w:t>
            </w:r>
            <w:proofErr w:type="gramEnd"/>
            <w:r>
              <w:rPr>
                <w:lang w:val="en-US"/>
              </w:rPr>
              <w:t xml:space="preserve"> </w:t>
            </w:r>
          </w:p>
          <w:p w14:paraId="173C30BC" w14:textId="7F88A9D3" w:rsidR="00B33746" w:rsidRPr="00886695" w:rsidRDefault="00B33746" w:rsidP="005A5A94">
            <w:pPr>
              <w:rPr>
                <w:lang w:val="nb-NO"/>
              </w:rPr>
            </w:pPr>
            <w:r w:rsidRPr="00886695">
              <w:rPr>
                <w:color w:val="538135" w:themeColor="accent6" w:themeShade="BF"/>
                <w:lang w:val="nb-NO"/>
              </w:rPr>
              <w:t xml:space="preserve">Jeg ser ikke på andre for å lære </w:t>
            </w:r>
            <w:r w:rsidR="00081420">
              <w:rPr>
                <w:color w:val="538135" w:themeColor="accent6" w:themeShade="BF"/>
                <w:lang w:val="nb-NO"/>
              </w:rPr>
              <w:t xml:space="preserve">noe </w:t>
            </w:r>
            <w:r w:rsidRPr="00886695">
              <w:rPr>
                <w:color w:val="538135" w:themeColor="accent6" w:themeShade="BF"/>
                <w:lang w:val="nb-NO"/>
              </w:rPr>
              <w:t>ny</w:t>
            </w:r>
            <w:r w:rsidR="00081420">
              <w:rPr>
                <w:color w:val="538135" w:themeColor="accent6" w:themeShade="BF"/>
                <w:lang w:val="nb-NO"/>
              </w:rPr>
              <w:t>tt</w:t>
            </w:r>
          </w:p>
        </w:tc>
        <w:tc>
          <w:tcPr>
            <w:tcW w:w="1843" w:type="dxa"/>
            <w:gridSpan w:val="2"/>
            <w:vMerge/>
            <w:tcBorders>
              <w:top w:val="single" w:sz="8" w:space="0" w:color="FFFFFF"/>
              <w:left w:val="single" w:sz="8" w:space="0" w:color="FFFFFF"/>
              <w:bottom w:val="single" w:sz="24" w:space="0" w:color="FFFFFF"/>
              <w:right w:val="single" w:sz="8" w:space="0" w:color="FFFFFF"/>
            </w:tcBorders>
            <w:vAlign w:val="center"/>
            <w:hideMark/>
          </w:tcPr>
          <w:p w14:paraId="7B26656C" w14:textId="77777777" w:rsidR="00B33746" w:rsidRPr="00886695" w:rsidRDefault="00B33746" w:rsidP="005A5A94">
            <w:pPr>
              <w:rPr>
                <w:lang w:val="nb-NO"/>
              </w:rPr>
            </w:pPr>
          </w:p>
        </w:tc>
      </w:tr>
      <w:tr w:rsidR="00B33746" w:rsidRPr="00DC1235" w14:paraId="06505677" w14:textId="77777777" w:rsidTr="00B33746">
        <w:trPr>
          <w:gridAfter w:val="1"/>
          <w:wAfter w:w="709" w:type="dxa"/>
        </w:trPr>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005E7D0" w14:textId="77777777" w:rsidR="00B33746" w:rsidRPr="002B277D" w:rsidRDefault="00B33746" w:rsidP="005A5A94">
            <w:pPr>
              <w:rPr>
                <w:lang w:val="en-US"/>
              </w:rPr>
            </w:pPr>
            <w:r w:rsidRPr="002B277D">
              <w:rPr>
                <w:b/>
                <w:bCs/>
                <w:lang w:val="en-US"/>
              </w:rPr>
              <w:t>SIS2</w:t>
            </w:r>
          </w:p>
        </w:tc>
        <w:tc>
          <w:tcPr>
            <w:tcW w:w="5632" w:type="dxa"/>
            <w:gridSpan w:val="2"/>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6D9AE4EF" w14:textId="77777777" w:rsidR="00B33746" w:rsidRDefault="00B33746" w:rsidP="005A5A94">
            <w:pPr>
              <w:rPr>
                <w:lang w:val="en-US"/>
              </w:rPr>
            </w:pPr>
            <w:r w:rsidRPr="002B277D">
              <w:rPr>
                <w:lang w:val="en-US"/>
              </w:rPr>
              <w:t xml:space="preserve">I don't </w:t>
            </w:r>
            <w:r>
              <w:rPr>
                <w:lang w:val="en-US"/>
              </w:rPr>
              <w:t xml:space="preserve">compare myself to other </w:t>
            </w:r>
            <w:proofErr w:type="gramStart"/>
            <w:r>
              <w:rPr>
                <w:lang w:val="en-US"/>
              </w:rPr>
              <w:t>people</w:t>
            </w:r>
            <w:proofErr w:type="gramEnd"/>
            <w:r>
              <w:rPr>
                <w:lang w:val="en-US"/>
              </w:rPr>
              <w:t xml:space="preserve"> </w:t>
            </w:r>
          </w:p>
          <w:p w14:paraId="6A4DA4E0" w14:textId="77777777" w:rsidR="00B33746" w:rsidRPr="00DE69A1" w:rsidRDefault="00B33746" w:rsidP="005A5A94">
            <w:pPr>
              <w:rPr>
                <w:lang w:val="nb-NO"/>
              </w:rPr>
            </w:pPr>
            <w:r w:rsidRPr="00DE69A1">
              <w:rPr>
                <w:color w:val="538135" w:themeColor="accent6" w:themeShade="BF"/>
                <w:lang w:val="nb-NO"/>
              </w:rPr>
              <w:t>Jeg sammenligner meg ikke med andre mennesker</w:t>
            </w:r>
          </w:p>
        </w:tc>
        <w:tc>
          <w:tcPr>
            <w:tcW w:w="1843" w:type="dxa"/>
            <w:gridSpan w:val="2"/>
            <w:vMerge/>
            <w:tcBorders>
              <w:top w:val="single" w:sz="8" w:space="0" w:color="FFFFFF"/>
              <w:left w:val="single" w:sz="8" w:space="0" w:color="FFFFFF"/>
              <w:bottom w:val="single" w:sz="24" w:space="0" w:color="FFFFFF"/>
              <w:right w:val="single" w:sz="8" w:space="0" w:color="FFFFFF"/>
            </w:tcBorders>
            <w:vAlign w:val="center"/>
            <w:hideMark/>
          </w:tcPr>
          <w:p w14:paraId="3FBB0F8C" w14:textId="77777777" w:rsidR="00B33746" w:rsidRPr="00DE69A1" w:rsidRDefault="00B33746" w:rsidP="005A5A94">
            <w:pPr>
              <w:rPr>
                <w:lang w:val="nb-NO"/>
              </w:rPr>
            </w:pPr>
          </w:p>
        </w:tc>
      </w:tr>
      <w:tr w:rsidR="00B33746" w:rsidRPr="00DC1235" w14:paraId="0FB1464B" w14:textId="77777777" w:rsidTr="00B33746">
        <w:trPr>
          <w:gridAfter w:val="1"/>
          <w:wAfter w:w="709" w:type="dxa"/>
        </w:trPr>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311B639" w14:textId="77777777" w:rsidR="00B33746" w:rsidRPr="002B277D" w:rsidRDefault="00B33746" w:rsidP="005A5A94">
            <w:pPr>
              <w:rPr>
                <w:lang w:val="en-US"/>
              </w:rPr>
            </w:pPr>
            <w:r w:rsidRPr="002B277D">
              <w:rPr>
                <w:b/>
                <w:bCs/>
                <w:lang w:val="en-US"/>
              </w:rPr>
              <w:t>SIS3</w:t>
            </w:r>
          </w:p>
        </w:tc>
        <w:tc>
          <w:tcPr>
            <w:tcW w:w="5632" w:type="dxa"/>
            <w:gridSpan w:val="2"/>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69887BE0" w14:textId="77777777" w:rsidR="00B33746" w:rsidRDefault="00B33746" w:rsidP="005A5A94">
            <w:pPr>
              <w:rPr>
                <w:lang w:val="en-US"/>
              </w:rPr>
            </w:pPr>
            <w:r w:rsidRPr="002B277D">
              <w:rPr>
                <w:lang w:val="en-US"/>
              </w:rPr>
              <w:t xml:space="preserve">I prefer to act the way everyone else is </w:t>
            </w:r>
            <w:proofErr w:type="gramStart"/>
            <w:r w:rsidRPr="002B277D">
              <w:rPr>
                <w:lang w:val="en-US"/>
              </w:rPr>
              <w:t>acting</w:t>
            </w:r>
            <w:proofErr w:type="gramEnd"/>
          </w:p>
          <w:p w14:paraId="3405320B" w14:textId="54792E79" w:rsidR="00B33746" w:rsidRPr="00DE69A1" w:rsidRDefault="00B33746" w:rsidP="005A5A94">
            <w:pPr>
              <w:rPr>
                <w:lang w:val="nb-NO"/>
              </w:rPr>
            </w:pPr>
            <w:r w:rsidRPr="00DE69A1">
              <w:rPr>
                <w:color w:val="538135" w:themeColor="accent6" w:themeShade="BF"/>
                <w:lang w:val="nb-NO"/>
              </w:rPr>
              <w:t xml:space="preserve">Jeg foretrekker å </w:t>
            </w:r>
            <w:r w:rsidR="00106183">
              <w:rPr>
                <w:color w:val="538135" w:themeColor="accent6" w:themeShade="BF"/>
                <w:lang w:val="nb-NO"/>
              </w:rPr>
              <w:t xml:space="preserve">gjøre sånn som </w:t>
            </w:r>
            <w:r w:rsidRPr="00DE69A1">
              <w:rPr>
                <w:color w:val="538135" w:themeColor="accent6" w:themeShade="BF"/>
                <w:lang w:val="nb-NO"/>
              </w:rPr>
              <w:t xml:space="preserve">alle andre </w:t>
            </w:r>
            <w:r w:rsidR="00106183">
              <w:rPr>
                <w:color w:val="538135" w:themeColor="accent6" w:themeShade="BF"/>
                <w:lang w:val="nb-NO"/>
              </w:rPr>
              <w:t>gjør</w:t>
            </w:r>
          </w:p>
        </w:tc>
        <w:tc>
          <w:tcPr>
            <w:tcW w:w="1843" w:type="dxa"/>
            <w:gridSpan w:val="2"/>
            <w:vMerge/>
            <w:tcBorders>
              <w:top w:val="single" w:sz="8" w:space="0" w:color="FFFFFF"/>
              <w:left w:val="single" w:sz="8" w:space="0" w:color="FFFFFF"/>
              <w:bottom w:val="single" w:sz="24" w:space="0" w:color="FFFFFF"/>
              <w:right w:val="single" w:sz="8" w:space="0" w:color="FFFFFF"/>
            </w:tcBorders>
            <w:vAlign w:val="center"/>
            <w:hideMark/>
          </w:tcPr>
          <w:p w14:paraId="465D9887" w14:textId="77777777" w:rsidR="00B33746" w:rsidRPr="00DE69A1" w:rsidRDefault="00B33746" w:rsidP="005A5A94">
            <w:pPr>
              <w:rPr>
                <w:lang w:val="nb-NO"/>
              </w:rPr>
            </w:pPr>
          </w:p>
        </w:tc>
      </w:tr>
      <w:tr w:rsidR="00B33746" w:rsidRPr="00DC1235" w14:paraId="596B1A8A" w14:textId="77777777" w:rsidTr="00B33746">
        <w:trPr>
          <w:gridAfter w:val="1"/>
          <w:wAfter w:w="709" w:type="dxa"/>
        </w:trPr>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EE25728" w14:textId="77777777" w:rsidR="00B33746" w:rsidRPr="002B277D" w:rsidRDefault="00B33746" w:rsidP="005A5A94">
            <w:pPr>
              <w:rPr>
                <w:lang w:val="en-US"/>
              </w:rPr>
            </w:pPr>
            <w:r w:rsidRPr="002B277D">
              <w:rPr>
                <w:b/>
                <w:bCs/>
                <w:lang w:val="en-US"/>
              </w:rPr>
              <w:t>SIS4</w:t>
            </w:r>
          </w:p>
        </w:tc>
        <w:tc>
          <w:tcPr>
            <w:tcW w:w="5632" w:type="dxa"/>
            <w:gridSpan w:val="2"/>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6C365DF0" w14:textId="77777777" w:rsidR="00B33746" w:rsidRDefault="00B33746" w:rsidP="005A5A94">
            <w:pPr>
              <w:rPr>
                <w:lang w:val="en-US"/>
              </w:rPr>
            </w:pPr>
            <w:r w:rsidRPr="002B277D">
              <w:rPr>
                <w:lang w:val="en-US"/>
              </w:rPr>
              <w:t xml:space="preserve">When I realize people are working on something important to me, I also want to start doing </w:t>
            </w:r>
            <w:proofErr w:type="gramStart"/>
            <w:r w:rsidRPr="002B277D">
              <w:rPr>
                <w:lang w:val="en-US"/>
              </w:rPr>
              <w:t>it</w:t>
            </w:r>
            <w:proofErr w:type="gramEnd"/>
          </w:p>
          <w:p w14:paraId="7CBEBA2B" w14:textId="6E2F653D" w:rsidR="00B33746" w:rsidRPr="00D30CE6" w:rsidRDefault="00B33746" w:rsidP="005A5A94">
            <w:pPr>
              <w:rPr>
                <w:lang w:val="nb-NO"/>
              </w:rPr>
            </w:pPr>
            <w:r w:rsidRPr="00D30CE6">
              <w:rPr>
                <w:color w:val="538135" w:themeColor="accent6" w:themeShade="BF"/>
                <w:lang w:val="nb-NO"/>
              </w:rPr>
              <w:t xml:space="preserve">Når jeg ser at folk </w:t>
            </w:r>
            <w:r w:rsidR="00D971FE">
              <w:rPr>
                <w:color w:val="538135" w:themeColor="accent6" w:themeShade="BF"/>
                <w:lang w:val="nb-NO"/>
              </w:rPr>
              <w:t>driver</w:t>
            </w:r>
            <w:r w:rsidRPr="00D30CE6">
              <w:rPr>
                <w:color w:val="538135" w:themeColor="accent6" w:themeShade="BF"/>
                <w:lang w:val="nb-NO"/>
              </w:rPr>
              <w:t xml:space="preserve"> med noe som er viktig for meg, vil jeg også begynne å gjøre det</w:t>
            </w:r>
          </w:p>
        </w:tc>
        <w:tc>
          <w:tcPr>
            <w:tcW w:w="1843" w:type="dxa"/>
            <w:gridSpan w:val="2"/>
            <w:vMerge/>
            <w:tcBorders>
              <w:top w:val="single" w:sz="8" w:space="0" w:color="FFFFFF"/>
              <w:left w:val="single" w:sz="8" w:space="0" w:color="FFFFFF"/>
              <w:bottom w:val="single" w:sz="24" w:space="0" w:color="FFFFFF"/>
              <w:right w:val="single" w:sz="8" w:space="0" w:color="FFFFFF"/>
            </w:tcBorders>
            <w:vAlign w:val="center"/>
            <w:hideMark/>
          </w:tcPr>
          <w:p w14:paraId="3BF8F8BC" w14:textId="77777777" w:rsidR="00B33746" w:rsidRPr="00D30CE6" w:rsidRDefault="00B33746" w:rsidP="005A5A94">
            <w:pPr>
              <w:rPr>
                <w:lang w:val="nb-NO"/>
              </w:rPr>
            </w:pPr>
          </w:p>
        </w:tc>
      </w:tr>
      <w:tr w:rsidR="00B33746" w:rsidRPr="00DC1235" w14:paraId="098C6DCB" w14:textId="77777777" w:rsidTr="00B33746">
        <w:trPr>
          <w:gridAfter w:val="1"/>
          <w:wAfter w:w="709" w:type="dxa"/>
        </w:trPr>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CE5FC97" w14:textId="77777777" w:rsidR="00B33746" w:rsidRPr="002B277D" w:rsidRDefault="00B33746" w:rsidP="005A5A94">
            <w:pPr>
              <w:rPr>
                <w:lang w:val="en-US"/>
              </w:rPr>
            </w:pPr>
            <w:r w:rsidRPr="002B277D">
              <w:rPr>
                <w:b/>
                <w:bCs/>
                <w:lang w:val="en-US"/>
              </w:rPr>
              <w:t>SIS5</w:t>
            </w:r>
          </w:p>
        </w:tc>
        <w:tc>
          <w:tcPr>
            <w:tcW w:w="5632" w:type="dxa"/>
            <w:gridSpan w:val="2"/>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1E18329B" w14:textId="77777777" w:rsidR="00B33746" w:rsidRDefault="00B33746" w:rsidP="005A5A94">
            <w:pPr>
              <w:rPr>
                <w:lang w:val="en-US"/>
              </w:rPr>
            </w:pPr>
            <w:r w:rsidRPr="002B277D">
              <w:rPr>
                <w:lang w:val="en-US"/>
              </w:rPr>
              <w:t>I don't l</w:t>
            </w:r>
            <w:r>
              <w:rPr>
                <w:lang w:val="en-US"/>
              </w:rPr>
              <w:t xml:space="preserve">ike to collaborate with </w:t>
            </w:r>
            <w:proofErr w:type="gramStart"/>
            <w:r>
              <w:rPr>
                <w:lang w:val="en-US"/>
              </w:rPr>
              <w:t>people</w:t>
            </w:r>
            <w:proofErr w:type="gramEnd"/>
            <w:r>
              <w:rPr>
                <w:lang w:val="en-US"/>
              </w:rPr>
              <w:t xml:space="preserve"> </w:t>
            </w:r>
          </w:p>
          <w:p w14:paraId="215A20A1" w14:textId="77777777" w:rsidR="00B33746" w:rsidRPr="00D30CE6" w:rsidRDefault="00B33746" w:rsidP="005A5A94">
            <w:pPr>
              <w:rPr>
                <w:lang w:val="nb-NO"/>
              </w:rPr>
            </w:pPr>
            <w:r w:rsidRPr="00D30CE6">
              <w:rPr>
                <w:color w:val="538135" w:themeColor="accent6" w:themeShade="BF"/>
                <w:lang w:val="nb-NO"/>
              </w:rPr>
              <w:t>Jeg liker ikke å samarbeide med mennesker</w:t>
            </w:r>
          </w:p>
        </w:tc>
        <w:tc>
          <w:tcPr>
            <w:tcW w:w="1843" w:type="dxa"/>
            <w:gridSpan w:val="2"/>
            <w:vMerge/>
            <w:tcBorders>
              <w:top w:val="single" w:sz="8" w:space="0" w:color="FFFFFF"/>
              <w:left w:val="single" w:sz="8" w:space="0" w:color="FFFFFF"/>
              <w:bottom w:val="single" w:sz="24" w:space="0" w:color="FFFFFF"/>
              <w:right w:val="single" w:sz="8" w:space="0" w:color="FFFFFF"/>
            </w:tcBorders>
            <w:vAlign w:val="center"/>
            <w:hideMark/>
          </w:tcPr>
          <w:p w14:paraId="19A27C6F" w14:textId="77777777" w:rsidR="00B33746" w:rsidRPr="00D30CE6" w:rsidRDefault="00B33746" w:rsidP="005A5A94">
            <w:pPr>
              <w:rPr>
                <w:lang w:val="nb-NO"/>
              </w:rPr>
            </w:pPr>
          </w:p>
        </w:tc>
      </w:tr>
      <w:tr w:rsidR="00B33746" w:rsidRPr="00DC1235" w14:paraId="00AB46B7" w14:textId="77777777" w:rsidTr="00B33746">
        <w:trPr>
          <w:gridAfter w:val="1"/>
          <w:wAfter w:w="709" w:type="dxa"/>
        </w:trPr>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B5CB273" w14:textId="77777777" w:rsidR="00B33746" w:rsidRPr="002B277D" w:rsidRDefault="00B33746" w:rsidP="005A5A94">
            <w:pPr>
              <w:rPr>
                <w:lang w:val="en-US"/>
              </w:rPr>
            </w:pPr>
            <w:r w:rsidRPr="002B277D">
              <w:rPr>
                <w:b/>
                <w:bCs/>
                <w:lang w:val="en-US"/>
              </w:rPr>
              <w:t>SIS6</w:t>
            </w:r>
          </w:p>
        </w:tc>
        <w:tc>
          <w:tcPr>
            <w:tcW w:w="5632" w:type="dxa"/>
            <w:gridSpan w:val="2"/>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vAlign w:val="center"/>
            <w:hideMark/>
          </w:tcPr>
          <w:p w14:paraId="5E36DE56" w14:textId="77777777" w:rsidR="00B33746" w:rsidRDefault="00B33746" w:rsidP="005A5A94">
            <w:pPr>
              <w:rPr>
                <w:lang w:val="en-US"/>
              </w:rPr>
            </w:pPr>
            <w:r w:rsidRPr="002B277D">
              <w:rPr>
                <w:lang w:val="en-US"/>
              </w:rPr>
              <w:t>I don</w:t>
            </w:r>
            <w:r>
              <w:rPr>
                <w:lang w:val="en-US"/>
              </w:rPr>
              <w:t xml:space="preserve">'t like to compete with </w:t>
            </w:r>
            <w:proofErr w:type="gramStart"/>
            <w:r>
              <w:rPr>
                <w:lang w:val="en-US"/>
              </w:rPr>
              <w:t>people</w:t>
            </w:r>
            <w:proofErr w:type="gramEnd"/>
            <w:r>
              <w:rPr>
                <w:lang w:val="en-US"/>
              </w:rPr>
              <w:t xml:space="preserve"> </w:t>
            </w:r>
          </w:p>
          <w:p w14:paraId="79FC6D1E" w14:textId="77777777" w:rsidR="00B33746" w:rsidRPr="00700184" w:rsidRDefault="00B33746" w:rsidP="005A5A94">
            <w:pPr>
              <w:rPr>
                <w:lang w:val="nb-NO"/>
              </w:rPr>
            </w:pPr>
            <w:r w:rsidRPr="00700184">
              <w:rPr>
                <w:color w:val="538135" w:themeColor="accent6" w:themeShade="BF"/>
                <w:lang w:val="nb-NO"/>
              </w:rPr>
              <w:t>Jeg liker ikke å konkurrere med folk</w:t>
            </w:r>
          </w:p>
        </w:tc>
        <w:tc>
          <w:tcPr>
            <w:tcW w:w="1843" w:type="dxa"/>
            <w:gridSpan w:val="2"/>
            <w:vMerge/>
            <w:tcBorders>
              <w:top w:val="single" w:sz="8" w:space="0" w:color="FFFFFF"/>
              <w:left w:val="single" w:sz="8" w:space="0" w:color="FFFFFF"/>
              <w:bottom w:val="single" w:sz="24" w:space="0" w:color="FFFFFF"/>
              <w:right w:val="single" w:sz="8" w:space="0" w:color="FFFFFF"/>
            </w:tcBorders>
            <w:vAlign w:val="center"/>
            <w:hideMark/>
          </w:tcPr>
          <w:p w14:paraId="63F31CF8" w14:textId="77777777" w:rsidR="00B33746" w:rsidRPr="00700184" w:rsidRDefault="00B33746" w:rsidP="005A5A94">
            <w:pPr>
              <w:rPr>
                <w:lang w:val="nb-NO"/>
              </w:rPr>
            </w:pPr>
          </w:p>
        </w:tc>
      </w:tr>
      <w:tr w:rsidR="00B33746" w:rsidRPr="00DC1235" w14:paraId="58019618" w14:textId="77777777" w:rsidTr="00B33746">
        <w:trPr>
          <w:gridAfter w:val="1"/>
          <w:wAfter w:w="709" w:type="dxa"/>
        </w:trPr>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5C48E2E" w14:textId="77777777" w:rsidR="00B33746" w:rsidRPr="002B277D" w:rsidRDefault="00B33746" w:rsidP="005A5A94">
            <w:pPr>
              <w:rPr>
                <w:lang w:val="en-US"/>
              </w:rPr>
            </w:pPr>
            <w:r w:rsidRPr="002B277D">
              <w:rPr>
                <w:b/>
                <w:bCs/>
                <w:lang w:val="en-US"/>
              </w:rPr>
              <w:t>SIS7</w:t>
            </w:r>
          </w:p>
        </w:tc>
        <w:tc>
          <w:tcPr>
            <w:tcW w:w="5632" w:type="dxa"/>
            <w:gridSpan w:val="2"/>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208F614B" w14:textId="77777777" w:rsidR="00B33746" w:rsidRDefault="00B33746" w:rsidP="005A5A94">
            <w:pPr>
              <w:rPr>
                <w:lang w:val="en-US"/>
              </w:rPr>
            </w:pPr>
            <w:r w:rsidRPr="002B277D">
              <w:rPr>
                <w:lang w:val="en-US"/>
              </w:rPr>
              <w:t xml:space="preserve">I enjoy when my achievements are acknowledged in </w:t>
            </w:r>
            <w:proofErr w:type="gramStart"/>
            <w:r w:rsidRPr="002B277D">
              <w:rPr>
                <w:lang w:val="en-US"/>
              </w:rPr>
              <w:t>public</w:t>
            </w:r>
            <w:proofErr w:type="gramEnd"/>
          </w:p>
          <w:p w14:paraId="37942C60" w14:textId="77777777" w:rsidR="00B33746" w:rsidRPr="00700184" w:rsidRDefault="00B33746" w:rsidP="005A5A94">
            <w:pPr>
              <w:rPr>
                <w:lang w:val="nb-NO"/>
              </w:rPr>
            </w:pPr>
            <w:r w:rsidRPr="00700184">
              <w:rPr>
                <w:color w:val="538135" w:themeColor="accent6" w:themeShade="BF"/>
                <w:lang w:val="nb-NO"/>
              </w:rPr>
              <w:t xml:space="preserve">Jeg </w:t>
            </w:r>
            <w:r>
              <w:rPr>
                <w:color w:val="538135" w:themeColor="accent6" w:themeShade="BF"/>
                <w:lang w:val="nb-NO"/>
              </w:rPr>
              <w:t>liker</w:t>
            </w:r>
            <w:r w:rsidRPr="00700184">
              <w:rPr>
                <w:color w:val="538135" w:themeColor="accent6" w:themeShade="BF"/>
                <w:lang w:val="nb-NO"/>
              </w:rPr>
              <w:t xml:space="preserve"> </w:t>
            </w:r>
            <w:r>
              <w:rPr>
                <w:color w:val="538135" w:themeColor="accent6" w:themeShade="BF"/>
                <w:lang w:val="nb-NO"/>
              </w:rPr>
              <w:t xml:space="preserve">at </w:t>
            </w:r>
            <w:r w:rsidRPr="00700184">
              <w:rPr>
                <w:color w:val="538135" w:themeColor="accent6" w:themeShade="BF"/>
                <w:lang w:val="nb-NO"/>
              </w:rPr>
              <w:t xml:space="preserve">prestasjonene mine blir </w:t>
            </w:r>
            <w:r>
              <w:rPr>
                <w:color w:val="538135" w:themeColor="accent6" w:themeShade="BF"/>
                <w:lang w:val="nb-NO"/>
              </w:rPr>
              <w:t xml:space="preserve">offentlig </w:t>
            </w:r>
            <w:r w:rsidRPr="00700184">
              <w:rPr>
                <w:color w:val="538135" w:themeColor="accent6" w:themeShade="BF"/>
                <w:lang w:val="nb-NO"/>
              </w:rPr>
              <w:t xml:space="preserve">anerkjent </w:t>
            </w:r>
          </w:p>
        </w:tc>
        <w:tc>
          <w:tcPr>
            <w:tcW w:w="1843" w:type="dxa"/>
            <w:gridSpan w:val="2"/>
            <w:vMerge/>
            <w:tcBorders>
              <w:top w:val="single" w:sz="8" w:space="0" w:color="FFFFFF"/>
              <w:left w:val="single" w:sz="8" w:space="0" w:color="FFFFFF"/>
              <w:bottom w:val="single" w:sz="24" w:space="0" w:color="FFFFFF"/>
              <w:right w:val="single" w:sz="8" w:space="0" w:color="FFFFFF"/>
            </w:tcBorders>
            <w:vAlign w:val="center"/>
            <w:hideMark/>
          </w:tcPr>
          <w:p w14:paraId="4A772635" w14:textId="77777777" w:rsidR="00B33746" w:rsidRPr="00700184" w:rsidRDefault="00B33746" w:rsidP="005A5A94">
            <w:pPr>
              <w:rPr>
                <w:lang w:val="nb-NO"/>
              </w:rPr>
            </w:pPr>
          </w:p>
        </w:tc>
      </w:tr>
    </w:tbl>
    <w:p w14:paraId="4057766D" w14:textId="620508B6" w:rsidR="00C808D7" w:rsidRDefault="00C808D7" w:rsidP="002B277D">
      <w:pPr>
        <w:rPr>
          <w:b/>
          <w:bCs/>
          <w:i/>
          <w:iCs/>
          <w:lang w:val="nb-NO"/>
        </w:rPr>
      </w:pPr>
    </w:p>
    <w:tbl>
      <w:tblPr>
        <w:tblW w:w="8053" w:type="dxa"/>
        <w:tblCellMar>
          <w:left w:w="0" w:type="dxa"/>
          <w:right w:w="0" w:type="dxa"/>
        </w:tblCellMar>
        <w:tblLook w:val="04A0" w:firstRow="1" w:lastRow="0" w:firstColumn="1" w:lastColumn="0" w:noHBand="0" w:noVBand="1"/>
      </w:tblPr>
      <w:tblGrid>
        <w:gridCol w:w="707"/>
        <w:gridCol w:w="3317"/>
        <w:gridCol w:w="4029"/>
      </w:tblGrid>
      <w:tr w:rsidR="00174493" w:rsidRPr="008D26C1" w14:paraId="10F5003B" w14:textId="77777777" w:rsidTr="0050435B">
        <w:trPr>
          <w:trHeight w:val="369"/>
        </w:trPr>
        <w:tc>
          <w:tcPr>
            <w:tcW w:w="8053"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A4CD786" w14:textId="77777777" w:rsidR="00174493" w:rsidRPr="008D26C1" w:rsidRDefault="00174493" w:rsidP="0050435B">
            <w:pPr>
              <w:rPr>
                <w:b/>
                <w:bCs/>
                <w:i/>
                <w:iCs/>
                <w:lang w:val="en-US"/>
              </w:rPr>
            </w:pPr>
            <w:r w:rsidRPr="008D26C1">
              <w:rPr>
                <w:b/>
                <w:bCs/>
                <w:i/>
                <w:iCs/>
                <w:lang w:val="en-US"/>
              </w:rPr>
              <w:t>Willingness to Engage</w:t>
            </w:r>
          </w:p>
        </w:tc>
      </w:tr>
      <w:tr w:rsidR="00174493" w:rsidRPr="00DC1235" w14:paraId="732F1EF8" w14:textId="77777777" w:rsidTr="0050435B">
        <w:trPr>
          <w:trHeight w:val="2510"/>
        </w:trPr>
        <w:tc>
          <w:tcPr>
            <w:tcW w:w="70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169507" w14:textId="77777777" w:rsidR="00174493" w:rsidRPr="008D26C1" w:rsidRDefault="00174493" w:rsidP="0050435B">
            <w:pPr>
              <w:rPr>
                <w:b/>
                <w:bCs/>
                <w:i/>
                <w:iCs/>
                <w:lang w:val="en-US"/>
              </w:rPr>
            </w:pPr>
            <w:r w:rsidRPr="008D26C1">
              <w:rPr>
                <w:b/>
                <w:bCs/>
                <w:i/>
                <w:iCs/>
                <w:lang w:val="en-US"/>
              </w:rPr>
              <w:t>RA41</w:t>
            </w:r>
          </w:p>
        </w:tc>
        <w:tc>
          <w:tcPr>
            <w:tcW w:w="3317" w:type="dxa"/>
            <w:tcBorders>
              <w:top w:val="single" w:sz="24" w:space="0" w:color="FFFFFF"/>
              <w:left w:val="single" w:sz="8" w:space="0" w:color="FFFFFF"/>
              <w:bottom w:val="single" w:sz="8" w:space="0" w:color="FFFFFF"/>
              <w:right w:val="single" w:sz="8" w:space="0" w:color="FFFFFF"/>
            </w:tcBorders>
            <w:shd w:val="clear" w:color="auto" w:fill="D5EBEB"/>
            <w:tcMar>
              <w:top w:w="15" w:type="dxa"/>
              <w:left w:w="108" w:type="dxa"/>
              <w:bottom w:w="0" w:type="dxa"/>
              <w:right w:w="108" w:type="dxa"/>
            </w:tcMar>
            <w:vAlign w:val="center"/>
            <w:hideMark/>
          </w:tcPr>
          <w:p w14:paraId="4BAFFE40" w14:textId="3D027CC6" w:rsidR="00174493" w:rsidRDefault="00174493" w:rsidP="0050435B">
            <w:pPr>
              <w:rPr>
                <w:bCs/>
                <w:i/>
                <w:iCs/>
                <w:lang w:val="en-US"/>
              </w:rPr>
            </w:pPr>
            <w:r w:rsidRPr="008D26C1">
              <w:rPr>
                <w:bCs/>
                <w:i/>
                <w:iCs/>
                <w:lang w:val="en-US"/>
              </w:rPr>
              <w:t xml:space="preserve">If there would be an activity asking for input from the </w:t>
            </w:r>
            <w:proofErr w:type="gramStart"/>
            <w:r w:rsidRPr="008D26C1">
              <w:rPr>
                <w:bCs/>
                <w:i/>
                <w:iCs/>
                <w:lang w:val="en-US"/>
              </w:rPr>
              <w:t>general public</w:t>
            </w:r>
            <w:proofErr w:type="gramEnd"/>
            <w:r w:rsidRPr="008D26C1">
              <w:rPr>
                <w:bCs/>
                <w:i/>
                <w:iCs/>
                <w:lang w:val="en-US"/>
              </w:rPr>
              <w:t xml:space="preserve"> related to radon concentrations near your home, to what extent would you like to participate?</w:t>
            </w:r>
          </w:p>
          <w:p w14:paraId="2379809D" w14:textId="0747C1DC" w:rsidR="000B2FA4" w:rsidRDefault="000B2FA4" w:rsidP="0050435B">
            <w:pPr>
              <w:rPr>
                <w:bCs/>
                <w:i/>
                <w:iCs/>
                <w:lang w:val="en-US"/>
              </w:rPr>
            </w:pPr>
          </w:p>
          <w:p w14:paraId="66E4B896" w14:textId="77777777" w:rsidR="000B2FA4" w:rsidRDefault="000B2FA4" w:rsidP="0050435B">
            <w:pPr>
              <w:rPr>
                <w:bCs/>
                <w:i/>
                <w:iCs/>
                <w:lang w:val="en-US"/>
              </w:rPr>
            </w:pPr>
          </w:p>
          <w:p w14:paraId="575FECDB" w14:textId="50418F98" w:rsidR="00146C98" w:rsidRPr="00146C98" w:rsidRDefault="00665751" w:rsidP="0050435B">
            <w:pPr>
              <w:rPr>
                <w:bCs/>
                <w:i/>
                <w:iCs/>
                <w:lang w:val="nb-NO"/>
              </w:rPr>
            </w:pPr>
            <w:r w:rsidRPr="00F40A56">
              <w:rPr>
                <w:bCs/>
                <w:i/>
                <w:iCs/>
                <w:color w:val="538135" w:themeColor="accent6" w:themeShade="BF"/>
                <w:lang w:val="nb-NO"/>
              </w:rPr>
              <w:t>S</w:t>
            </w:r>
            <w:r w:rsidR="00146C98" w:rsidRPr="007A7252">
              <w:rPr>
                <w:bCs/>
                <w:i/>
                <w:iCs/>
                <w:color w:val="538135" w:themeColor="accent6" w:themeShade="BF"/>
                <w:lang w:val="nb-NO"/>
              </w:rPr>
              <w:t>kulle</w:t>
            </w:r>
            <w:r w:rsidRPr="00F40A56">
              <w:rPr>
                <w:bCs/>
                <w:i/>
                <w:iCs/>
                <w:color w:val="538135" w:themeColor="accent6" w:themeShade="BF"/>
                <w:lang w:val="nb-NO"/>
              </w:rPr>
              <w:t xml:space="preserve"> det</w:t>
            </w:r>
            <w:r w:rsidR="00146C98" w:rsidRPr="007A7252">
              <w:rPr>
                <w:bCs/>
                <w:i/>
                <w:iCs/>
                <w:color w:val="538135" w:themeColor="accent6" w:themeShade="BF"/>
                <w:lang w:val="nb-NO"/>
              </w:rPr>
              <w:t xml:space="preserve"> </w:t>
            </w:r>
            <w:r w:rsidRPr="00F40A56">
              <w:rPr>
                <w:bCs/>
                <w:i/>
                <w:iCs/>
                <w:color w:val="538135" w:themeColor="accent6" w:themeShade="BF"/>
                <w:lang w:val="nb-NO"/>
              </w:rPr>
              <w:t>arrangeres</w:t>
            </w:r>
            <w:r w:rsidRPr="007A7252">
              <w:rPr>
                <w:bCs/>
                <w:i/>
                <w:iCs/>
                <w:color w:val="538135" w:themeColor="accent6" w:themeShade="BF"/>
                <w:lang w:val="nb-NO"/>
              </w:rPr>
              <w:t xml:space="preserve"> </w:t>
            </w:r>
            <w:r w:rsidR="00146C98" w:rsidRPr="007A7252">
              <w:rPr>
                <w:bCs/>
                <w:i/>
                <w:iCs/>
                <w:color w:val="538135" w:themeColor="accent6" w:themeShade="BF"/>
                <w:lang w:val="nb-NO"/>
              </w:rPr>
              <w:t xml:space="preserve">en aktivitet som ber om innspill fra </w:t>
            </w:r>
            <w:r w:rsidR="00F16C00" w:rsidRPr="007A7252">
              <w:rPr>
                <w:bCs/>
                <w:i/>
                <w:iCs/>
                <w:color w:val="538135" w:themeColor="accent6" w:themeShade="BF"/>
                <w:lang w:val="nb-NO"/>
              </w:rPr>
              <w:t xml:space="preserve">befolkningen </w:t>
            </w:r>
            <w:r w:rsidR="00146C98" w:rsidRPr="007A7252">
              <w:rPr>
                <w:bCs/>
                <w:i/>
                <w:iCs/>
                <w:color w:val="538135" w:themeColor="accent6" w:themeShade="BF"/>
                <w:lang w:val="nb-NO"/>
              </w:rPr>
              <w:t xml:space="preserve">knyttet til radonkonsentrasjoner i nærheten av hjemmet ditt, i hvilken grad </w:t>
            </w:r>
            <w:r w:rsidR="00245B9A" w:rsidRPr="00F40A56">
              <w:rPr>
                <w:bCs/>
                <w:i/>
                <w:iCs/>
                <w:color w:val="538135" w:themeColor="accent6" w:themeShade="BF"/>
                <w:lang w:val="nb-NO"/>
              </w:rPr>
              <w:t>ønsker</w:t>
            </w:r>
            <w:r w:rsidR="00245B9A" w:rsidRPr="007A7252">
              <w:rPr>
                <w:bCs/>
                <w:i/>
                <w:iCs/>
                <w:color w:val="538135" w:themeColor="accent6" w:themeShade="BF"/>
                <w:lang w:val="nb-NO"/>
              </w:rPr>
              <w:t xml:space="preserve"> </w:t>
            </w:r>
            <w:r w:rsidR="00146C98" w:rsidRPr="007A7252">
              <w:rPr>
                <w:bCs/>
                <w:i/>
                <w:iCs/>
                <w:color w:val="538135" w:themeColor="accent6" w:themeShade="BF"/>
                <w:lang w:val="nb-NO"/>
              </w:rPr>
              <w:t xml:space="preserve">du </w:t>
            </w:r>
            <w:r w:rsidR="00245B9A" w:rsidRPr="00F40A56">
              <w:rPr>
                <w:bCs/>
                <w:i/>
                <w:iCs/>
                <w:color w:val="538135" w:themeColor="accent6" w:themeShade="BF"/>
                <w:lang w:val="nb-NO"/>
              </w:rPr>
              <w:t xml:space="preserve">å </w:t>
            </w:r>
            <w:r w:rsidR="00146C98" w:rsidRPr="007A7252">
              <w:rPr>
                <w:bCs/>
                <w:i/>
                <w:iCs/>
                <w:color w:val="538135" w:themeColor="accent6" w:themeShade="BF"/>
                <w:lang w:val="nb-NO"/>
              </w:rPr>
              <w:t>delta?</w:t>
            </w:r>
          </w:p>
        </w:tc>
        <w:tc>
          <w:tcPr>
            <w:tcW w:w="4028"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60E7A0F" w14:textId="77777777" w:rsidR="00174493" w:rsidRPr="008D26C1" w:rsidRDefault="00174493" w:rsidP="0050435B">
            <w:pPr>
              <w:rPr>
                <w:bCs/>
                <w:i/>
                <w:iCs/>
                <w:lang w:val="en-US"/>
              </w:rPr>
            </w:pPr>
            <w:r w:rsidRPr="008D26C1">
              <w:rPr>
                <w:bCs/>
                <w:i/>
                <w:iCs/>
                <w:lang w:val="en-US"/>
              </w:rPr>
              <w:t>SHOW GRAPHICAL CARD</w:t>
            </w:r>
          </w:p>
          <w:p w14:paraId="446D4586" w14:textId="77777777" w:rsidR="00174493" w:rsidRPr="008D26C1" w:rsidRDefault="00174493" w:rsidP="0050435B">
            <w:pPr>
              <w:rPr>
                <w:bCs/>
                <w:i/>
                <w:iCs/>
                <w:lang w:val="en-US"/>
              </w:rPr>
            </w:pPr>
            <w:r w:rsidRPr="008D26C1">
              <w:rPr>
                <w:bCs/>
                <w:i/>
                <w:iCs/>
                <w:lang w:val="en-US"/>
              </w:rPr>
              <w:t>1 = I don’t want to be involved</w:t>
            </w:r>
          </w:p>
          <w:p w14:paraId="2F1108BC" w14:textId="77777777" w:rsidR="00174493" w:rsidRPr="008D26C1" w:rsidRDefault="00174493" w:rsidP="0050435B">
            <w:pPr>
              <w:rPr>
                <w:bCs/>
                <w:i/>
                <w:iCs/>
                <w:lang w:val="en-US"/>
              </w:rPr>
            </w:pPr>
            <w:r w:rsidRPr="008D26C1">
              <w:rPr>
                <w:bCs/>
                <w:i/>
                <w:iCs/>
                <w:lang w:val="en-US"/>
              </w:rPr>
              <w:t xml:space="preserve">2 = I want to receive information </w:t>
            </w:r>
          </w:p>
          <w:p w14:paraId="3B88F315" w14:textId="77777777" w:rsidR="00174493" w:rsidRPr="008D26C1" w:rsidRDefault="00174493" w:rsidP="0050435B">
            <w:pPr>
              <w:rPr>
                <w:bCs/>
                <w:i/>
                <w:iCs/>
                <w:lang w:val="en-US"/>
              </w:rPr>
            </w:pPr>
            <w:r w:rsidRPr="008D26C1">
              <w:rPr>
                <w:bCs/>
                <w:i/>
                <w:iCs/>
                <w:lang w:val="en-US"/>
              </w:rPr>
              <w:t>3 = I want to receive information and express my opinion</w:t>
            </w:r>
          </w:p>
          <w:p w14:paraId="0FE23DDB" w14:textId="77777777" w:rsidR="00174493" w:rsidRPr="008D26C1" w:rsidRDefault="00174493" w:rsidP="0050435B">
            <w:pPr>
              <w:rPr>
                <w:bCs/>
                <w:i/>
                <w:iCs/>
                <w:lang w:val="en-US"/>
              </w:rPr>
            </w:pPr>
            <w:r w:rsidRPr="008D26C1">
              <w:rPr>
                <w:bCs/>
                <w:i/>
                <w:iCs/>
                <w:lang w:val="en-US"/>
              </w:rPr>
              <w:t>4 = I want to participate in a dialogue towards a decision</w:t>
            </w:r>
          </w:p>
          <w:p w14:paraId="756BAA23" w14:textId="77777777" w:rsidR="00174493" w:rsidRPr="008D26C1" w:rsidRDefault="00174493" w:rsidP="0050435B">
            <w:pPr>
              <w:rPr>
                <w:bCs/>
                <w:i/>
                <w:iCs/>
                <w:lang w:val="en-US"/>
              </w:rPr>
            </w:pPr>
            <w:r w:rsidRPr="008D26C1">
              <w:rPr>
                <w:bCs/>
                <w:i/>
                <w:iCs/>
                <w:lang w:val="en-US"/>
              </w:rPr>
              <w:t>5 = I want to be a partner in the decision-making process</w:t>
            </w:r>
          </w:p>
          <w:p w14:paraId="3E6AE7AB" w14:textId="721FA5AA" w:rsidR="00174493" w:rsidRPr="00F13150" w:rsidRDefault="00174493" w:rsidP="0050435B">
            <w:pPr>
              <w:rPr>
                <w:bCs/>
                <w:i/>
                <w:iCs/>
                <w:lang w:val="nb-NO"/>
              </w:rPr>
            </w:pPr>
            <w:r w:rsidRPr="00F13150">
              <w:rPr>
                <w:bCs/>
                <w:i/>
                <w:iCs/>
                <w:lang w:val="nb-NO"/>
              </w:rPr>
              <w:t xml:space="preserve">999. I </w:t>
            </w:r>
            <w:proofErr w:type="spellStart"/>
            <w:r w:rsidRPr="00F13150">
              <w:rPr>
                <w:bCs/>
                <w:i/>
                <w:iCs/>
                <w:lang w:val="nb-NO"/>
              </w:rPr>
              <w:t>don't</w:t>
            </w:r>
            <w:proofErr w:type="spellEnd"/>
            <w:r w:rsidRPr="00F13150">
              <w:rPr>
                <w:bCs/>
                <w:i/>
                <w:iCs/>
                <w:lang w:val="nb-NO"/>
              </w:rPr>
              <w:t xml:space="preserve"> </w:t>
            </w:r>
            <w:proofErr w:type="spellStart"/>
            <w:r w:rsidRPr="00F13150">
              <w:rPr>
                <w:bCs/>
                <w:i/>
                <w:iCs/>
                <w:lang w:val="nb-NO"/>
              </w:rPr>
              <w:t>know</w:t>
            </w:r>
            <w:proofErr w:type="spellEnd"/>
            <w:r w:rsidRPr="00F13150">
              <w:rPr>
                <w:bCs/>
                <w:i/>
                <w:iCs/>
                <w:lang w:val="nb-NO"/>
              </w:rPr>
              <w:t xml:space="preserve">/ </w:t>
            </w:r>
            <w:proofErr w:type="spellStart"/>
            <w:r w:rsidRPr="00F13150">
              <w:rPr>
                <w:bCs/>
                <w:i/>
                <w:iCs/>
                <w:lang w:val="nb-NO"/>
              </w:rPr>
              <w:t>no</w:t>
            </w:r>
            <w:proofErr w:type="spellEnd"/>
            <w:r w:rsidRPr="00F13150">
              <w:rPr>
                <w:bCs/>
                <w:i/>
                <w:iCs/>
                <w:lang w:val="nb-NO"/>
              </w:rPr>
              <w:t xml:space="preserve"> </w:t>
            </w:r>
            <w:proofErr w:type="spellStart"/>
            <w:r w:rsidRPr="00F13150">
              <w:rPr>
                <w:bCs/>
                <w:i/>
                <w:iCs/>
                <w:lang w:val="nb-NO"/>
              </w:rPr>
              <w:t>answer</w:t>
            </w:r>
            <w:proofErr w:type="spellEnd"/>
          </w:p>
          <w:p w14:paraId="432351B6" w14:textId="77777777" w:rsidR="000B2FA4" w:rsidRPr="00F13150" w:rsidRDefault="000B2FA4" w:rsidP="0050435B">
            <w:pPr>
              <w:rPr>
                <w:bCs/>
                <w:i/>
                <w:iCs/>
                <w:lang w:val="nb-NO"/>
              </w:rPr>
            </w:pPr>
          </w:p>
          <w:p w14:paraId="12725D52" w14:textId="77777777" w:rsidR="000B2FA4" w:rsidRPr="000B2FA4" w:rsidRDefault="000B2FA4" w:rsidP="000B2FA4">
            <w:pPr>
              <w:rPr>
                <w:bCs/>
                <w:i/>
                <w:iCs/>
                <w:color w:val="538135" w:themeColor="accent6" w:themeShade="BF"/>
                <w:lang w:val="nb-NO"/>
              </w:rPr>
            </w:pPr>
            <w:r w:rsidRPr="000B2FA4">
              <w:rPr>
                <w:bCs/>
                <w:i/>
                <w:iCs/>
                <w:color w:val="538135" w:themeColor="accent6" w:themeShade="BF"/>
                <w:lang w:val="nb-NO"/>
              </w:rPr>
              <w:t>1 = Jeg vil ikke være involvert</w:t>
            </w:r>
          </w:p>
          <w:p w14:paraId="4872D746" w14:textId="77777777" w:rsidR="000B2FA4" w:rsidRPr="000B2FA4" w:rsidRDefault="000B2FA4" w:rsidP="000B2FA4">
            <w:pPr>
              <w:rPr>
                <w:bCs/>
                <w:i/>
                <w:iCs/>
                <w:color w:val="538135" w:themeColor="accent6" w:themeShade="BF"/>
                <w:lang w:val="nb-NO"/>
              </w:rPr>
            </w:pPr>
            <w:r w:rsidRPr="000B2FA4">
              <w:rPr>
                <w:bCs/>
                <w:i/>
                <w:iCs/>
                <w:color w:val="538135" w:themeColor="accent6" w:themeShade="BF"/>
                <w:lang w:val="nb-NO"/>
              </w:rPr>
              <w:t>2 = Jeg ønsker å motta informasjon</w:t>
            </w:r>
          </w:p>
          <w:p w14:paraId="78B97304" w14:textId="77777777" w:rsidR="000B2FA4" w:rsidRPr="000B2FA4" w:rsidRDefault="000B2FA4" w:rsidP="000B2FA4">
            <w:pPr>
              <w:rPr>
                <w:bCs/>
                <w:i/>
                <w:iCs/>
                <w:color w:val="538135" w:themeColor="accent6" w:themeShade="BF"/>
                <w:lang w:val="nb-NO"/>
              </w:rPr>
            </w:pPr>
            <w:r w:rsidRPr="000B2FA4">
              <w:rPr>
                <w:bCs/>
                <w:i/>
                <w:iCs/>
                <w:color w:val="538135" w:themeColor="accent6" w:themeShade="BF"/>
                <w:lang w:val="nb-NO"/>
              </w:rPr>
              <w:t>3 = Jeg ønsker å motta informasjon og si min mening</w:t>
            </w:r>
          </w:p>
          <w:p w14:paraId="7D7E5171" w14:textId="77777777" w:rsidR="000B2FA4" w:rsidRPr="000B2FA4" w:rsidRDefault="000B2FA4" w:rsidP="000B2FA4">
            <w:pPr>
              <w:rPr>
                <w:bCs/>
                <w:i/>
                <w:iCs/>
                <w:color w:val="538135" w:themeColor="accent6" w:themeShade="BF"/>
                <w:lang w:val="nb-NO"/>
              </w:rPr>
            </w:pPr>
            <w:r w:rsidRPr="000B2FA4">
              <w:rPr>
                <w:bCs/>
                <w:i/>
                <w:iCs/>
                <w:color w:val="538135" w:themeColor="accent6" w:themeShade="BF"/>
                <w:lang w:val="nb-NO"/>
              </w:rPr>
              <w:t>4 = Jeg ønsker å delta i en dialog frem mot en beslutning</w:t>
            </w:r>
          </w:p>
          <w:p w14:paraId="720758F4" w14:textId="77777777" w:rsidR="000B2FA4" w:rsidRPr="000B2FA4" w:rsidRDefault="000B2FA4" w:rsidP="000B2FA4">
            <w:pPr>
              <w:rPr>
                <w:bCs/>
                <w:i/>
                <w:iCs/>
                <w:color w:val="538135" w:themeColor="accent6" w:themeShade="BF"/>
                <w:lang w:val="nb-NO"/>
              </w:rPr>
            </w:pPr>
            <w:r w:rsidRPr="000B2FA4">
              <w:rPr>
                <w:bCs/>
                <w:i/>
                <w:iCs/>
                <w:color w:val="538135" w:themeColor="accent6" w:themeShade="BF"/>
                <w:lang w:val="nb-NO"/>
              </w:rPr>
              <w:t>5 = Jeg ønsker å være en partner i beslutningsprosessen</w:t>
            </w:r>
          </w:p>
          <w:p w14:paraId="1BB078D3" w14:textId="1EEC810E" w:rsidR="000B2FA4" w:rsidRPr="000B2FA4" w:rsidRDefault="000B2FA4" w:rsidP="000B2FA4">
            <w:pPr>
              <w:rPr>
                <w:bCs/>
                <w:i/>
                <w:iCs/>
                <w:color w:val="538135" w:themeColor="accent6" w:themeShade="BF"/>
                <w:lang w:val="nb-NO"/>
              </w:rPr>
            </w:pPr>
            <w:r w:rsidRPr="000B2FA4">
              <w:rPr>
                <w:bCs/>
                <w:i/>
                <w:iCs/>
                <w:color w:val="538135" w:themeColor="accent6" w:themeShade="BF"/>
                <w:lang w:val="nb-NO"/>
              </w:rPr>
              <w:t>999. Jeg vet ikke / ikke noe svar</w:t>
            </w:r>
          </w:p>
          <w:p w14:paraId="264654C7" w14:textId="77777777" w:rsidR="00174493" w:rsidRPr="000B2FA4" w:rsidRDefault="00174493" w:rsidP="0050435B">
            <w:pPr>
              <w:rPr>
                <w:bCs/>
                <w:i/>
                <w:iCs/>
                <w:lang w:val="nb-NO"/>
              </w:rPr>
            </w:pPr>
            <w:r w:rsidRPr="008D26C1">
              <w:rPr>
                <w:bCs/>
                <w:i/>
                <w:iCs/>
                <w:lang w:val="fr-FR"/>
              </w:rPr>
              <w:t> </w:t>
            </w:r>
          </w:p>
        </w:tc>
      </w:tr>
    </w:tbl>
    <w:p w14:paraId="2324C496" w14:textId="77777777" w:rsidR="00174493" w:rsidRDefault="00174493" w:rsidP="002B277D">
      <w:pPr>
        <w:rPr>
          <w:b/>
          <w:bCs/>
          <w:i/>
          <w:iCs/>
          <w:lang w:val="nb-NO"/>
        </w:rPr>
      </w:pPr>
    </w:p>
    <w:p w14:paraId="2879F14A" w14:textId="00A4F667" w:rsidR="00174493" w:rsidRPr="00700184" w:rsidRDefault="000658A9" w:rsidP="002B277D">
      <w:pPr>
        <w:rPr>
          <w:b/>
          <w:bCs/>
          <w:i/>
          <w:iCs/>
          <w:lang w:val="nb-NO"/>
        </w:rPr>
      </w:pPr>
      <w:r>
        <w:rPr>
          <w:noProof/>
        </w:rPr>
        <w:drawing>
          <wp:inline distT="0" distB="0" distL="0" distR="0" wp14:anchorId="538D73EE" wp14:editId="25154C39">
            <wp:extent cx="5760720" cy="2012950"/>
            <wp:effectExtent l="0" t="0" r="0" b="6350"/>
            <wp:docPr id="1" name="Picture 1"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with medium confidence"/>
                    <pic:cNvPicPr/>
                  </pic:nvPicPr>
                  <pic:blipFill>
                    <a:blip r:embed="rId12"/>
                    <a:stretch>
                      <a:fillRect/>
                    </a:stretch>
                  </pic:blipFill>
                  <pic:spPr>
                    <a:xfrm>
                      <a:off x="0" y="0"/>
                      <a:ext cx="5760720" cy="2012950"/>
                    </a:xfrm>
                    <a:prstGeom prst="rect">
                      <a:avLst/>
                    </a:prstGeom>
                  </pic:spPr>
                </pic:pic>
              </a:graphicData>
            </a:graphic>
          </wp:inline>
        </w:drawing>
      </w:r>
    </w:p>
    <w:p w14:paraId="6B84534A" w14:textId="77777777" w:rsidR="008E0ADB" w:rsidRDefault="008E0ADB" w:rsidP="008E0ADB">
      <w:pPr>
        <w:rPr>
          <w:b/>
          <w:i/>
          <w:iCs/>
          <w:lang w:val="en-US"/>
        </w:rPr>
      </w:pPr>
      <w:r w:rsidRPr="00DB5688">
        <w:rPr>
          <w:b/>
          <w:bCs/>
          <w:i/>
          <w:iCs/>
          <w:lang w:val="en-US"/>
        </w:rPr>
        <w:t>INTRO:</w:t>
      </w:r>
      <w:r w:rsidRPr="00DB5688">
        <w:rPr>
          <w:b/>
          <w:i/>
          <w:iCs/>
          <w:lang w:val="en-US"/>
        </w:rPr>
        <w:t xml:space="preserve"> </w:t>
      </w:r>
      <w:r>
        <w:rPr>
          <w:b/>
          <w:i/>
          <w:iCs/>
          <w:lang w:val="en-US"/>
        </w:rPr>
        <w:t xml:space="preserve">We are in the final part of the questionnaire. </w:t>
      </w:r>
      <w:r w:rsidRPr="00DB5688">
        <w:rPr>
          <w:b/>
          <w:i/>
          <w:iCs/>
          <w:lang w:val="en-US"/>
        </w:rPr>
        <w:t>To what extent do you agree or disagree with the following statements</w:t>
      </w:r>
      <w:r>
        <w:rPr>
          <w:b/>
          <w:i/>
          <w:iCs/>
          <w:lang w:val="en-US"/>
        </w:rPr>
        <w:t xml:space="preserve"> related to information about radon</w:t>
      </w:r>
      <w:r w:rsidRPr="00DB5688">
        <w:rPr>
          <w:b/>
          <w:i/>
          <w:iCs/>
          <w:lang w:val="en-US"/>
        </w:rPr>
        <w:t>?</w:t>
      </w:r>
    </w:p>
    <w:p w14:paraId="4E7C28F4" w14:textId="77777777" w:rsidR="008E0ADB" w:rsidRPr="00FF7BE3" w:rsidRDefault="008E0ADB" w:rsidP="008E0ADB">
      <w:pPr>
        <w:rPr>
          <w:b/>
          <w:color w:val="538135" w:themeColor="accent6" w:themeShade="BF"/>
          <w:lang w:val="nb-NO"/>
        </w:rPr>
      </w:pPr>
      <w:r w:rsidRPr="00FF7BE3">
        <w:rPr>
          <w:b/>
          <w:color w:val="538135" w:themeColor="accent6" w:themeShade="BF"/>
          <w:lang w:val="nb-NO"/>
        </w:rPr>
        <w:t>INTRO: Vi er i siste del av spørreskjemaet. I hvilken grad er du enig eller uenig i følgende påstander knyttet til informasjon om radon?</w:t>
      </w:r>
    </w:p>
    <w:tbl>
      <w:tblPr>
        <w:tblW w:w="8779" w:type="dxa"/>
        <w:tblCellMar>
          <w:left w:w="0" w:type="dxa"/>
          <w:right w:w="0" w:type="dxa"/>
        </w:tblCellMar>
        <w:tblLook w:val="04A0" w:firstRow="1" w:lastRow="0" w:firstColumn="1" w:lastColumn="0" w:noHBand="0" w:noVBand="1"/>
      </w:tblPr>
      <w:tblGrid>
        <w:gridCol w:w="699"/>
        <w:gridCol w:w="5245"/>
        <w:gridCol w:w="2835"/>
      </w:tblGrid>
      <w:tr w:rsidR="008E0ADB" w:rsidRPr="002B277D" w14:paraId="7613C4D9" w14:textId="77777777" w:rsidTr="005A5A94">
        <w:trPr>
          <w:trHeight w:val="227"/>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0C3C0836" w14:textId="77777777" w:rsidR="008E0ADB" w:rsidRPr="002B277D" w:rsidRDefault="008E0ADB" w:rsidP="005A5A94">
            <w:pPr>
              <w:rPr>
                <w:lang w:val="en-US"/>
              </w:rPr>
            </w:pPr>
            <w:r w:rsidRPr="002B277D">
              <w:rPr>
                <w:b/>
                <w:bCs/>
                <w:lang w:val="en-US"/>
              </w:rPr>
              <w:t>Systematic Processing</w:t>
            </w:r>
            <w:r>
              <w:rPr>
                <w:b/>
                <w:bCs/>
                <w:lang w:val="en-US"/>
              </w:rPr>
              <w:t xml:space="preserve"> </w:t>
            </w:r>
            <w:r>
              <w:rPr>
                <w:b/>
                <w:color w:val="FF0000"/>
              </w:rPr>
              <w:t xml:space="preserve">RANDOMISE </w:t>
            </w:r>
            <w:r w:rsidRPr="00E100B2">
              <w:rPr>
                <w:bCs/>
                <w:i/>
              </w:rPr>
              <w:t>(don’t show this title to respondents)</w:t>
            </w:r>
          </w:p>
        </w:tc>
      </w:tr>
      <w:tr w:rsidR="008E0ADB" w:rsidRPr="00DC1235" w14:paraId="6679658B" w14:textId="77777777" w:rsidTr="005A5A94">
        <w:trPr>
          <w:trHeight w:val="227"/>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6F73B2BD" w14:textId="77777777" w:rsidR="008E0ADB" w:rsidRPr="002B277D" w:rsidRDefault="008E0ADB" w:rsidP="005A5A94">
            <w:pPr>
              <w:rPr>
                <w:lang w:val="en-US"/>
              </w:rPr>
            </w:pPr>
            <w:r w:rsidRPr="002B277D">
              <w:rPr>
                <w:b/>
                <w:bCs/>
                <w:lang w:val="en-US"/>
              </w:rPr>
              <w:t>INPR1</w:t>
            </w:r>
          </w:p>
        </w:tc>
        <w:tc>
          <w:tcPr>
            <w:tcW w:w="5245" w:type="dxa"/>
            <w:tcBorders>
              <w:top w:val="single" w:sz="24" w:space="0" w:color="FFFFFF"/>
              <w:left w:val="single" w:sz="8" w:space="0" w:color="FFFFFF"/>
              <w:bottom w:val="single" w:sz="8" w:space="0" w:color="FFFFFF"/>
              <w:right w:val="single" w:sz="8" w:space="0" w:color="FFFFFF"/>
            </w:tcBorders>
            <w:shd w:val="clear" w:color="auto" w:fill="EAF5F5"/>
            <w:tcMar>
              <w:top w:w="15" w:type="dxa"/>
              <w:left w:w="38" w:type="dxa"/>
              <w:bottom w:w="0" w:type="dxa"/>
              <w:right w:w="38" w:type="dxa"/>
            </w:tcMar>
            <w:hideMark/>
          </w:tcPr>
          <w:p w14:paraId="449CEAE1" w14:textId="77777777" w:rsidR="008E0ADB" w:rsidRDefault="008E0ADB" w:rsidP="005A5A94">
            <w:pPr>
              <w:rPr>
                <w:lang w:val="en-US"/>
              </w:rPr>
            </w:pPr>
            <w:proofErr w:type="gramStart"/>
            <w:r w:rsidRPr="002B277D">
              <w:rPr>
                <w:lang w:val="en-US"/>
              </w:rPr>
              <w:t>In order to</w:t>
            </w:r>
            <w:proofErr w:type="gramEnd"/>
            <w:r w:rsidRPr="002B277D">
              <w:rPr>
                <w:lang w:val="en-US"/>
              </w:rPr>
              <w:t xml:space="preserve"> be completely informed about home remediation, I think that the more viewpoints I get, the better off I will be.</w:t>
            </w:r>
          </w:p>
          <w:p w14:paraId="52EB9B12" w14:textId="18E053E9" w:rsidR="008E0ADB" w:rsidRPr="009F5440" w:rsidRDefault="008E0ADB" w:rsidP="005A5A94">
            <w:pPr>
              <w:rPr>
                <w:lang w:val="nb-NO"/>
              </w:rPr>
            </w:pPr>
            <w:r w:rsidRPr="009F5440">
              <w:rPr>
                <w:color w:val="538135" w:themeColor="accent6" w:themeShade="BF"/>
                <w:lang w:val="nb-NO"/>
              </w:rPr>
              <w:t xml:space="preserve">For å være fullstendig informert om </w:t>
            </w:r>
            <w:r w:rsidR="00582E46">
              <w:rPr>
                <w:color w:val="538135" w:themeColor="accent6" w:themeShade="BF"/>
                <w:lang w:val="nb-NO"/>
              </w:rPr>
              <w:t>radon</w:t>
            </w:r>
            <w:r>
              <w:rPr>
                <w:color w:val="538135" w:themeColor="accent6" w:themeShade="BF"/>
                <w:lang w:val="nb-NO"/>
              </w:rPr>
              <w:t xml:space="preserve">tiltak </w:t>
            </w:r>
            <w:r w:rsidR="00F44CD0">
              <w:rPr>
                <w:color w:val="538135" w:themeColor="accent6" w:themeShade="BF"/>
                <w:lang w:val="nb-NO"/>
              </w:rPr>
              <w:t xml:space="preserve">tror </w:t>
            </w:r>
            <w:r w:rsidRPr="009F5440">
              <w:rPr>
                <w:color w:val="538135" w:themeColor="accent6" w:themeShade="BF"/>
                <w:lang w:val="nb-NO"/>
              </w:rPr>
              <w:t>jeg at jo flere synspunkter jeg får, jo bedre.</w:t>
            </w:r>
          </w:p>
        </w:tc>
        <w:tc>
          <w:tcPr>
            <w:tcW w:w="283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33A8D982" w14:textId="77777777" w:rsidR="008E0ADB" w:rsidRPr="009F5440" w:rsidRDefault="008E0ADB" w:rsidP="005A5A94">
            <w:pPr>
              <w:rPr>
                <w:lang w:val="nb-NO"/>
              </w:rPr>
            </w:pPr>
            <w:r w:rsidRPr="009F5440">
              <w:rPr>
                <w:lang w:val="nb-NO"/>
              </w:rPr>
              <w:t> </w:t>
            </w:r>
          </w:p>
          <w:p w14:paraId="6FAD0D24" w14:textId="77777777" w:rsidR="008E0ADB" w:rsidRPr="002B277D" w:rsidRDefault="008E0ADB" w:rsidP="005A5A94">
            <w:pPr>
              <w:rPr>
                <w:lang w:val="en-US"/>
              </w:rPr>
            </w:pPr>
            <w:r w:rsidRPr="002B277D">
              <w:rPr>
                <w:lang w:val="en-US"/>
              </w:rPr>
              <w:t>1. Strongly Disagree</w:t>
            </w:r>
          </w:p>
          <w:p w14:paraId="5CDE11C4" w14:textId="77777777" w:rsidR="008E0ADB" w:rsidRPr="002B277D" w:rsidRDefault="008E0ADB" w:rsidP="005A5A94">
            <w:pPr>
              <w:rPr>
                <w:lang w:val="en-US"/>
              </w:rPr>
            </w:pPr>
            <w:r w:rsidRPr="002B277D">
              <w:rPr>
                <w:lang w:val="en-US"/>
              </w:rPr>
              <w:t>2. Disagree</w:t>
            </w:r>
          </w:p>
          <w:p w14:paraId="4E5C776D" w14:textId="77777777" w:rsidR="008E0ADB" w:rsidRPr="002B277D" w:rsidRDefault="008E0ADB" w:rsidP="005A5A94">
            <w:pPr>
              <w:rPr>
                <w:lang w:val="en-US"/>
              </w:rPr>
            </w:pPr>
            <w:r w:rsidRPr="002B277D">
              <w:rPr>
                <w:lang w:val="en-US"/>
              </w:rPr>
              <w:t>3. Neither agree, nor disagree</w:t>
            </w:r>
          </w:p>
          <w:p w14:paraId="4C5E67AA" w14:textId="77777777" w:rsidR="008E0ADB" w:rsidRPr="002B277D" w:rsidRDefault="008E0ADB" w:rsidP="005A5A94">
            <w:pPr>
              <w:rPr>
                <w:lang w:val="en-US"/>
              </w:rPr>
            </w:pPr>
            <w:r w:rsidRPr="002B277D">
              <w:rPr>
                <w:lang w:val="en-US"/>
              </w:rPr>
              <w:t>4. Agree</w:t>
            </w:r>
          </w:p>
          <w:p w14:paraId="5CBBC125" w14:textId="77777777" w:rsidR="008E0ADB" w:rsidRPr="002B277D" w:rsidRDefault="008E0ADB" w:rsidP="005A5A94">
            <w:pPr>
              <w:rPr>
                <w:lang w:val="en-US"/>
              </w:rPr>
            </w:pPr>
            <w:r w:rsidRPr="002B277D">
              <w:rPr>
                <w:lang w:val="en-US"/>
              </w:rPr>
              <w:t>5. Strongly Agree</w:t>
            </w:r>
          </w:p>
          <w:p w14:paraId="29ED80DC" w14:textId="77777777" w:rsidR="008E0ADB" w:rsidRPr="002B277D" w:rsidRDefault="008E0ADB" w:rsidP="005A5A94">
            <w:pPr>
              <w:rPr>
                <w:lang w:val="en-US"/>
              </w:rPr>
            </w:pPr>
            <w:r w:rsidRPr="002B277D">
              <w:rPr>
                <w:lang w:val="en-US"/>
              </w:rPr>
              <w:t>9. I don't know/NA</w:t>
            </w:r>
          </w:p>
          <w:p w14:paraId="1775384A" w14:textId="77777777" w:rsidR="008E0ADB" w:rsidRPr="00123249" w:rsidRDefault="008E0ADB" w:rsidP="005A5A94">
            <w:pPr>
              <w:rPr>
                <w:color w:val="538135" w:themeColor="accent6" w:themeShade="BF"/>
                <w:lang w:val="nb-NO"/>
              </w:rPr>
            </w:pPr>
            <w:r w:rsidRPr="00123249">
              <w:rPr>
                <w:color w:val="538135" w:themeColor="accent6" w:themeShade="BF"/>
                <w:lang w:val="nb-NO"/>
              </w:rPr>
              <w:t>1. Helt uenig</w:t>
            </w:r>
          </w:p>
          <w:p w14:paraId="06FD237C" w14:textId="77777777" w:rsidR="008E0ADB" w:rsidRPr="00123249" w:rsidRDefault="008E0ADB" w:rsidP="005A5A94">
            <w:pPr>
              <w:rPr>
                <w:color w:val="538135" w:themeColor="accent6" w:themeShade="BF"/>
                <w:lang w:val="nb-NO"/>
              </w:rPr>
            </w:pPr>
            <w:r w:rsidRPr="00123249">
              <w:rPr>
                <w:color w:val="538135" w:themeColor="accent6" w:themeShade="BF"/>
                <w:lang w:val="nb-NO"/>
              </w:rPr>
              <w:t>2. Uenig</w:t>
            </w:r>
          </w:p>
          <w:p w14:paraId="38471328" w14:textId="77777777" w:rsidR="008E0ADB" w:rsidRPr="00123249" w:rsidRDefault="008E0ADB" w:rsidP="005A5A94">
            <w:pPr>
              <w:rPr>
                <w:color w:val="538135" w:themeColor="accent6" w:themeShade="BF"/>
                <w:lang w:val="nb-NO"/>
              </w:rPr>
            </w:pPr>
            <w:r w:rsidRPr="00123249">
              <w:rPr>
                <w:color w:val="538135" w:themeColor="accent6" w:themeShade="BF"/>
                <w:lang w:val="nb-NO"/>
              </w:rPr>
              <w:t>3. Verken enig eller uenig</w:t>
            </w:r>
          </w:p>
          <w:p w14:paraId="19B6A779" w14:textId="77777777" w:rsidR="008E0ADB" w:rsidRPr="00123249" w:rsidRDefault="008E0ADB" w:rsidP="005A5A94">
            <w:pPr>
              <w:rPr>
                <w:color w:val="538135" w:themeColor="accent6" w:themeShade="BF"/>
                <w:lang w:val="nb-NO"/>
              </w:rPr>
            </w:pPr>
            <w:r w:rsidRPr="00123249">
              <w:rPr>
                <w:color w:val="538135" w:themeColor="accent6" w:themeShade="BF"/>
                <w:lang w:val="nb-NO"/>
              </w:rPr>
              <w:t>4. Enig</w:t>
            </w:r>
          </w:p>
          <w:p w14:paraId="0F437A71" w14:textId="77777777" w:rsidR="008E0ADB" w:rsidRPr="00123249" w:rsidRDefault="008E0ADB" w:rsidP="005A5A94">
            <w:pPr>
              <w:rPr>
                <w:color w:val="538135" w:themeColor="accent6" w:themeShade="BF"/>
                <w:lang w:val="nb-NO"/>
              </w:rPr>
            </w:pPr>
            <w:r w:rsidRPr="00123249">
              <w:rPr>
                <w:color w:val="538135" w:themeColor="accent6" w:themeShade="BF"/>
                <w:lang w:val="nb-NO"/>
              </w:rPr>
              <w:t>5. Helt enig</w:t>
            </w:r>
          </w:p>
          <w:p w14:paraId="2ABCFE58" w14:textId="77777777" w:rsidR="008E0ADB" w:rsidRPr="003738A8" w:rsidRDefault="008E0ADB" w:rsidP="005A5A94">
            <w:pPr>
              <w:rPr>
                <w:lang w:val="nb-NO"/>
              </w:rPr>
            </w:pPr>
            <w:r w:rsidRPr="00123249">
              <w:rPr>
                <w:color w:val="538135" w:themeColor="accent6" w:themeShade="BF"/>
                <w:lang w:val="nb-NO"/>
              </w:rPr>
              <w:t xml:space="preserve">9. </w:t>
            </w:r>
            <w:r>
              <w:rPr>
                <w:color w:val="538135" w:themeColor="accent6" w:themeShade="BF"/>
                <w:lang w:val="nb-NO"/>
              </w:rPr>
              <w:t>V</w:t>
            </w:r>
            <w:r w:rsidRPr="002A6CD2">
              <w:rPr>
                <w:color w:val="538135" w:themeColor="accent6" w:themeShade="BF"/>
                <w:lang w:val="nb-NO"/>
              </w:rPr>
              <w:t>et ikke/</w:t>
            </w:r>
            <w:r>
              <w:rPr>
                <w:color w:val="538135" w:themeColor="accent6" w:themeShade="BF"/>
                <w:lang w:val="nb-NO"/>
              </w:rPr>
              <w:t>ikke aktuelt</w:t>
            </w:r>
          </w:p>
          <w:p w14:paraId="2F763FC6" w14:textId="77777777" w:rsidR="008E0ADB" w:rsidRPr="003738A8" w:rsidRDefault="008E0ADB" w:rsidP="005A5A94">
            <w:pPr>
              <w:rPr>
                <w:lang w:val="nb-NO"/>
              </w:rPr>
            </w:pPr>
            <w:r w:rsidRPr="003738A8">
              <w:rPr>
                <w:lang w:val="nb-NO"/>
              </w:rPr>
              <w:t> </w:t>
            </w:r>
          </w:p>
        </w:tc>
      </w:tr>
      <w:tr w:rsidR="008E0ADB" w:rsidRPr="00DC1235" w14:paraId="766E4246" w14:textId="77777777" w:rsidTr="005A5A94">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A3984CC" w14:textId="77777777" w:rsidR="008E0ADB" w:rsidRPr="002B277D" w:rsidRDefault="008E0ADB" w:rsidP="005A5A94">
            <w:pPr>
              <w:rPr>
                <w:lang w:val="en-US"/>
              </w:rPr>
            </w:pPr>
            <w:r w:rsidRPr="002B277D">
              <w:rPr>
                <w:b/>
                <w:bCs/>
                <w:lang w:val="en-US"/>
              </w:rPr>
              <w:t>INPR2</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6BA87740" w14:textId="77777777" w:rsidR="008E0ADB" w:rsidRDefault="008E0ADB" w:rsidP="005A5A94">
            <w:pPr>
              <w:rPr>
                <w:lang w:val="en-US"/>
              </w:rPr>
            </w:pPr>
            <w:r w:rsidRPr="002B277D">
              <w:rPr>
                <w:lang w:val="en-US"/>
              </w:rPr>
              <w:t>I have been very attentive to the information related to radon remediation.</w:t>
            </w:r>
          </w:p>
          <w:p w14:paraId="38F3B6BB" w14:textId="209AD2CA" w:rsidR="008E0ADB" w:rsidRPr="00A333FA" w:rsidRDefault="008E0ADB" w:rsidP="005A5A94">
            <w:pPr>
              <w:rPr>
                <w:lang w:val="nb-NO"/>
              </w:rPr>
            </w:pPr>
            <w:r w:rsidRPr="003377FE">
              <w:rPr>
                <w:color w:val="538135" w:themeColor="accent6" w:themeShade="BF"/>
                <w:lang w:val="nb-NO"/>
              </w:rPr>
              <w:t xml:space="preserve">Jeg har vært veldig oppmerksom på informasjonen knyttet til </w:t>
            </w:r>
            <w:r w:rsidR="001A3E47">
              <w:rPr>
                <w:color w:val="538135" w:themeColor="accent6" w:themeShade="BF"/>
                <w:lang w:val="nb-NO"/>
              </w:rPr>
              <w:t>radon</w:t>
            </w:r>
            <w:r>
              <w:rPr>
                <w:color w:val="538135" w:themeColor="accent6" w:themeShade="BF"/>
                <w:lang w:val="nb-NO"/>
              </w:rPr>
              <w:t>tiltak</w:t>
            </w:r>
            <w:r w:rsidRPr="003377FE">
              <w:rPr>
                <w:color w:val="538135" w:themeColor="accent6" w:themeShade="BF"/>
                <w:lang w:val="nb-NO"/>
              </w:rPr>
              <w:t>.</w:t>
            </w: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78B5EDBC" w14:textId="77777777" w:rsidR="008E0ADB" w:rsidRPr="00A333FA" w:rsidRDefault="008E0ADB" w:rsidP="005A5A94">
            <w:pPr>
              <w:rPr>
                <w:lang w:val="nb-NO"/>
              </w:rPr>
            </w:pPr>
          </w:p>
        </w:tc>
      </w:tr>
      <w:tr w:rsidR="008E0ADB" w:rsidRPr="00DC1235" w14:paraId="01E1C9A0" w14:textId="77777777" w:rsidTr="005A5A94">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7EF176BB" w14:textId="77777777" w:rsidR="008E0ADB" w:rsidRPr="002B277D" w:rsidRDefault="008E0ADB" w:rsidP="005A5A94">
            <w:pPr>
              <w:rPr>
                <w:lang w:val="en-US"/>
              </w:rPr>
            </w:pPr>
            <w:r w:rsidRPr="002B277D">
              <w:rPr>
                <w:b/>
                <w:bCs/>
                <w:lang w:val="en-US"/>
              </w:rPr>
              <w:t>INPR3</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1064D527" w14:textId="77777777" w:rsidR="008E0ADB" w:rsidRDefault="008E0ADB" w:rsidP="005A5A94">
            <w:pPr>
              <w:rPr>
                <w:lang w:val="en-US"/>
              </w:rPr>
            </w:pPr>
            <w:r w:rsidRPr="002B277D">
              <w:rPr>
                <w:lang w:val="en-US"/>
              </w:rPr>
              <w:t>When the topic of radon remediation came up, I tried to learn more about it.</w:t>
            </w:r>
          </w:p>
          <w:p w14:paraId="0751FE55" w14:textId="7EEDA7C5" w:rsidR="008E0ADB" w:rsidRPr="00C317AE" w:rsidRDefault="002E4ADB" w:rsidP="005A5A94">
            <w:pPr>
              <w:rPr>
                <w:lang w:val="nb-NO"/>
              </w:rPr>
            </w:pPr>
            <w:r>
              <w:rPr>
                <w:color w:val="538135" w:themeColor="accent6" w:themeShade="BF"/>
                <w:lang w:val="nb-NO"/>
              </w:rPr>
              <w:t>De gangene</w:t>
            </w:r>
            <w:r w:rsidR="008E0ADB" w:rsidRPr="00C317AE">
              <w:rPr>
                <w:color w:val="538135" w:themeColor="accent6" w:themeShade="BF"/>
                <w:lang w:val="nb-NO"/>
              </w:rPr>
              <w:t xml:space="preserve"> temaet </w:t>
            </w:r>
            <w:r w:rsidR="008E0ADB">
              <w:rPr>
                <w:color w:val="538135" w:themeColor="accent6" w:themeShade="BF"/>
                <w:lang w:val="nb-NO"/>
              </w:rPr>
              <w:t xml:space="preserve">om </w:t>
            </w:r>
            <w:r w:rsidR="00AD30A3">
              <w:rPr>
                <w:color w:val="538135" w:themeColor="accent6" w:themeShade="BF"/>
                <w:lang w:val="nb-NO"/>
              </w:rPr>
              <w:t>radon</w:t>
            </w:r>
            <w:r w:rsidR="008E0ADB">
              <w:rPr>
                <w:color w:val="538135" w:themeColor="accent6" w:themeShade="BF"/>
                <w:lang w:val="nb-NO"/>
              </w:rPr>
              <w:t xml:space="preserve">tiltak </w:t>
            </w:r>
            <w:r>
              <w:rPr>
                <w:color w:val="538135" w:themeColor="accent6" w:themeShade="BF"/>
                <w:lang w:val="nb-NO"/>
              </w:rPr>
              <w:t xml:space="preserve">har </w:t>
            </w:r>
            <w:r w:rsidR="008E0ADB" w:rsidRPr="00C317AE">
              <w:rPr>
                <w:color w:val="538135" w:themeColor="accent6" w:themeShade="BF"/>
                <w:lang w:val="nb-NO"/>
              </w:rPr>
              <w:t>kom</w:t>
            </w:r>
            <w:r>
              <w:rPr>
                <w:color w:val="538135" w:themeColor="accent6" w:themeShade="BF"/>
                <w:lang w:val="nb-NO"/>
              </w:rPr>
              <w:t>met</w:t>
            </w:r>
            <w:r w:rsidR="008E0ADB" w:rsidRPr="00C317AE">
              <w:rPr>
                <w:color w:val="538135" w:themeColor="accent6" w:themeShade="BF"/>
                <w:lang w:val="nb-NO"/>
              </w:rPr>
              <w:t xml:space="preserve"> opp,</w:t>
            </w:r>
            <w:r>
              <w:rPr>
                <w:color w:val="538135" w:themeColor="accent6" w:themeShade="BF"/>
                <w:lang w:val="nb-NO"/>
              </w:rPr>
              <w:t xml:space="preserve"> har jeg</w:t>
            </w:r>
            <w:r w:rsidR="008E0ADB" w:rsidRPr="00C317AE">
              <w:rPr>
                <w:color w:val="538135" w:themeColor="accent6" w:themeShade="BF"/>
                <w:lang w:val="nb-NO"/>
              </w:rPr>
              <w:t xml:space="preserve"> prøvd</w:t>
            </w:r>
            <w:r>
              <w:rPr>
                <w:color w:val="538135" w:themeColor="accent6" w:themeShade="BF"/>
                <w:lang w:val="nb-NO"/>
              </w:rPr>
              <w:t xml:space="preserve"> </w:t>
            </w:r>
            <w:r w:rsidR="008E0ADB" w:rsidRPr="00C317AE">
              <w:rPr>
                <w:color w:val="538135" w:themeColor="accent6" w:themeShade="BF"/>
                <w:lang w:val="nb-NO"/>
              </w:rPr>
              <w:t xml:space="preserve">å </w:t>
            </w:r>
            <w:r>
              <w:rPr>
                <w:color w:val="538135" w:themeColor="accent6" w:themeShade="BF"/>
                <w:lang w:val="nb-NO"/>
              </w:rPr>
              <w:t>finne ut</w:t>
            </w:r>
            <w:r w:rsidR="008E0ADB" w:rsidRPr="00C317AE">
              <w:rPr>
                <w:color w:val="538135" w:themeColor="accent6" w:themeShade="BF"/>
                <w:lang w:val="nb-NO"/>
              </w:rPr>
              <w:t xml:space="preserve"> mer.</w:t>
            </w: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6F96A917" w14:textId="77777777" w:rsidR="008E0ADB" w:rsidRPr="00C317AE" w:rsidRDefault="008E0ADB" w:rsidP="005A5A94">
            <w:pPr>
              <w:rPr>
                <w:lang w:val="nb-NO"/>
              </w:rPr>
            </w:pPr>
          </w:p>
        </w:tc>
      </w:tr>
      <w:tr w:rsidR="008E0ADB" w:rsidRPr="00DC1235" w14:paraId="72B4BF98" w14:textId="77777777" w:rsidTr="005A5A94">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4E00B2C0" w14:textId="77777777" w:rsidR="008E0ADB" w:rsidRPr="002B277D" w:rsidRDefault="008E0ADB" w:rsidP="005A5A94">
            <w:pPr>
              <w:rPr>
                <w:lang w:val="en-US"/>
              </w:rPr>
            </w:pPr>
            <w:r w:rsidRPr="002B277D">
              <w:rPr>
                <w:b/>
                <w:bCs/>
                <w:lang w:val="en-US"/>
              </w:rPr>
              <w:t>INPR4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0BD64F5D" w14:textId="77777777" w:rsidR="008E0ADB" w:rsidRDefault="008E0ADB" w:rsidP="005A5A94">
            <w:pPr>
              <w:rPr>
                <w:lang w:val="en-US"/>
              </w:rPr>
            </w:pPr>
            <w:r w:rsidRPr="002B277D">
              <w:rPr>
                <w:lang w:val="en-US"/>
              </w:rPr>
              <w:t>It was important for me to clarify how I should remediate my home.</w:t>
            </w:r>
          </w:p>
          <w:p w14:paraId="37AF6493" w14:textId="29762DA3" w:rsidR="008E0ADB" w:rsidRPr="00C317AE" w:rsidRDefault="008E0ADB" w:rsidP="005A5A94">
            <w:pPr>
              <w:rPr>
                <w:lang w:val="nb-NO"/>
              </w:rPr>
            </w:pPr>
            <w:r w:rsidRPr="00C317AE">
              <w:rPr>
                <w:color w:val="538135" w:themeColor="accent6" w:themeShade="BF"/>
                <w:lang w:val="nb-NO"/>
              </w:rPr>
              <w:t xml:space="preserve">Det var viktig for meg å avklare hvordan jeg skulle </w:t>
            </w:r>
            <w:r>
              <w:rPr>
                <w:color w:val="538135" w:themeColor="accent6" w:themeShade="BF"/>
                <w:lang w:val="nb-NO"/>
              </w:rPr>
              <w:t xml:space="preserve">gjøre </w:t>
            </w:r>
            <w:r w:rsidR="00B82685">
              <w:rPr>
                <w:color w:val="538135" w:themeColor="accent6" w:themeShade="BF"/>
                <w:lang w:val="nb-NO"/>
              </w:rPr>
              <w:t>radon</w:t>
            </w:r>
            <w:r>
              <w:rPr>
                <w:color w:val="538135" w:themeColor="accent6" w:themeShade="BF"/>
                <w:lang w:val="nb-NO"/>
              </w:rPr>
              <w:t>tiltak i</w:t>
            </w:r>
            <w:r w:rsidRPr="00C317AE">
              <w:rPr>
                <w:color w:val="538135" w:themeColor="accent6" w:themeShade="BF"/>
                <w:lang w:val="nb-NO"/>
              </w:rPr>
              <w:t xml:space="preserve"> hjemmet mitt.</w:t>
            </w: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5EB2214F" w14:textId="77777777" w:rsidR="008E0ADB" w:rsidRPr="00C317AE" w:rsidRDefault="008E0ADB" w:rsidP="005A5A94">
            <w:pPr>
              <w:rPr>
                <w:lang w:val="nb-NO"/>
              </w:rPr>
            </w:pPr>
          </w:p>
        </w:tc>
      </w:tr>
      <w:tr w:rsidR="008E0ADB" w:rsidRPr="00DC1235" w14:paraId="676F426A" w14:textId="77777777" w:rsidTr="005A5A94">
        <w:trPr>
          <w:trHeight w:val="454"/>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1B2719A4" w14:textId="77777777" w:rsidR="008E0ADB" w:rsidRPr="002B277D" w:rsidRDefault="008E0ADB" w:rsidP="005A5A94">
            <w:pPr>
              <w:rPr>
                <w:lang w:val="en-US"/>
              </w:rPr>
            </w:pPr>
            <w:r w:rsidRPr="002B277D">
              <w:rPr>
                <w:b/>
                <w:bCs/>
                <w:lang w:val="en-US"/>
              </w:rPr>
              <w:t>INPR5</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460F5FF3" w14:textId="77777777" w:rsidR="008E0ADB" w:rsidRDefault="008E0ADB" w:rsidP="005A5A94">
            <w:pPr>
              <w:rPr>
                <w:lang w:val="en-US"/>
              </w:rPr>
            </w:pPr>
            <w:r w:rsidRPr="002B277D">
              <w:rPr>
                <w:lang w:val="en-US"/>
              </w:rPr>
              <w:t>When I encountered information about radon remediation of homes, I carefully considered it.</w:t>
            </w:r>
            <w:r>
              <w:rPr>
                <w:lang w:val="en-US"/>
              </w:rPr>
              <w:t xml:space="preserve"> </w:t>
            </w:r>
          </w:p>
          <w:p w14:paraId="56E0D008" w14:textId="286EBCBF" w:rsidR="008E0ADB" w:rsidRPr="00C317AE" w:rsidRDefault="008E0ADB" w:rsidP="005A5A94">
            <w:pPr>
              <w:rPr>
                <w:lang w:val="nb-NO"/>
              </w:rPr>
            </w:pPr>
            <w:r w:rsidRPr="00C317AE">
              <w:rPr>
                <w:color w:val="538135" w:themeColor="accent6" w:themeShade="BF"/>
                <w:lang w:val="nb-NO"/>
              </w:rPr>
              <w:t xml:space="preserve">Da jeg </w:t>
            </w:r>
            <w:r>
              <w:rPr>
                <w:color w:val="538135" w:themeColor="accent6" w:themeShade="BF"/>
                <w:lang w:val="nb-NO"/>
              </w:rPr>
              <w:t>fant</w:t>
            </w:r>
            <w:r w:rsidRPr="00C317AE">
              <w:rPr>
                <w:color w:val="538135" w:themeColor="accent6" w:themeShade="BF"/>
                <w:lang w:val="nb-NO"/>
              </w:rPr>
              <w:t xml:space="preserve"> informasjon om </w:t>
            </w:r>
            <w:r w:rsidR="00B82685">
              <w:rPr>
                <w:color w:val="538135" w:themeColor="accent6" w:themeShade="BF"/>
                <w:lang w:val="nb-NO"/>
              </w:rPr>
              <w:t>radon</w:t>
            </w:r>
            <w:r>
              <w:rPr>
                <w:color w:val="538135" w:themeColor="accent6" w:themeShade="BF"/>
                <w:lang w:val="nb-NO"/>
              </w:rPr>
              <w:t>tiltak</w:t>
            </w:r>
            <w:r w:rsidR="00D15503">
              <w:rPr>
                <w:color w:val="538135" w:themeColor="accent6" w:themeShade="BF"/>
                <w:lang w:val="nb-NO"/>
              </w:rPr>
              <w:t>,</w:t>
            </w:r>
            <w:r>
              <w:rPr>
                <w:color w:val="538135" w:themeColor="accent6" w:themeShade="BF"/>
                <w:lang w:val="nb-NO"/>
              </w:rPr>
              <w:t xml:space="preserve"> </w:t>
            </w:r>
            <w:r w:rsidRPr="00C317AE">
              <w:rPr>
                <w:color w:val="538135" w:themeColor="accent6" w:themeShade="BF"/>
                <w:lang w:val="nb-NO"/>
              </w:rPr>
              <w:t>vurderte jeg det nøye.</w:t>
            </w: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0999AC2F" w14:textId="77777777" w:rsidR="008E0ADB" w:rsidRPr="00C317AE" w:rsidRDefault="008E0ADB" w:rsidP="005A5A94">
            <w:pPr>
              <w:rPr>
                <w:lang w:val="nb-NO"/>
              </w:rPr>
            </w:pPr>
          </w:p>
        </w:tc>
      </w:tr>
    </w:tbl>
    <w:p w14:paraId="3253D751" w14:textId="77777777" w:rsidR="008E0ADB" w:rsidRPr="00C317AE" w:rsidRDefault="008E0ADB" w:rsidP="008E0ADB">
      <w:pPr>
        <w:rPr>
          <w:lang w:val="nb-NO"/>
        </w:rPr>
      </w:pPr>
    </w:p>
    <w:tbl>
      <w:tblPr>
        <w:tblW w:w="7645" w:type="dxa"/>
        <w:tblCellMar>
          <w:left w:w="0" w:type="dxa"/>
          <w:right w:w="0" w:type="dxa"/>
        </w:tblCellMar>
        <w:tblLook w:val="04A0" w:firstRow="1" w:lastRow="0" w:firstColumn="1" w:lastColumn="0" w:noHBand="0" w:noVBand="1"/>
      </w:tblPr>
      <w:tblGrid>
        <w:gridCol w:w="744"/>
        <w:gridCol w:w="5058"/>
        <w:gridCol w:w="1843"/>
      </w:tblGrid>
      <w:tr w:rsidR="008E0ADB" w:rsidRPr="00DC1235" w14:paraId="316F83A9" w14:textId="77777777" w:rsidTr="005A5A94">
        <w:trPr>
          <w:trHeight w:val="690"/>
        </w:trPr>
        <w:tc>
          <w:tcPr>
            <w:tcW w:w="5802"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55780D19" w14:textId="77777777" w:rsidR="008E0ADB" w:rsidRPr="002B277D" w:rsidRDefault="008E0ADB" w:rsidP="005A5A94">
            <w:pPr>
              <w:jc w:val="left"/>
              <w:rPr>
                <w:lang w:val="en-US"/>
              </w:rPr>
            </w:pPr>
            <w:r w:rsidRPr="002B277D">
              <w:rPr>
                <w:b/>
                <w:bCs/>
                <w:lang w:val="en-US"/>
              </w:rPr>
              <w:t>Heuristic Processing</w:t>
            </w:r>
            <w:r>
              <w:rPr>
                <w:b/>
                <w:bCs/>
                <w:lang w:val="en-US"/>
              </w:rPr>
              <w:t xml:space="preserve"> </w:t>
            </w:r>
            <w:r>
              <w:rPr>
                <w:b/>
                <w:color w:val="FF0000"/>
              </w:rPr>
              <w:t xml:space="preserve">RANDOMISE </w:t>
            </w:r>
            <w:r w:rsidRPr="00E100B2">
              <w:rPr>
                <w:bCs/>
                <w:i/>
              </w:rPr>
              <w:t>(don’t show this title to respondents)</w:t>
            </w:r>
          </w:p>
        </w:tc>
        <w:tc>
          <w:tcPr>
            <w:tcW w:w="1843"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799B6DA4" w14:textId="77777777" w:rsidR="008E0ADB" w:rsidRPr="002B277D" w:rsidRDefault="008E0ADB" w:rsidP="005A5A94">
            <w:pPr>
              <w:jc w:val="left"/>
              <w:rPr>
                <w:lang w:val="en-US"/>
              </w:rPr>
            </w:pPr>
            <w:r w:rsidRPr="002B277D">
              <w:rPr>
                <w:b/>
                <w:bCs/>
                <w:lang w:val="en-US"/>
              </w:rPr>
              <w:t> </w:t>
            </w:r>
          </w:p>
          <w:p w14:paraId="5ACA2C8E" w14:textId="77777777" w:rsidR="008E0ADB" w:rsidRPr="002B277D" w:rsidRDefault="008E0ADB" w:rsidP="005A5A94">
            <w:pPr>
              <w:jc w:val="left"/>
              <w:rPr>
                <w:lang w:val="en-US"/>
              </w:rPr>
            </w:pPr>
            <w:r w:rsidRPr="002B277D">
              <w:rPr>
                <w:lang w:val="en-US"/>
              </w:rPr>
              <w:t>1. Strongly Disagree</w:t>
            </w:r>
          </w:p>
          <w:p w14:paraId="191C26B8" w14:textId="77777777" w:rsidR="008E0ADB" w:rsidRPr="002B277D" w:rsidRDefault="008E0ADB" w:rsidP="005A5A94">
            <w:pPr>
              <w:jc w:val="left"/>
              <w:rPr>
                <w:lang w:val="en-US"/>
              </w:rPr>
            </w:pPr>
            <w:r w:rsidRPr="002B277D">
              <w:rPr>
                <w:lang w:val="en-US"/>
              </w:rPr>
              <w:t>2. Disagree</w:t>
            </w:r>
          </w:p>
          <w:p w14:paraId="6806203B" w14:textId="77777777" w:rsidR="008E0ADB" w:rsidRPr="002B277D" w:rsidRDefault="008E0ADB" w:rsidP="005A5A94">
            <w:pPr>
              <w:jc w:val="left"/>
              <w:rPr>
                <w:lang w:val="en-US"/>
              </w:rPr>
            </w:pPr>
            <w:r w:rsidRPr="002B277D">
              <w:rPr>
                <w:lang w:val="en-US"/>
              </w:rPr>
              <w:t>3. Neither agree, nor disagree</w:t>
            </w:r>
          </w:p>
          <w:p w14:paraId="4E0F6AE6" w14:textId="77777777" w:rsidR="008E0ADB" w:rsidRPr="002B277D" w:rsidRDefault="008E0ADB" w:rsidP="005A5A94">
            <w:pPr>
              <w:jc w:val="left"/>
              <w:rPr>
                <w:lang w:val="en-US"/>
              </w:rPr>
            </w:pPr>
            <w:r w:rsidRPr="002B277D">
              <w:rPr>
                <w:lang w:val="en-US"/>
              </w:rPr>
              <w:t>4. Agree</w:t>
            </w:r>
          </w:p>
          <w:p w14:paraId="4084CFDF" w14:textId="77777777" w:rsidR="008E0ADB" w:rsidRPr="002B277D" w:rsidRDefault="008E0ADB" w:rsidP="005A5A94">
            <w:pPr>
              <w:jc w:val="left"/>
              <w:rPr>
                <w:lang w:val="en-US"/>
              </w:rPr>
            </w:pPr>
            <w:r w:rsidRPr="002B277D">
              <w:rPr>
                <w:lang w:val="en-US"/>
              </w:rPr>
              <w:t>5. Strongly Agree</w:t>
            </w:r>
          </w:p>
          <w:p w14:paraId="42278171" w14:textId="77777777" w:rsidR="008E0ADB" w:rsidRDefault="008E0ADB" w:rsidP="005A5A94">
            <w:pPr>
              <w:jc w:val="left"/>
              <w:rPr>
                <w:lang w:val="en-US"/>
              </w:rPr>
            </w:pPr>
            <w:r w:rsidRPr="002B277D">
              <w:rPr>
                <w:lang w:val="en-US"/>
              </w:rPr>
              <w:t>9. I don't know/NA</w:t>
            </w:r>
          </w:p>
          <w:p w14:paraId="009DA751" w14:textId="77777777" w:rsidR="008E0ADB" w:rsidRPr="00123249" w:rsidRDefault="008E0ADB" w:rsidP="005A5A94">
            <w:pPr>
              <w:rPr>
                <w:color w:val="538135" w:themeColor="accent6" w:themeShade="BF"/>
                <w:lang w:val="nb-NO"/>
              </w:rPr>
            </w:pPr>
            <w:r w:rsidRPr="00123249">
              <w:rPr>
                <w:color w:val="538135" w:themeColor="accent6" w:themeShade="BF"/>
                <w:lang w:val="nb-NO"/>
              </w:rPr>
              <w:t>1. Helt uenig</w:t>
            </w:r>
          </w:p>
          <w:p w14:paraId="3B288B0B" w14:textId="77777777" w:rsidR="008E0ADB" w:rsidRPr="00123249" w:rsidRDefault="008E0ADB" w:rsidP="005A5A94">
            <w:pPr>
              <w:rPr>
                <w:color w:val="538135" w:themeColor="accent6" w:themeShade="BF"/>
                <w:lang w:val="nb-NO"/>
              </w:rPr>
            </w:pPr>
            <w:r w:rsidRPr="00123249">
              <w:rPr>
                <w:color w:val="538135" w:themeColor="accent6" w:themeShade="BF"/>
                <w:lang w:val="nb-NO"/>
              </w:rPr>
              <w:t>2. Uenig</w:t>
            </w:r>
          </w:p>
          <w:p w14:paraId="1D6AFCD1" w14:textId="77777777" w:rsidR="008E0ADB" w:rsidRPr="00123249" w:rsidRDefault="008E0ADB" w:rsidP="005A5A94">
            <w:pPr>
              <w:rPr>
                <w:color w:val="538135" w:themeColor="accent6" w:themeShade="BF"/>
                <w:lang w:val="nb-NO"/>
              </w:rPr>
            </w:pPr>
            <w:r w:rsidRPr="00123249">
              <w:rPr>
                <w:color w:val="538135" w:themeColor="accent6" w:themeShade="BF"/>
                <w:lang w:val="nb-NO"/>
              </w:rPr>
              <w:t>3. Verken enig eller uenig</w:t>
            </w:r>
          </w:p>
          <w:p w14:paraId="2C71985F" w14:textId="77777777" w:rsidR="008E0ADB" w:rsidRPr="00123249" w:rsidRDefault="008E0ADB" w:rsidP="005A5A94">
            <w:pPr>
              <w:rPr>
                <w:color w:val="538135" w:themeColor="accent6" w:themeShade="BF"/>
                <w:lang w:val="nb-NO"/>
              </w:rPr>
            </w:pPr>
            <w:r w:rsidRPr="00123249">
              <w:rPr>
                <w:color w:val="538135" w:themeColor="accent6" w:themeShade="BF"/>
                <w:lang w:val="nb-NO"/>
              </w:rPr>
              <w:t>4. Enig</w:t>
            </w:r>
          </w:p>
          <w:p w14:paraId="1CEF4211" w14:textId="77777777" w:rsidR="008E0ADB" w:rsidRPr="00123249" w:rsidRDefault="008E0ADB" w:rsidP="005A5A94">
            <w:pPr>
              <w:rPr>
                <w:color w:val="538135" w:themeColor="accent6" w:themeShade="BF"/>
                <w:lang w:val="nb-NO"/>
              </w:rPr>
            </w:pPr>
            <w:r w:rsidRPr="00123249">
              <w:rPr>
                <w:color w:val="538135" w:themeColor="accent6" w:themeShade="BF"/>
                <w:lang w:val="nb-NO"/>
              </w:rPr>
              <w:t>5. Helt enig</w:t>
            </w:r>
          </w:p>
          <w:p w14:paraId="21C63994" w14:textId="77777777" w:rsidR="008E0ADB" w:rsidRPr="003738A8" w:rsidRDefault="008E0ADB" w:rsidP="005A5A94">
            <w:pPr>
              <w:jc w:val="left"/>
              <w:rPr>
                <w:lang w:val="nb-NO"/>
              </w:rPr>
            </w:pPr>
            <w:r w:rsidRPr="00123249">
              <w:rPr>
                <w:color w:val="538135" w:themeColor="accent6" w:themeShade="BF"/>
                <w:lang w:val="nb-NO"/>
              </w:rPr>
              <w:t xml:space="preserve">9. </w:t>
            </w:r>
            <w:r>
              <w:rPr>
                <w:color w:val="538135" w:themeColor="accent6" w:themeShade="BF"/>
                <w:lang w:val="nb-NO"/>
              </w:rPr>
              <w:t>V</w:t>
            </w:r>
            <w:r w:rsidRPr="002A6CD2">
              <w:rPr>
                <w:color w:val="538135" w:themeColor="accent6" w:themeShade="BF"/>
                <w:lang w:val="nb-NO"/>
              </w:rPr>
              <w:t>et ikke/</w:t>
            </w:r>
            <w:r>
              <w:rPr>
                <w:color w:val="538135" w:themeColor="accent6" w:themeShade="BF"/>
                <w:lang w:val="nb-NO"/>
              </w:rPr>
              <w:t>ikke aktuelt</w:t>
            </w:r>
          </w:p>
          <w:p w14:paraId="4C9BAD78" w14:textId="77777777" w:rsidR="008E0ADB" w:rsidRPr="003738A8" w:rsidRDefault="008E0ADB" w:rsidP="005A5A94">
            <w:pPr>
              <w:jc w:val="left"/>
              <w:rPr>
                <w:lang w:val="nb-NO"/>
              </w:rPr>
            </w:pPr>
            <w:r w:rsidRPr="003738A8">
              <w:rPr>
                <w:lang w:val="nb-NO"/>
              </w:rPr>
              <w:t> </w:t>
            </w:r>
          </w:p>
          <w:p w14:paraId="0B5AB21C" w14:textId="77777777" w:rsidR="008E0ADB" w:rsidRPr="003738A8" w:rsidRDefault="008E0ADB" w:rsidP="005A5A94">
            <w:pPr>
              <w:jc w:val="left"/>
              <w:rPr>
                <w:lang w:val="nb-NO"/>
              </w:rPr>
            </w:pPr>
            <w:r w:rsidRPr="003738A8">
              <w:rPr>
                <w:b/>
                <w:bCs/>
                <w:lang w:val="nb-NO"/>
              </w:rPr>
              <w:t> </w:t>
            </w:r>
          </w:p>
        </w:tc>
      </w:tr>
      <w:tr w:rsidR="008E0ADB" w:rsidRPr="00DC1235" w14:paraId="180C1FA9" w14:textId="77777777" w:rsidTr="005A5A94">
        <w:trPr>
          <w:trHeight w:val="690"/>
        </w:trPr>
        <w:tc>
          <w:tcPr>
            <w:tcW w:w="74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1E1AB9AC" w14:textId="77777777" w:rsidR="008E0ADB" w:rsidRPr="002B277D" w:rsidRDefault="008E0ADB" w:rsidP="005A5A94">
            <w:pPr>
              <w:jc w:val="left"/>
              <w:rPr>
                <w:lang w:val="en-US"/>
              </w:rPr>
            </w:pPr>
            <w:r w:rsidRPr="002B277D">
              <w:rPr>
                <w:b/>
                <w:bCs/>
                <w:lang w:val="en-US"/>
              </w:rPr>
              <w:t>INPR6</w:t>
            </w:r>
          </w:p>
        </w:tc>
        <w:tc>
          <w:tcPr>
            <w:tcW w:w="5058"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0251B5B5" w14:textId="77777777" w:rsidR="008E0ADB" w:rsidRDefault="008E0ADB" w:rsidP="005A5A94">
            <w:pPr>
              <w:jc w:val="left"/>
              <w:rPr>
                <w:lang w:val="en-US"/>
              </w:rPr>
            </w:pPr>
            <w:r w:rsidRPr="002B277D">
              <w:rPr>
                <w:lang w:val="en-US"/>
              </w:rPr>
              <w:t xml:space="preserve">On issues like radon home </w:t>
            </w:r>
            <w:proofErr w:type="gramStart"/>
            <w:r w:rsidRPr="002B277D">
              <w:rPr>
                <w:lang w:val="en-US"/>
              </w:rPr>
              <w:t>remediation</w:t>
            </w:r>
            <w:proofErr w:type="gramEnd"/>
            <w:r w:rsidRPr="002B277D">
              <w:rPr>
                <w:lang w:val="en-US"/>
              </w:rPr>
              <w:t xml:space="preserve"> I just go with my gut feeling.</w:t>
            </w:r>
          </w:p>
          <w:p w14:paraId="13B49967" w14:textId="4BEB2C8B" w:rsidR="008E0ADB" w:rsidRPr="00A35CFD" w:rsidRDefault="008E0ADB" w:rsidP="005A5A94">
            <w:pPr>
              <w:jc w:val="left"/>
              <w:rPr>
                <w:lang w:val="nb-NO"/>
              </w:rPr>
            </w:pPr>
            <w:r w:rsidRPr="00A35CFD">
              <w:rPr>
                <w:color w:val="538135" w:themeColor="accent6" w:themeShade="BF"/>
                <w:lang w:val="nb-NO"/>
              </w:rPr>
              <w:t xml:space="preserve">Når det gjelder </w:t>
            </w:r>
            <w:r w:rsidR="00CC0E64">
              <w:rPr>
                <w:color w:val="538135" w:themeColor="accent6" w:themeShade="BF"/>
                <w:lang w:val="nb-NO"/>
              </w:rPr>
              <w:t xml:space="preserve">temaer som </w:t>
            </w:r>
            <w:r w:rsidR="00B82685">
              <w:rPr>
                <w:color w:val="538135" w:themeColor="accent6" w:themeShade="BF"/>
                <w:lang w:val="nb-NO"/>
              </w:rPr>
              <w:t>radon</w:t>
            </w:r>
            <w:r>
              <w:rPr>
                <w:color w:val="538135" w:themeColor="accent6" w:themeShade="BF"/>
                <w:lang w:val="nb-NO"/>
              </w:rPr>
              <w:t xml:space="preserve">tiltak </w:t>
            </w:r>
            <w:r w:rsidRPr="00A35CFD">
              <w:rPr>
                <w:color w:val="538135" w:themeColor="accent6" w:themeShade="BF"/>
                <w:lang w:val="nb-NO"/>
              </w:rPr>
              <w:t xml:space="preserve">går jeg bare </w:t>
            </w:r>
            <w:r>
              <w:rPr>
                <w:color w:val="538135" w:themeColor="accent6" w:themeShade="BF"/>
                <w:lang w:val="nb-NO"/>
              </w:rPr>
              <w:t>etter</w:t>
            </w:r>
            <w:r w:rsidRPr="00A35CFD">
              <w:rPr>
                <w:color w:val="538135" w:themeColor="accent6" w:themeShade="BF"/>
                <w:lang w:val="nb-NO"/>
              </w:rPr>
              <w:t xml:space="preserve"> magefølelsen min.</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126DC430" w14:textId="77777777" w:rsidR="008E0ADB" w:rsidRPr="00A35CFD" w:rsidRDefault="008E0ADB" w:rsidP="005A5A94">
            <w:pPr>
              <w:jc w:val="left"/>
              <w:rPr>
                <w:lang w:val="nb-NO"/>
              </w:rPr>
            </w:pPr>
          </w:p>
        </w:tc>
      </w:tr>
      <w:tr w:rsidR="008E0ADB" w:rsidRPr="00DC1235" w14:paraId="4FDA634B" w14:textId="77777777" w:rsidTr="005A5A94">
        <w:trPr>
          <w:trHeight w:val="926"/>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24274F0B" w14:textId="77777777" w:rsidR="008E0ADB" w:rsidRPr="002B277D" w:rsidRDefault="008E0ADB" w:rsidP="005A5A94">
            <w:pPr>
              <w:jc w:val="left"/>
              <w:rPr>
                <w:lang w:val="en-US"/>
              </w:rPr>
            </w:pPr>
            <w:r w:rsidRPr="002B277D">
              <w:rPr>
                <w:b/>
                <w:bCs/>
                <w:lang w:val="en-US"/>
              </w:rPr>
              <w:t>INPR7</w:t>
            </w:r>
          </w:p>
        </w:tc>
        <w:tc>
          <w:tcPr>
            <w:tcW w:w="5058" w:type="dxa"/>
            <w:tcBorders>
              <w:top w:val="single" w:sz="8" w:space="0" w:color="FFFFFF"/>
              <w:left w:val="single" w:sz="8" w:space="0" w:color="FFFFFF"/>
              <w:bottom w:val="single" w:sz="8" w:space="0" w:color="FFFFFF"/>
              <w:right w:val="single" w:sz="24" w:space="0" w:color="FFFFFF"/>
            </w:tcBorders>
            <w:shd w:val="clear" w:color="auto" w:fill="EFF6F6"/>
            <w:tcMar>
              <w:top w:w="15" w:type="dxa"/>
              <w:left w:w="38" w:type="dxa"/>
              <w:bottom w:w="0" w:type="dxa"/>
              <w:right w:w="38" w:type="dxa"/>
            </w:tcMar>
            <w:hideMark/>
          </w:tcPr>
          <w:p w14:paraId="131018C3" w14:textId="77777777" w:rsidR="008E0ADB" w:rsidRDefault="008E0ADB" w:rsidP="005A5A94">
            <w:pPr>
              <w:jc w:val="left"/>
              <w:rPr>
                <w:lang w:val="en-US"/>
              </w:rPr>
            </w:pPr>
            <w:r w:rsidRPr="002B277D">
              <w:rPr>
                <w:lang w:val="en-US"/>
              </w:rPr>
              <w:t xml:space="preserve">Past experiences with </w:t>
            </w:r>
            <w:proofErr w:type="gramStart"/>
            <w:r w:rsidRPr="002B277D">
              <w:rPr>
                <w:lang w:val="en-US"/>
              </w:rPr>
              <w:t>health related</w:t>
            </w:r>
            <w:proofErr w:type="gramEnd"/>
            <w:r w:rsidRPr="002B277D">
              <w:rPr>
                <w:lang w:val="en-US"/>
              </w:rPr>
              <w:t xml:space="preserve"> issues have made it easier for me to form an opinion about the need to remediate my home.</w:t>
            </w:r>
          </w:p>
          <w:p w14:paraId="6B92BA6B" w14:textId="21747A0E" w:rsidR="008E0ADB" w:rsidRPr="00A35CFD" w:rsidRDefault="008E0ADB" w:rsidP="005A5A94">
            <w:pPr>
              <w:jc w:val="left"/>
              <w:rPr>
                <w:lang w:val="nb-NO"/>
              </w:rPr>
            </w:pPr>
            <w:r w:rsidRPr="00A35CFD">
              <w:rPr>
                <w:color w:val="538135" w:themeColor="accent6" w:themeShade="BF"/>
                <w:lang w:val="nb-NO"/>
              </w:rPr>
              <w:t xml:space="preserve">Tidligere erfaringer med helseproblemer har gjort det lettere for meg å </w:t>
            </w:r>
            <w:r w:rsidR="00EC7620">
              <w:rPr>
                <w:color w:val="538135" w:themeColor="accent6" w:themeShade="BF"/>
                <w:lang w:val="nb-NO"/>
              </w:rPr>
              <w:t>ha</w:t>
            </w:r>
            <w:r w:rsidRPr="00A35CFD">
              <w:rPr>
                <w:color w:val="538135" w:themeColor="accent6" w:themeShade="BF"/>
                <w:lang w:val="nb-NO"/>
              </w:rPr>
              <w:t xml:space="preserve"> en mening om behovet for å </w:t>
            </w:r>
            <w:r>
              <w:rPr>
                <w:color w:val="538135" w:themeColor="accent6" w:themeShade="BF"/>
                <w:lang w:val="nb-NO"/>
              </w:rPr>
              <w:t xml:space="preserve">gjøre </w:t>
            </w:r>
            <w:r w:rsidR="00B82685">
              <w:rPr>
                <w:color w:val="538135" w:themeColor="accent6" w:themeShade="BF"/>
                <w:lang w:val="nb-NO"/>
              </w:rPr>
              <w:t>radon</w:t>
            </w:r>
            <w:r>
              <w:rPr>
                <w:color w:val="538135" w:themeColor="accent6" w:themeShade="BF"/>
                <w:lang w:val="nb-NO"/>
              </w:rPr>
              <w:t>tiltak i</w:t>
            </w:r>
            <w:r w:rsidRPr="00A35CFD">
              <w:rPr>
                <w:color w:val="538135" w:themeColor="accent6" w:themeShade="BF"/>
                <w:lang w:val="nb-NO"/>
              </w:rPr>
              <w:t xml:space="preserve"> hjemmet mitt.</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770682F2" w14:textId="77777777" w:rsidR="008E0ADB" w:rsidRPr="00A35CFD" w:rsidRDefault="008E0ADB" w:rsidP="005A5A94">
            <w:pPr>
              <w:jc w:val="left"/>
              <w:rPr>
                <w:lang w:val="nb-NO"/>
              </w:rPr>
            </w:pPr>
          </w:p>
        </w:tc>
      </w:tr>
      <w:tr w:rsidR="008E0ADB" w:rsidRPr="00DC1235" w14:paraId="5D4405A4" w14:textId="77777777" w:rsidTr="005A5A94">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082004F3" w14:textId="77777777" w:rsidR="008E0ADB" w:rsidRPr="002B277D" w:rsidRDefault="008E0ADB" w:rsidP="005A5A94">
            <w:pPr>
              <w:jc w:val="left"/>
              <w:rPr>
                <w:lang w:val="en-US"/>
              </w:rPr>
            </w:pPr>
            <w:r w:rsidRPr="002B277D">
              <w:rPr>
                <w:b/>
                <w:bCs/>
                <w:lang w:val="en-US"/>
              </w:rPr>
              <w:t>INPR8</w:t>
            </w:r>
          </w:p>
        </w:tc>
        <w:tc>
          <w:tcPr>
            <w:tcW w:w="5058" w:type="dxa"/>
            <w:tcBorders>
              <w:top w:val="single" w:sz="8"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4F6A8371" w14:textId="77777777" w:rsidR="008E0ADB" w:rsidRDefault="008E0ADB" w:rsidP="005A5A94">
            <w:pPr>
              <w:jc w:val="left"/>
              <w:rPr>
                <w:lang w:val="en-US"/>
              </w:rPr>
            </w:pPr>
            <w:r w:rsidRPr="002B277D">
              <w:rPr>
                <w:lang w:val="en-US"/>
              </w:rPr>
              <w:t xml:space="preserve">On the matter of </w:t>
            </w:r>
            <w:proofErr w:type="gramStart"/>
            <w:r w:rsidRPr="002B277D">
              <w:rPr>
                <w:lang w:val="en-US"/>
              </w:rPr>
              <w:t>remediation</w:t>
            </w:r>
            <w:proofErr w:type="gramEnd"/>
            <w:r w:rsidRPr="002B277D">
              <w:rPr>
                <w:lang w:val="en-US"/>
              </w:rPr>
              <w:t xml:space="preserve"> I shall simply place my trust in the experts and respect their recommendations.</w:t>
            </w:r>
          </w:p>
          <w:p w14:paraId="4441637D" w14:textId="6D21E36A" w:rsidR="008E0ADB" w:rsidRPr="00A35CFD" w:rsidRDefault="008E0ADB" w:rsidP="005A5A94">
            <w:pPr>
              <w:jc w:val="left"/>
              <w:rPr>
                <w:lang w:val="nb-NO"/>
              </w:rPr>
            </w:pPr>
            <w:r w:rsidRPr="00A35CFD">
              <w:rPr>
                <w:color w:val="538135" w:themeColor="accent6" w:themeShade="BF"/>
                <w:lang w:val="nb-NO"/>
              </w:rPr>
              <w:t xml:space="preserve">Når det gjelder </w:t>
            </w:r>
            <w:r w:rsidR="00783914">
              <w:rPr>
                <w:color w:val="538135" w:themeColor="accent6" w:themeShade="BF"/>
                <w:lang w:val="nb-NO"/>
              </w:rPr>
              <w:t>radontiltak</w:t>
            </w:r>
            <w:r w:rsidRPr="00A35CFD">
              <w:rPr>
                <w:color w:val="538135" w:themeColor="accent6" w:themeShade="BF"/>
                <w:lang w:val="nb-NO"/>
              </w:rPr>
              <w:t xml:space="preserve">, skal jeg bare </w:t>
            </w:r>
            <w:r>
              <w:rPr>
                <w:color w:val="538135" w:themeColor="accent6" w:themeShade="BF"/>
                <w:lang w:val="nb-NO"/>
              </w:rPr>
              <w:t>stole på</w:t>
            </w:r>
            <w:r w:rsidRPr="00A35CFD">
              <w:rPr>
                <w:color w:val="538135" w:themeColor="accent6" w:themeShade="BF"/>
                <w:lang w:val="nb-NO"/>
              </w:rPr>
              <w:t xml:space="preserve"> ekspertene og respektere deres anbefalinger.</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1B92794B" w14:textId="77777777" w:rsidR="008E0ADB" w:rsidRPr="00A35CFD" w:rsidRDefault="008E0ADB" w:rsidP="005A5A94">
            <w:pPr>
              <w:jc w:val="left"/>
              <w:rPr>
                <w:lang w:val="nb-NO"/>
              </w:rPr>
            </w:pPr>
          </w:p>
        </w:tc>
      </w:tr>
      <w:tr w:rsidR="008E0ADB" w:rsidRPr="00DC1235" w14:paraId="28D4D36B" w14:textId="77777777" w:rsidTr="005A5A94">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159944CA" w14:textId="77777777" w:rsidR="008E0ADB" w:rsidRPr="002B277D" w:rsidRDefault="008E0ADB" w:rsidP="005A5A94">
            <w:pPr>
              <w:jc w:val="left"/>
              <w:rPr>
                <w:lang w:val="en-US"/>
              </w:rPr>
            </w:pPr>
            <w:r w:rsidRPr="002B277D">
              <w:rPr>
                <w:b/>
                <w:bCs/>
                <w:lang w:val="en-US"/>
              </w:rPr>
              <w:t>INPR9</w:t>
            </w:r>
          </w:p>
        </w:tc>
        <w:tc>
          <w:tcPr>
            <w:tcW w:w="5058" w:type="dxa"/>
            <w:tcBorders>
              <w:top w:val="single" w:sz="8" w:space="0" w:color="FFFFFF"/>
              <w:left w:val="single" w:sz="8" w:space="0" w:color="FFFFFF"/>
              <w:bottom w:val="single" w:sz="8" w:space="0" w:color="FFFFFF"/>
              <w:right w:val="single" w:sz="24" w:space="0" w:color="FFFFFF"/>
            </w:tcBorders>
            <w:shd w:val="clear" w:color="auto" w:fill="EFF6F6"/>
            <w:tcMar>
              <w:top w:w="15" w:type="dxa"/>
              <w:left w:w="38" w:type="dxa"/>
              <w:bottom w:w="0" w:type="dxa"/>
              <w:right w:w="38" w:type="dxa"/>
            </w:tcMar>
            <w:hideMark/>
          </w:tcPr>
          <w:p w14:paraId="33F0B58D" w14:textId="77777777" w:rsidR="008E0ADB" w:rsidRDefault="008E0ADB" w:rsidP="005A5A94">
            <w:pPr>
              <w:jc w:val="left"/>
              <w:rPr>
                <w:lang w:val="en-US"/>
              </w:rPr>
            </w:pPr>
            <w:r w:rsidRPr="002B277D">
              <w:rPr>
                <w:lang w:val="en-US"/>
              </w:rPr>
              <w:t xml:space="preserve">Related to decisions concerning radon remediation, I follow the people from my environment, </w:t>
            </w:r>
            <w:proofErr w:type="gramStart"/>
            <w:r w:rsidRPr="002B277D">
              <w:rPr>
                <w:lang w:val="en-US"/>
              </w:rPr>
              <w:t>e.g.</w:t>
            </w:r>
            <w:proofErr w:type="gramEnd"/>
            <w:r w:rsidRPr="002B277D">
              <w:rPr>
                <w:lang w:val="en-US"/>
              </w:rPr>
              <w:t xml:space="preserve"> family, </w:t>
            </w:r>
            <w:proofErr w:type="spellStart"/>
            <w:r w:rsidRPr="002B277D">
              <w:rPr>
                <w:lang w:val="en-US"/>
              </w:rPr>
              <w:t>neighbours</w:t>
            </w:r>
            <w:proofErr w:type="spellEnd"/>
            <w:r w:rsidRPr="002B277D">
              <w:rPr>
                <w:lang w:val="en-US"/>
              </w:rPr>
              <w:t>.</w:t>
            </w:r>
          </w:p>
          <w:p w14:paraId="3471B698" w14:textId="28081620" w:rsidR="008E0ADB" w:rsidRPr="00CE4723" w:rsidRDefault="00384AD6" w:rsidP="005A5A94">
            <w:pPr>
              <w:jc w:val="left"/>
              <w:rPr>
                <w:lang w:val="nb-NO"/>
              </w:rPr>
            </w:pPr>
            <w:r>
              <w:rPr>
                <w:color w:val="538135" w:themeColor="accent6" w:themeShade="BF"/>
                <w:lang w:val="nb-NO"/>
              </w:rPr>
              <w:t>I</w:t>
            </w:r>
            <w:r w:rsidR="008E0ADB" w:rsidRPr="00CE4723">
              <w:rPr>
                <w:color w:val="538135" w:themeColor="accent6" w:themeShade="BF"/>
                <w:lang w:val="nb-NO"/>
              </w:rPr>
              <w:t xml:space="preserve"> </w:t>
            </w:r>
            <w:r w:rsidR="008E0ADB">
              <w:rPr>
                <w:color w:val="538135" w:themeColor="accent6" w:themeShade="BF"/>
                <w:lang w:val="nb-NO"/>
              </w:rPr>
              <w:t>beslutninger</w:t>
            </w:r>
            <w:r w:rsidR="008E0ADB" w:rsidRPr="00CE4723">
              <w:rPr>
                <w:color w:val="538135" w:themeColor="accent6" w:themeShade="BF"/>
                <w:lang w:val="nb-NO"/>
              </w:rPr>
              <w:t xml:space="preserve"> om </w:t>
            </w:r>
            <w:r w:rsidR="00783914">
              <w:rPr>
                <w:color w:val="538135" w:themeColor="accent6" w:themeShade="BF"/>
                <w:lang w:val="nb-NO"/>
              </w:rPr>
              <w:t>radon</w:t>
            </w:r>
            <w:r w:rsidR="008E0ADB">
              <w:rPr>
                <w:color w:val="538135" w:themeColor="accent6" w:themeShade="BF"/>
                <w:lang w:val="nb-NO"/>
              </w:rPr>
              <w:t xml:space="preserve">tiltak </w:t>
            </w:r>
            <w:r w:rsidR="008E0ADB" w:rsidRPr="00CE4723">
              <w:rPr>
                <w:color w:val="538135" w:themeColor="accent6" w:themeShade="BF"/>
                <w:lang w:val="nb-NO"/>
              </w:rPr>
              <w:t xml:space="preserve">følger jeg </w:t>
            </w:r>
            <w:r w:rsidR="0061139E">
              <w:rPr>
                <w:color w:val="538135" w:themeColor="accent6" w:themeShade="BF"/>
                <w:lang w:val="nb-NO"/>
              </w:rPr>
              <w:t>folk</w:t>
            </w:r>
            <w:r w:rsidR="008E0ADB" w:rsidRPr="00CE4723">
              <w:rPr>
                <w:color w:val="538135" w:themeColor="accent6" w:themeShade="BF"/>
                <w:lang w:val="nb-NO"/>
              </w:rPr>
              <w:t xml:space="preserve"> fra miljøet mitt, f.eks. familie, naboer.</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0976ACEE" w14:textId="77777777" w:rsidR="008E0ADB" w:rsidRPr="00CE4723" w:rsidRDefault="008E0ADB" w:rsidP="005A5A94">
            <w:pPr>
              <w:jc w:val="left"/>
              <w:rPr>
                <w:lang w:val="nb-NO"/>
              </w:rPr>
            </w:pPr>
          </w:p>
        </w:tc>
      </w:tr>
      <w:tr w:rsidR="008E0ADB" w:rsidRPr="00DC1235" w14:paraId="70D53B54" w14:textId="77777777" w:rsidTr="005A5A94">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07BF891D" w14:textId="77777777" w:rsidR="008E0ADB" w:rsidRPr="002B277D" w:rsidRDefault="008E0ADB" w:rsidP="005A5A94">
            <w:pPr>
              <w:jc w:val="left"/>
              <w:rPr>
                <w:lang w:val="en-US"/>
              </w:rPr>
            </w:pPr>
            <w:r w:rsidRPr="002B277D">
              <w:rPr>
                <w:b/>
                <w:bCs/>
                <w:lang w:val="en-US"/>
              </w:rPr>
              <w:t>INPR10</w:t>
            </w:r>
          </w:p>
        </w:tc>
        <w:tc>
          <w:tcPr>
            <w:tcW w:w="5058" w:type="dxa"/>
            <w:tcBorders>
              <w:top w:val="single" w:sz="8"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59FBDDD3" w14:textId="77777777" w:rsidR="008E0ADB" w:rsidRDefault="008E0ADB" w:rsidP="005A5A94">
            <w:pPr>
              <w:jc w:val="left"/>
              <w:rPr>
                <w:lang w:val="en-US"/>
              </w:rPr>
            </w:pPr>
            <w:r w:rsidRPr="002B277D">
              <w:rPr>
                <w:lang w:val="en-US"/>
              </w:rPr>
              <w:t>I could easily form an opinion about the need to remediate my home without seeking additional information, based on my existing knowledge.</w:t>
            </w:r>
          </w:p>
          <w:p w14:paraId="2E79BBA6" w14:textId="61CF14A7" w:rsidR="008E0ADB" w:rsidRPr="00CE4723" w:rsidRDefault="008E0ADB" w:rsidP="005A5A94">
            <w:pPr>
              <w:jc w:val="left"/>
              <w:rPr>
                <w:lang w:val="nb-NO"/>
              </w:rPr>
            </w:pPr>
            <w:r w:rsidRPr="00CE4723">
              <w:rPr>
                <w:color w:val="538135" w:themeColor="accent6" w:themeShade="BF"/>
                <w:lang w:val="nb-NO"/>
              </w:rPr>
              <w:t xml:space="preserve">Jeg kunne </w:t>
            </w:r>
            <w:r w:rsidR="0061139E">
              <w:rPr>
                <w:color w:val="538135" w:themeColor="accent6" w:themeShade="BF"/>
                <w:lang w:val="nb-NO"/>
              </w:rPr>
              <w:t>enkelt</w:t>
            </w:r>
            <w:r w:rsidRPr="00CE4723">
              <w:rPr>
                <w:color w:val="538135" w:themeColor="accent6" w:themeShade="BF"/>
                <w:lang w:val="nb-NO"/>
              </w:rPr>
              <w:t xml:space="preserve"> danne meg en mening om behovet for å</w:t>
            </w:r>
            <w:r>
              <w:rPr>
                <w:color w:val="538135" w:themeColor="accent6" w:themeShade="BF"/>
                <w:lang w:val="nb-NO"/>
              </w:rPr>
              <w:t xml:space="preserve"> gjøre </w:t>
            </w:r>
            <w:r w:rsidR="00783914">
              <w:rPr>
                <w:color w:val="538135" w:themeColor="accent6" w:themeShade="BF"/>
                <w:lang w:val="nb-NO"/>
              </w:rPr>
              <w:t>radon</w:t>
            </w:r>
            <w:r>
              <w:rPr>
                <w:color w:val="538135" w:themeColor="accent6" w:themeShade="BF"/>
                <w:lang w:val="nb-NO"/>
              </w:rPr>
              <w:t>tiltak i</w:t>
            </w:r>
            <w:r w:rsidRPr="00CE4723">
              <w:rPr>
                <w:color w:val="538135" w:themeColor="accent6" w:themeShade="BF"/>
                <w:lang w:val="nb-NO"/>
              </w:rPr>
              <w:t xml:space="preserve"> hjemmet mitt uten å søke ytterligere informasjon, basert på min eksisterende kunnskap.</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0F209A89" w14:textId="77777777" w:rsidR="008E0ADB" w:rsidRPr="00CE4723" w:rsidRDefault="008E0ADB" w:rsidP="005A5A94">
            <w:pPr>
              <w:jc w:val="left"/>
              <w:rPr>
                <w:lang w:val="nb-NO"/>
              </w:rPr>
            </w:pPr>
          </w:p>
        </w:tc>
      </w:tr>
    </w:tbl>
    <w:p w14:paraId="3DCC8E85" w14:textId="77777777" w:rsidR="008E0ADB" w:rsidRPr="008E0ADB" w:rsidRDefault="008E0ADB" w:rsidP="002B277D">
      <w:pPr>
        <w:rPr>
          <w:b/>
          <w:bCs/>
          <w:i/>
          <w:iCs/>
          <w:lang w:val="nb-NO"/>
        </w:rPr>
      </w:pPr>
    </w:p>
    <w:tbl>
      <w:tblPr>
        <w:tblW w:w="7645" w:type="dxa"/>
        <w:tblCellMar>
          <w:left w:w="0" w:type="dxa"/>
          <w:right w:w="0" w:type="dxa"/>
        </w:tblCellMar>
        <w:tblLook w:val="04A0" w:firstRow="1" w:lastRow="0" w:firstColumn="1" w:lastColumn="0" w:noHBand="0" w:noVBand="1"/>
      </w:tblPr>
      <w:tblGrid>
        <w:gridCol w:w="699"/>
        <w:gridCol w:w="2552"/>
        <w:gridCol w:w="1842"/>
        <w:gridCol w:w="2410"/>
        <w:gridCol w:w="142"/>
      </w:tblGrid>
      <w:tr w:rsidR="00DB5688" w:rsidRPr="00D40C9A" w14:paraId="3F63CF2F" w14:textId="77777777" w:rsidTr="00E100B2">
        <w:trPr>
          <w:trHeight w:val="463"/>
        </w:trPr>
        <w:tc>
          <w:tcPr>
            <w:tcW w:w="7645" w:type="dxa"/>
            <w:gridSpan w:val="5"/>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514F0B9" w14:textId="77777777" w:rsidR="00DB5688" w:rsidRPr="00D40C9A" w:rsidRDefault="00DB5688" w:rsidP="00F974AB">
            <w:pPr>
              <w:rPr>
                <w:lang w:val="en-US"/>
              </w:rPr>
            </w:pPr>
            <w:r w:rsidRPr="00D40C9A">
              <w:rPr>
                <w:b/>
                <w:bCs/>
                <w:lang w:val="en-US"/>
              </w:rPr>
              <w:t>Information comprehensiveness</w:t>
            </w:r>
            <w:r w:rsidR="002C6593">
              <w:rPr>
                <w:b/>
                <w:bCs/>
                <w:lang w:val="en-US"/>
              </w:rPr>
              <w:t xml:space="preserve"> </w:t>
            </w:r>
            <w:r w:rsidR="002C6593" w:rsidRPr="00E100B2">
              <w:rPr>
                <w:bCs/>
                <w:i/>
              </w:rPr>
              <w:t>(don’t show this title to respondents)</w:t>
            </w:r>
          </w:p>
        </w:tc>
      </w:tr>
      <w:tr w:rsidR="00DB5688" w:rsidRPr="00DC1235" w14:paraId="52733845" w14:textId="77777777" w:rsidTr="00E100B2">
        <w:trPr>
          <w:trHeight w:val="925"/>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3102027" w14:textId="77777777" w:rsidR="00DB5688" w:rsidRPr="00D40C9A" w:rsidRDefault="00DB5688" w:rsidP="00F974AB">
            <w:pPr>
              <w:rPr>
                <w:lang w:val="en-US"/>
              </w:rPr>
            </w:pPr>
            <w:r w:rsidRPr="00D40C9A">
              <w:rPr>
                <w:b/>
                <w:bCs/>
                <w:lang w:val="en-US"/>
              </w:rPr>
              <w:t>RA30</w:t>
            </w:r>
          </w:p>
        </w:tc>
        <w:tc>
          <w:tcPr>
            <w:tcW w:w="4394" w:type="dxa"/>
            <w:gridSpan w:val="2"/>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51566A80" w14:textId="77777777" w:rsidR="00DB5688" w:rsidRDefault="00DB5688" w:rsidP="00F974AB">
            <w:pPr>
              <w:rPr>
                <w:lang w:val="en-US"/>
              </w:rPr>
            </w:pPr>
            <w:r w:rsidRPr="00D40C9A">
              <w:rPr>
                <w:lang w:val="en-US"/>
              </w:rPr>
              <w:t>I don't feel well informed about which actions are needed related to indoor radon levels.</w:t>
            </w:r>
          </w:p>
          <w:p w14:paraId="4CAE6F74" w14:textId="40616CAE" w:rsidR="0092459A" w:rsidRPr="0092459A" w:rsidRDefault="0092459A" w:rsidP="00F974AB">
            <w:pPr>
              <w:rPr>
                <w:lang w:val="nb-NO"/>
              </w:rPr>
            </w:pPr>
            <w:r w:rsidRPr="0092459A">
              <w:rPr>
                <w:color w:val="538135" w:themeColor="accent6" w:themeShade="BF"/>
                <w:lang w:val="nb-NO"/>
              </w:rPr>
              <w:t xml:space="preserve">Jeg føler meg </w:t>
            </w:r>
            <w:r w:rsidR="007A7252">
              <w:rPr>
                <w:color w:val="538135" w:themeColor="accent6" w:themeShade="BF"/>
                <w:lang w:val="nb-NO"/>
              </w:rPr>
              <w:t>dårlig</w:t>
            </w:r>
            <w:r w:rsidRPr="0092459A">
              <w:rPr>
                <w:color w:val="538135" w:themeColor="accent6" w:themeShade="BF"/>
                <w:lang w:val="nb-NO"/>
              </w:rPr>
              <w:t xml:space="preserve"> informert om hvilke </w:t>
            </w:r>
            <w:r w:rsidR="007A7252">
              <w:rPr>
                <w:color w:val="538135" w:themeColor="accent6" w:themeShade="BF"/>
                <w:lang w:val="nb-NO"/>
              </w:rPr>
              <w:t>radon</w:t>
            </w:r>
            <w:r w:rsidRPr="0092459A">
              <w:rPr>
                <w:color w:val="538135" w:themeColor="accent6" w:themeShade="BF"/>
                <w:lang w:val="nb-NO"/>
              </w:rPr>
              <w:t>tiltak som er nødvendige.</w:t>
            </w:r>
          </w:p>
        </w:tc>
        <w:tc>
          <w:tcPr>
            <w:tcW w:w="2552" w:type="dxa"/>
            <w:gridSpan w:val="2"/>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AF69592" w14:textId="77777777" w:rsidR="00DB5688" w:rsidRPr="00D40C9A" w:rsidRDefault="00DB5688" w:rsidP="00F974AB">
            <w:pPr>
              <w:rPr>
                <w:lang w:val="en-US"/>
              </w:rPr>
            </w:pPr>
            <w:r w:rsidRPr="00D40C9A">
              <w:rPr>
                <w:lang w:val="en-US"/>
              </w:rPr>
              <w:t>1. Strongly Disagree</w:t>
            </w:r>
          </w:p>
          <w:p w14:paraId="40D4F97A" w14:textId="77777777" w:rsidR="00DB5688" w:rsidRPr="00D40C9A" w:rsidRDefault="00DB5688" w:rsidP="00F974AB">
            <w:pPr>
              <w:rPr>
                <w:lang w:val="en-US"/>
              </w:rPr>
            </w:pPr>
            <w:r w:rsidRPr="00D40C9A">
              <w:rPr>
                <w:lang w:val="en-US"/>
              </w:rPr>
              <w:t>2. Disagree</w:t>
            </w:r>
          </w:p>
          <w:p w14:paraId="45738554" w14:textId="77777777" w:rsidR="00DB5688" w:rsidRPr="00D40C9A" w:rsidRDefault="00DB5688" w:rsidP="00F974AB">
            <w:pPr>
              <w:rPr>
                <w:lang w:val="en-US"/>
              </w:rPr>
            </w:pPr>
            <w:r w:rsidRPr="00D40C9A">
              <w:rPr>
                <w:lang w:val="en-US"/>
              </w:rPr>
              <w:t>3. Neither agree, nor disagree</w:t>
            </w:r>
          </w:p>
          <w:p w14:paraId="7BCEB058" w14:textId="77777777" w:rsidR="00DB5688" w:rsidRPr="00D40C9A" w:rsidRDefault="00DB5688" w:rsidP="00F974AB">
            <w:pPr>
              <w:rPr>
                <w:lang w:val="en-US"/>
              </w:rPr>
            </w:pPr>
            <w:r w:rsidRPr="00D40C9A">
              <w:rPr>
                <w:lang w:val="en-US"/>
              </w:rPr>
              <w:t>4. Agree</w:t>
            </w:r>
          </w:p>
          <w:p w14:paraId="43500F16" w14:textId="77777777" w:rsidR="00DB5688" w:rsidRPr="00D40C9A" w:rsidRDefault="00DB5688" w:rsidP="00F974AB">
            <w:pPr>
              <w:rPr>
                <w:lang w:val="en-US"/>
              </w:rPr>
            </w:pPr>
            <w:r w:rsidRPr="00D40C9A">
              <w:rPr>
                <w:lang w:val="en-US"/>
              </w:rPr>
              <w:t>5. Strongly Agree</w:t>
            </w:r>
          </w:p>
          <w:p w14:paraId="715FA737" w14:textId="77777777" w:rsidR="00DB5688" w:rsidRPr="00D40C9A" w:rsidRDefault="00DB5688" w:rsidP="00F974AB">
            <w:pPr>
              <w:rPr>
                <w:lang w:val="en-US"/>
              </w:rPr>
            </w:pPr>
            <w:r w:rsidRPr="00D40C9A">
              <w:rPr>
                <w:lang w:val="en-US"/>
              </w:rPr>
              <w:t>9. I don't know/NA</w:t>
            </w:r>
          </w:p>
          <w:p w14:paraId="78207C49" w14:textId="77777777" w:rsidR="002F274C" w:rsidRPr="00123249" w:rsidRDefault="002F274C" w:rsidP="002F274C">
            <w:pPr>
              <w:rPr>
                <w:color w:val="538135" w:themeColor="accent6" w:themeShade="BF"/>
                <w:lang w:val="nb-NO"/>
              </w:rPr>
            </w:pPr>
            <w:r w:rsidRPr="00123249">
              <w:rPr>
                <w:color w:val="538135" w:themeColor="accent6" w:themeShade="BF"/>
                <w:lang w:val="nb-NO"/>
              </w:rPr>
              <w:t>1. Helt uenig</w:t>
            </w:r>
          </w:p>
          <w:p w14:paraId="114CF861" w14:textId="77777777" w:rsidR="002F274C" w:rsidRPr="00123249" w:rsidRDefault="002F274C" w:rsidP="002F274C">
            <w:pPr>
              <w:rPr>
                <w:color w:val="538135" w:themeColor="accent6" w:themeShade="BF"/>
                <w:lang w:val="nb-NO"/>
              </w:rPr>
            </w:pPr>
            <w:r w:rsidRPr="00123249">
              <w:rPr>
                <w:color w:val="538135" w:themeColor="accent6" w:themeShade="BF"/>
                <w:lang w:val="nb-NO"/>
              </w:rPr>
              <w:t>2. Uenig</w:t>
            </w:r>
          </w:p>
          <w:p w14:paraId="50E15E74" w14:textId="77777777" w:rsidR="002F274C" w:rsidRPr="00123249" w:rsidRDefault="002F274C" w:rsidP="002F274C">
            <w:pPr>
              <w:rPr>
                <w:color w:val="538135" w:themeColor="accent6" w:themeShade="BF"/>
                <w:lang w:val="nb-NO"/>
              </w:rPr>
            </w:pPr>
            <w:r w:rsidRPr="00123249">
              <w:rPr>
                <w:color w:val="538135" w:themeColor="accent6" w:themeShade="BF"/>
                <w:lang w:val="nb-NO"/>
              </w:rPr>
              <w:t>3. Verken enig eller uenig</w:t>
            </w:r>
          </w:p>
          <w:p w14:paraId="70F17156" w14:textId="77777777" w:rsidR="002F274C" w:rsidRPr="00123249" w:rsidRDefault="002F274C" w:rsidP="002F274C">
            <w:pPr>
              <w:rPr>
                <w:color w:val="538135" w:themeColor="accent6" w:themeShade="BF"/>
                <w:lang w:val="nb-NO"/>
              </w:rPr>
            </w:pPr>
            <w:r w:rsidRPr="00123249">
              <w:rPr>
                <w:color w:val="538135" w:themeColor="accent6" w:themeShade="BF"/>
                <w:lang w:val="nb-NO"/>
              </w:rPr>
              <w:t>4. Enig</w:t>
            </w:r>
          </w:p>
          <w:p w14:paraId="7995F157" w14:textId="77777777" w:rsidR="002F274C" w:rsidRPr="00123249" w:rsidRDefault="002F274C" w:rsidP="002F274C">
            <w:pPr>
              <w:rPr>
                <w:color w:val="538135" w:themeColor="accent6" w:themeShade="BF"/>
                <w:lang w:val="nb-NO"/>
              </w:rPr>
            </w:pPr>
            <w:r w:rsidRPr="00123249">
              <w:rPr>
                <w:color w:val="538135" w:themeColor="accent6" w:themeShade="BF"/>
                <w:lang w:val="nb-NO"/>
              </w:rPr>
              <w:t>5. Helt enig</w:t>
            </w:r>
          </w:p>
          <w:p w14:paraId="7D9EDC37" w14:textId="5A0E6EDE" w:rsidR="00DB5688" w:rsidRPr="003738A8" w:rsidRDefault="002F274C" w:rsidP="002F274C">
            <w:pPr>
              <w:rPr>
                <w:lang w:val="nb-NO"/>
              </w:rPr>
            </w:pPr>
            <w:r w:rsidRPr="00123249">
              <w:rPr>
                <w:color w:val="538135" w:themeColor="accent6" w:themeShade="BF"/>
                <w:lang w:val="nb-NO"/>
              </w:rPr>
              <w:t xml:space="preserve">9. </w:t>
            </w:r>
            <w:r w:rsidR="00F13150">
              <w:rPr>
                <w:color w:val="538135" w:themeColor="accent6" w:themeShade="BF"/>
                <w:lang w:val="nb-NO"/>
              </w:rPr>
              <w:t>V</w:t>
            </w:r>
            <w:r w:rsidR="00F13150" w:rsidRPr="002A6CD2">
              <w:rPr>
                <w:color w:val="538135" w:themeColor="accent6" w:themeShade="BF"/>
                <w:lang w:val="nb-NO"/>
              </w:rPr>
              <w:t>et ikke/</w:t>
            </w:r>
            <w:r w:rsidR="00F13150">
              <w:rPr>
                <w:color w:val="538135" w:themeColor="accent6" w:themeShade="BF"/>
                <w:lang w:val="nb-NO"/>
              </w:rPr>
              <w:t>ikke aktuelt</w:t>
            </w:r>
          </w:p>
        </w:tc>
      </w:tr>
      <w:tr w:rsidR="00DB5688" w:rsidRPr="00DC1235" w14:paraId="6D1D21B7" w14:textId="77777777" w:rsidTr="00E100B2">
        <w:trPr>
          <w:trHeight w:val="925"/>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9428682" w14:textId="77777777" w:rsidR="00DB5688" w:rsidRPr="00D40C9A" w:rsidRDefault="00DB5688" w:rsidP="00F974AB">
            <w:pPr>
              <w:rPr>
                <w:lang w:val="en-US"/>
              </w:rPr>
            </w:pPr>
            <w:r w:rsidRPr="00D40C9A">
              <w:rPr>
                <w:b/>
                <w:bCs/>
                <w:lang w:val="en-US"/>
              </w:rPr>
              <w:t>RA31</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211B10D1" w14:textId="77777777" w:rsidR="0092459A" w:rsidRDefault="00DB5688" w:rsidP="00F974AB">
            <w:pPr>
              <w:rPr>
                <w:lang w:val="en-US"/>
              </w:rPr>
            </w:pPr>
            <w:r w:rsidRPr="00D40C9A">
              <w:rPr>
                <w:lang w:val="en-US"/>
              </w:rPr>
              <w:t>There is enough information for me to decide whether I should perform a radon test at home.</w:t>
            </w:r>
          </w:p>
          <w:p w14:paraId="782F0217" w14:textId="7A3CAD50" w:rsidR="00DB5688" w:rsidRPr="0092459A" w:rsidRDefault="0092459A" w:rsidP="00F974AB">
            <w:pPr>
              <w:rPr>
                <w:lang w:val="nb-NO"/>
              </w:rPr>
            </w:pPr>
            <w:r w:rsidRPr="0092459A">
              <w:rPr>
                <w:color w:val="538135" w:themeColor="accent6" w:themeShade="BF"/>
                <w:lang w:val="nb-NO"/>
              </w:rPr>
              <w:t xml:space="preserve">Det er nok informasjon til at jeg kan bestemme meg for om jeg skal </w:t>
            </w:r>
            <w:r w:rsidR="007849FA">
              <w:rPr>
                <w:color w:val="538135" w:themeColor="accent6" w:themeShade="BF"/>
                <w:lang w:val="nb-NO"/>
              </w:rPr>
              <w:t>måle radon</w:t>
            </w:r>
            <w:r w:rsidRPr="0092459A">
              <w:rPr>
                <w:color w:val="538135" w:themeColor="accent6" w:themeShade="BF"/>
                <w:lang w:val="nb-NO"/>
              </w:rPr>
              <w:t xml:space="preserve"> hjemme.</w:t>
            </w:r>
            <w:r w:rsidR="00DB5688" w:rsidRPr="0092459A">
              <w:rPr>
                <w:color w:val="538135" w:themeColor="accent6" w:themeShade="BF"/>
                <w:lang w:val="nb-NO"/>
              </w:rPr>
              <w:t xml:space="preserve"> </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3E701687" w14:textId="77777777" w:rsidR="00DB5688" w:rsidRPr="0092459A" w:rsidRDefault="00DB5688" w:rsidP="00F974AB">
            <w:pPr>
              <w:rPr>
                <w:lang w:val="nb-NO"/>
              </w:rPr>
            </w:pPr>
          </w:p>
        </w:tc>
      </w:tr>
      <w:tr w:rsidR="00DB5688" w:rsidRPr="00D40C9A" w14:paraId="63CB3229" w14:textId="77777777" w:rsidTr="00E100B2">
        <w:trPr>
          <w:trHeight w:val="463"/>
        </w:trPr>
        <w:tc>
          <w:tcPr>
            <w:tcW w:w="5093" w:type="dxa"/>
            <w:gridSpan w:val="3"/>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1A3602C" w14:textId="77777777" w:rsidR="00DB5688" w:rsidRPr="00D40C9A" w:rsidRDefault="00DB5688" w:rsidP="00F974AB">
            <w:pPr>
              <w:rPr>
                <w:lang w:val="en-US"/>
              </w:rPr>
            </w:pPr>
            <w:r w:rsidRPr="00D40C9A">
              <w:rPr>
                <w:b/>
                <w:bCs/>
                <w:lang w:val="en-US"/>
              </w:rPr>
              <w:t>Information uncertainty</w:t>
            </w:r>
            <w:r w:rsidR="002C6593">
              <w:rPr>
                <w:b/>
                <w:bCs/>
                <w:lang w:val="en-US"/>
              </w:rPr>
              <w:t xml:space="preserve"> </w:t>
            </w:r>
            <w:r w:rsidR="002C6593" w:rsidRPr="00E100B2">
              <w:rPr>
                <w:bCs/>
                <w:i/>
              </w:rPr>
              <w:t>(don’t show this title to respondents)</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43AD20AC" w14:textId="77777777" w:rsidR="00DB5688" w:rsidRPr="00D40C9A" w:rsidRDefault="00DB5688" w:rsidP="00F974AB">
            <w:pPr>
              <w:rPr>
                <w:lang w:val="en-US"/>
              </w:rPr>
            </w:pPr>
          </w:p>
        </w:tc>
      </w:tr>
      <w:tr w:rsidR="00DB5688" w:rsidRPr="00DC1235" w14:paraId="774636CB" w14:textId="77777777" w:rsidTr="00E100B2">
        <w:trPr>
          <w:trHeight w:val="925"/>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5503A45" w14:textId="77777777" w:rsidR="00DB5688" w:rsidRPr="00D40C9A" w:rsidRDefault="00DB5688" w:rsidP="00F974AB">
            <w:pPr>
              <w:rPr>
                <w:lang w:val="en-US"/>
              </w:rPr>
            </w:pPr>
            <w:r w:rsidRPr="00D40C9A">
              <w:rPr>
                <w:b/>
                <w:bCs/>
                <w:lang w:val="en-US"/>
              </w:rPr>
              <w:t>RA50</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5125C18B" w14:textId="77777777" w:rsidR="00DB5688" w:rsidRDefault="00DB5688" w:rsidP="00F974AB">
            <w:pPr>
              <w:rPr>
                <w:lang w:val="en-US"/>
              </w:rPr>
            </w:pPr>
            <w:r w:rsidRPr="00D40C9A">
              <w:rPr>
                <w:lang w:val="en-US"/>
              </w:rPr>
              <w:t>Information about the health effect of radon is still too uncertain to take actions based on it. </w:t>
            </w:r>
          </w:p>
          <w:p w14:paraId="71D827B4" w14:textId="5CBA04EF" w:rsidR="001733E6" w:rsidRPr="001733E6" w:rsidRDefault="001733E6" w:rsidP="00F974AB">
            <w:pPr>
              <w:rPr>
                <w:lang w:val="nb-NO"/>
              </w:rPr>
            </w:pPr>
            <w:r w:rsidRPr="001733E6">
              <w:rPr>
                <w:color w:val="538135" w:themeColor="accent6" w:themeShade="BF"/>
                <w:lang w:val="nb-NO"/>
              </w:rPr>
              <w:t xml:space="preserve">Informasjon om helseeffekten av radon er fortsatt for usikker til </w:t>
            </w:r>
            <w:r w:rsidRPr="00EC3E7B">
              <w:rPr>
                <w:color w:val="538135" w:themeColor="accent6" w:themeShade="BF"/>
                <w:lang w:val="nb-NO"/>
              </w:rPr>
              <w:t xml:space="preserve">å iverksette </w:t>
            </w:r>
            <w:r w:rsidR="00EC3E7B" w:rsidRPr="00F40A56">
              <w:rPr>
                <w:color w:val="538135" w:themeColor="accent6" w:themeShade="BF"/>
                <w:lang w:val="nb-NO"/>
              </w:rPr>
              <w:t>radon</w:t>
            </w:r>
            <w:r w:rsidRPr="00EC3E7B">
              <w:rPr>
                <w:color w:val="538135" w:themeColor="accent6" w:themeShade="BF"/>
                <w:lang w:val="nb-NO"/>
              </w:rPr>
              <w:t>tiltak basert på den.</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0C781EE7" w14:textId="77777777" w:rsidR="00DB5688" w:rsidRPr="001733E6" w:rsidRDefault="00DB5688" w:rsidP="00F974AB">
            <w:pPr>
              <w:rPr>
                <w:lang w:val="nb-NO"/>
              </w:rPr>
            </w:pPr>
          </w:p>
        </w:tc>
      </w:tr>
      <w:tr w:rsidR="00DB5688" w:rsidRPr="00D40C9A" w14:paraId="4FB576B1" w14:textId="77777777" w:rsidTr="00E100B2">
        <w:trPr>
          <w:trHeight w:val="463"/>
        </w:trPr>
        <w:tc>
          <w:tcPr>
            <w:tcW w:w="5093" w:type="dxa"/>
            <w:gridSpan w:val="3"/>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BB0F066" w14:textId="77777777" w:rsidR="00DB5688" w:rsidRPr="00D40C9A" w:rsidRDefault="00DB5688" w:rsidP="00F974AB">
            <w:pPr>
              <w:rPr>
                <w:lang w:val="en-US"/>
              </w:rPr>
            </w:pPr>
            <w:r w:rsidRPr="00D40C9A">
              <w:rPr>
                <w:b/>
                <w:bCs/>
                <w:lang w:val="en-US"/>
              </w:rPr>
              <w:t>Affective Response to information</w:t>
            </w:r>
            <w:r w:rsidR="002C6593">
              <w:rPr>
                <w:b/>
                <w:bCs/>
                <w:lang w:val="en-US"/>
              </w:rPr>
              <w:t xml:space="preserve"> </w:t>
            </w:r>
            <w:r w:rsidR="002C6593" w:rsidRPr="00E100B2">
              <w:rPr>
                <w:bCs/>
                <w:i/>
              </w:rPr>
              <w:t>(don’t show this title to respondents)</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2E034D33" w14:textId="77777777" w:rsidR="00DB5688" w:rsidRPr="00D40C9A" w:rsidRDefault="00DB5688" w:rsidP="00F974AB">
            <w:pPr>
              <w:rPr>
                <w:lang w:val="en-US"/>
              </w:rPr>
            </w:pPr>
          </w:p>
        </w:tc>
      </w:tr>
      <w:tr w:rsidR="00DB5688" w:rsidRPr="00DC1235" w14:paraId="659A021E" w14:textId="77777777" w:rsidTr="00E100B2">
        <w:trPr>
          <w:trHeight w:val="463"/>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F9743FB" w14:textId="77777777" w:rsidR="00DB5688" w:rsidRPr="00D40C9A" w:rsidRDefault="00DB5688" w:rsidP="00F974AB">
            <w:pPr>
              <w:rPr>
                <w:lang w:val="en-US"/>
              </w:rPr>
            </w:pPr>
            <w:r w:rsidRPr="00D40C9A">
              <w:rPr>
                <w:b/>
                <w:bCs/>
                <w:lang w:val="en-US"/>
              </w:rPr>
              <w:t>RA10</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431782BE" w14:textId="77777777" w:rsidR="00DB5688" w:rsidRDefault="00DB5688" w:rsidP="00F974AB">
            <w:pPr>
              <w:rPr>
                <w:lang w:val="en-US"/>
              </w:rPr>
            </w:pPr>
            <w:r w:rsidRPr="00D40C9A">
              <w:rPr>
                <w:lang w:val="en-US"/>
              </w:rPr>
              <w:t>Information about radon makes me worry.</w:t>
            </w:r>
          </w:p>
          <w:p w14:paraId="6917F2A9" w14:textId="1F9E250C" w:rsidR="007632AF" w:rsidRPr="007632AF" w:rsidRDefault="007632AF" w:rsidP="00F974AB">
            <w:pPr>
              <w:rPr>
                <w:lang w:val="nb-NO"/>
              </w:rPr>
            </w:pPr>
            <w:r w:rsidRPr="007632AF">
              <w:rPr>
                <w:color w:val="538135" w:themeColor="accent6" w:themeShade="BF"/>
                <w:lang w:val="nb-NO"/>
              </w:rPr>
              <w:t>Informasjon om radon gjør meg bekymret.</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56C52E9C" w14:textId="77777777" w:rsidR="00DB5688" w:rsidRPr="007632AF" w:rsidRDefault="00DB5688" w:rsidP="00F974AB">
            <w:pPr>
              <w:rPr>
                <w:lang w:val="nb-NO"/>
              </w:rPr>
            </w:pPr>
          </w:p>
        </w:tc>
      </w:tr>
      <w:tr w:rsidR="00DB5688" w:rsidRPr="00DC1235" w14:paraId="324C1270" w14:textId="77777777" w:rsidTr="002C6593">
        <w:trPr>
          <w:trHeight w:val="478"/>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05024DE" w14:textId="77777777" w:rsidR="00DB5688" w:rsidRPr="00D40C9A" w:rsidRDefault="00DB5688" w:rsidP="00F974AB">
            <w:pPr>
              <w:rPr>
                <w:lang w:val="en-US"/>
              </w:rPr>
            </w:pPr>
            <w:r w:rsidRPr="00D40C9A">
              <w:rPr>
                <w:b/>
                <w:bCs/>
                <w:lang w:val="en-US"/>
              </w:rPr>
              <w:t>RA11</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C3D2B26" w14:textId="77777777" w:rsidR="00DB5688" w:rsidRDefault="00DB5688" w:rsidP="00F974AB">
            <w:pPr>
              <w:rPr>
                <w:lang w:val="en-US"/>
              </w:rPr>
            </w:pPr>
            <w:r w:rsidRPr="00D40C9A">
              <w:rPr>
                <w:lang w:val="en-US"/>
              </w:rPr>
              <w:t>Information about radon makes me nervous.</w:t>
            </w:r>
          </w:p>
          <w:p w14:paraId="7DA34F08" w14:textId="2A249ACE" w:rsidR="00CA2607" w:rsidRPr="00CA2607" w:rsidRDefault="00CA2607" w:rsidP="00F974AB">
            <w:pPr>
              <w:rPr>
                <w:lang w:val="nb-NO"/>
              </w:rPr>
            </w:pPr>
            <w:r w:rsidRPr="00CA2607">
              <w:rPr>
                <w:color w:val="538135" w:themeColor="accent6" w:themeShade="BF"/>
                <w:lang w:val="nb-NO"/>
              </w:rPr>
              <w:t>Informasjon om radon gjør meg nervøs.</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7D1BE5CE" w14:textId="77777777" w:rsidR="00DB5688" w:rsidRPr="00CA2607" w:rsidRDefault="00DB5688" w:rsidP="00F974AB">
            <w:pPr>
              <w:rPr>
                <w:lang w:val="nb-NO"/>
              </w:rPr>
            </w:pPr>
          </w:p>
        </w:tc>
      </w:tr>
      <w:tr w:rsidR="002B277D" w:rsidRPr="002B277D" w14:paraId="6DAAA318" w14:textId="77777777" w:rsidTr="002C6593">
        <w:trPr>
          <w:gridAfter w:val="1"/>
          <w:wAfter w:w="142" w:type="dxa"/>
          <w:trHeight w:val="524"/>
        </w:trPr>
        <w:tc>
          <w:tcPr>
            <w:tcW w:w="7503" w:type="dxa"/>
            <w:gridSpan w:val="4"/>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2B6C1D3E" w14:textId="0848FDAE" w:rsidR="00ED6626" w:rsidRPr="00F40A56" w:rsidRDefault="002B277D" w:rsidP="002B277D">
            <w:pPr>
              <w:rPr>
                <w:bCs/>
                <w:i/>
              </w:rPr>
            </w:pPr>
            <w:r w:rsidRPr="002B277D">
              <w:rPr>
                <w:b/>
                <w:bCs/>
                <w:lang w:val="en-US"/>
              </w:rPr>
              <w:t>Preference for Post-Survey Radon Information</w:t>
            </w:r>
            <w:r w:rsidR="002C6593">
              <w:rPr>
                <w:b/>
                <w:bCs/>
                <w:lang w:val="en-US"/>
              </w:rPr>
              <w:t xml:space="preserve"> </w:t>
            </w:r>
            <w:r w:rsidR="002C6593" w:rsidRPr="00E100B2">
              <w:rPr>
                <w:bCs/>
                <w:i/>
              </w:rPr>
              <w:t>(don’t show this title to respondents)</w:t>
            </w:r>
          </w:p>
        </w:tc>
      </w:tr>
      <w:tr w:rsidR="002B277D" w:rsidRPr="00DC1235" w14:paraId="7D7CCA57" w14:textId="77777777" w:rsidTr="00F40A56">
        <w:trPr>
          <w:gridAfter w:val="1"/>
          <w:wAfter w:w="142" w:type="dxa"/>
          <w:trHeight w:val="1910"/>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463FCC2D" w14:textId="77777777" w:rsidR="002B277D" w:rsidRPr="002B277D" w:rsidRDefault="002B277D" w:rsidP="002B277D">
            <w:pPr>
              <w:rPr>
                <w:lang w:val="en-US"/>
              </w:rPr>
            </w:pPr>
            <w:r w:rsidRPr="002B277D">
              <w:rPr>
                <w:b/>
                <w:bCs/>
                <w:lang w:val="en-US"/>
              </w:rPr>
              <w:t>MINF1</w:t>
            </w:r>
          </w:p>
        </w:tc>
        <w:tc>
          <w:tcPr>
            <w:tcW w:w="255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300712A2" w14:textId="201CECD4" w:rsidR="002B277D" w:rsidRDefault="002B277D" w:rsidP="002B277D">
            <w:pPr>
              <w:rPr>
                <w:lang w:val="en-US"/>
              </w:rPr>
            </w:pPr>
            <w:r w:rsidRPr="002B277D">
              <w:rPr>
                <w:lang w:val="en-US"/>
              </w:rPr>
              <w:t>Which information channel</w:t>
            </w:r>
            <w:r w:rsidR="000E48FF">
              <w:rPr>
                <w:lang w:val="en-US"/>
              </w:rPr>
              <w:t>s</w:t>
            </w:r>
            <w:r w:rsidRPr="002B277D">
              <w:rPr>
                <w:lang w:val="en-US"/>
              </w:rPr>
              <w:t xml:space="preserve"> would be the most appropriate for you, to receive more information about radon?</w:t>
            </w:r>
          </w:p>
          <w:p w14:paraId="45CE6614" w14:textId="1A2EF63E" w:rsidR="002C5BAA" w:rsidRDefault="002C5BAA" w:rsidP="002B277D">
            <w:pPr>
              <w:rPr>
                <w:lang w:val="en-US"/>
              </w:rPr>
            </w:pPr>
          </w:p>
          <w:p w14:paraId="16A96E5C" w14:textId="7CFB7DFC" w:rsidR="002C5BAA" w:rsidRDefault="002C5BAA" w:rsidP="002B277D">
            <w:pPr>
              <w:rPr>
                <w:lang w:val="en-US"/>
              </w:rPr>
            </w:pPr>
          </w:p>
          <w:p w14:paraId="571D2016" w14:textId="1364C96E" w:rsidR="002C5BAA" w:rsidRDefault="002C5BAA" w:rsidP="002B277D">
            <w:pPr>
              <w:rPr>
                <w:lang w:val="en-US"/>
              </w:rPr>
            </w:pPr>
          </w:p>
          <w:p w14:paraId="1C9047D8" w14:textId="6620FCDD" w:rsidR="002C5BAA" w:rsidRDefault="002C5BAA" w:rsidP="002B277D">
            <w:pPr>
              <w:rPr>
                <w:lang w:val="en-US"/>
              </w:rPr>
            </w:pPr>
          </w:p>
          <w:p w14:paraId="1A918A7F" w14:textId="5C7AE64D" w:rsidR="002C5BAA" w:rsidRDefault="002C5BAA" w:rsidP="002B277D">
            <w:pPr>
              <w:rPr>
                <w:lang w:val="en-US"/>
              </w:rPr>
            </w:pPr>
          </w:p>
          <w:p w14:paraId="71E212B4" w14:textId="08F47177" w:rsidR="002C5BAA" w:rsidRDefault="002C5BAA" w:rsidP="002B277D">
            <w:pPr>
              <w:rPr>
                <w:lang w:val="en-US"/>
              </w:rPr>
            </w:pPr>
          </w:p>
          <w:p w14:paraId="24B18F44" w14:textId="4AD1DD8C" w:rsidR="002C5BAA" w:rsidRDefault="002C5BAA" w:rsidP="002B277D">
            <w:pPr>
              <w:rPr>
                <w:lang w:val="en-US"/>
              </w:rPr>
            </w:pPr>
          </w:p>
          <w:p w14:paraId="702D2663" w14:textId="0F269EB3" w:rsidR="002C5BAA" w:rsidRDefault="002C5BAA" w:rsidP="002B277D">
            <w:pPr>
              <w:rPr>
                <w:lang w:val="en-US"/>
              </w:rPr>
            </w:pPr>
          </w:p>
          <w:p w14:paraId="57A300E2" w14:textId="2365BF5C" w:rsidR="002C5BAA" w:rsidRDefault="002C5BAA" w:rsidP="002B277D">
            <w:pPr>
              <w:rPr>
                <w:lang w:val="en-US"/>
              </w:rPr>
            </w:pPr>
          </w:p>
          <w:p w14:paraId="116AFD6C" w14:textId="5088D945" w:rsidR="002C5BAA" w:rsidRDefault="002C5BAA" w:rsidP="002B277D">
            <w:pPr>
              <w:rPr>
                <w:lang w:val="en-US"/>
              </w:rPr>
            </w:pPr>
          </w:p>
          <w:p w14:paraId="2D041F62" w14:textId="77777777" w:rsidR="002C5BAA" w:rsidRDefault="002C5BAA" w:rsidP="002B277D">
            <w:pPr>
              <w:rPr>
                <w:lang w:val="en-US"/>
              </w:rPr>
            </w:pPr>
          </w:p>
          <w:p w14:paraId="1888A8F3" w14:textId="00215C49" w:rsidR="002C5BAA" w:rsidRPr="002C5BAA" w:rsidRDefault="002C5BAA" w:rsidP="002B277D">
            <w:pPr>
              <w:rPr>
                <w:lang w:val="nb-NO"/>
              </w:rPr>
            </w:pPr>
            <w:r w:rsidRPr="002C5BAA">
              <w:rPr>
                <w:color w:val="538135" w:themeColor="accent6" w:themeShade="BF"/>
                <w:lang w:val="nb-NO"/>
              </w:rPr>
              <w:t xml:space="preserve">Hvilke informasjonskanaler </w:t>
            </w:r>
            <w:r w:rsidRPr="00820B36">
              <w:rPr>
                <w:color w:val="538135" w:themeColor="accent6" w:themeShade="BF"/>
                <w:lang w:val="nb-NO"/>
              </w:rPr>
              <w:t>vil være best for deg</w:t>
            </w:r>
            <w:r w:rsidRPr="002C5BAA">
              <w:rPr>
                <w:color w:val="538135" w:themeColor="accent6" w:themeShade="BF"/>
                <w:lang w:val="nb-NO"/>
              </w:rPr>
              <w:t xml:space="preserve"> for å </w:t>
            </w:r>
            <w:r w:rsidR="00EC3E7B">
              <w:rPr>
                <w:color w:val="538135" w:themeColor="accent6" w:themeShade="BF"/>
                <w:lang w:val="nb-NO"/>
              </w:rPr>
              <w:t>motta</w:t>
            </w:r>
            <w:r w:rsidR="00EC3E7B" w:rsidRPr="002C5BAA">
              <w:rPr>
                <w:color w:val="538135" w:themeColor="accent6" w:themeShade="BF"/>
                <w:lang w:val="nb-NO"/>
              </w:rPr>
              <w:t xml:space="preserve"> </w:t>
            </w:r>
            <w:r w:rsidRPr="002C5BAA">
              <w:rPr>
                <w:color w:val="538135" w:themeColor="accent6" w:themeShade="BF"/>
                <w:lang w:val="nb-NO"/>
              </w:rPr>
              <w:t>mer informasjon om radon?</w:t>
            </w:r>
          </w:p>
        </w:tc>
        <w:tc>
          <w:tcPr>
            <w:tcW w:w="4252" w:type="dxa"/>
            <w:gridSpan w:val="2"/>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4DC63A82" w14:textId="00ACABE0" w:rsidR="002B277D" w:rsidRPr="00C808D7" w:rsidRDefault="002B277D" w:rsidP="002B277D">
            <w:pPr>
              <w:rPr>
                <w:color w:val="C00000"/>
                <w:lang w:val="en-US"/>
              </w:rPr>
            </w:pPr>
            <w:r w:rsidRPr="00C808D7">
              <w:rPr>
                <w:b/>
                <w:bCs/>
                <w:color w:val="C00000"/>
                <w:lang w:val="en-US"/>
              </w:rPr>
              <w:t>! (</w:t>
            </w:r>
            <w:proofErr w:type="gramStart"/>
            <w:r w:rsidRPr="00C808D7">
              <w:rPr>
                <w:b/>
                <w:bCs/>
                <w:color w:val="C00000"/>
                <w:lang w:val="en-US"/>
              </w:rPr>
              <w:t>multiple</w:t>
            </w:r>
            <w:proofErr w:type="gramEnd"/>
            <w:r w:rsidRPr="00C808D7">
              <w:rPr>
                <w:b/>
                <w:bCs/>
                <w:color w:val="C00000"/>
                <w:lang w:val="en-US"/>
              </w:rPr>
              <w:t xml:space="preserve"> options)</w:t>
            </w:r>
            <w:r w:rsidR="000D7B9F">
              <w:rPr>
                <w:b/>
                <w:bCs/>
                <w:color w:val="C00000"/>
                <w:lang w:val="en-US"/>
              </w:rPr>
              <w:t xml:space="preserve"> RANDOMISE (except for 1 and 99)</w:t>
            </w:r>
          </w:p>
          <w:p w14:paraId="48BF6AF6" w14:textId="77777777" w:rsidR="002B277D" w:rsidRPr="002B277D" w:rsidRDefault="002B277D" w:rsidP="002B277D">
            <w:pPr>
              <w:rPr>
                <w:lang w:val="en-US"/>
              </w:rPr>
            </w:pPr>
            <w:r w:rsidRPr="002B277D">
              <w:rPr>
                <w:lang w:val="en-US"/>
              </w:rPr>
              <w:t>1. I am not interested in more information about radon</w:t>
            </w:r>
          </w:p>
          <w:p w14:paraId="7277421F" w14:textId="77777777" w:rsidR="002B277D" w:rsidRPr="002B277D" w:rsidRDefault="002B277D" w:rsidP="002B277D">
            <w:pPr>
              <w:rPr>
                <w:lang w:val="en-US"/>
              </w:rPr>
            </w:pPr>
            <w:r w:rsidRPr="002B277D">
              <w:rPr>
                <w:lang w:val="en-US"/>
              </w:rPr>
              <w:t>2. Television</w:t>
            </w:r>
          </w:p>
          <w:p w14:paraId="64308889" w14:textId="77777777" w:rsidR="002B277D" w:rsidRPr="002B277D" w:rsidRDefault="002B277D" w:rsidP="002B277D">
            <w:pPr>
              <w:rPr>
                <w:lang w:val="en-US"/>
              </w:rPr>
            </w:pPr>
            <w:r w:rsidRPr="002B277D">
              <w:rPr>
                <w:lang w:val="en-US"/>
              </w:rPr>
              <w:t>3. Radio</w:t>
            </w:r>
          </w:p>
          <w:p w14:paraId="34F2D18D" w14:textId="77777777" w:rsidR="002B277D" w:rsidRPr="002B277D" w:rsidRDefault="002B277D" w:rsidP="002B277D">
            <w:pPr>
              <w:rPr>
                <w:lang w:val="en-US"/>
              </w:rPr>
            </w:pPr>
            <w:r w:rsidRPr="002B277D">
              <w:rPr>
                <w:lang w:val="en-US"/>
              </w:rPr>
              <w:t>4. Newspaper</w:t>
            </w:r>
          </w:p>
          <w:p w14:paraId="625DE9A2" w14:textId="77777777" w:rsidR="002B277D" w:rsidRPr="002B277D" w:rsidRDefault="002B277D" w:rsidP="002B277D">
            <w:pPr>
              <w:rPr>
                <w:lang w:val="en-US"/>
              </w:rPr>
            </w:pPr>
            <w:r w:rsidRPr="002B277D">
              <w:rPr>
                <w:lang w:val="en-US"/>
              </w:rPr>
              <w:t>5. Leaflet</w:t>
            </w:r>
          </w:p>
          <w:p w14:paraId="47D8DCC5" w14:textId="77777777" w:rsidR="002B277D" w:rsidRPr="002B277D" w:rsidRDefault="002B277D" w:rsidP="002B277D">
            <w:pPr>
              <w:rPr>
                <w:lang w:val="en-US"/>
              </w:rPr>
            </w:pPr>
            <w:r w:rsidRPr="002B277D">
              <w:rPr>
                <w:lang w:val="en-US"/>
              </w:rPr>
              <w:t>6. Personalized information letter</w:t>
            </w:r>
          </w:p>
          <w:p w14:paraId="659A4123" w14:textId="77777777" w:rsidR="002B277D" w:rsidRPr="002B277D" w:rsidRDefault="002B277D" w:rsidP="002B277D">
            <w:pPr>
              <w:rPr>
                <w:lang w:val="en-US"/>
              </w:rPr>
            </w:pPr>
            <w:r w:rsidRPr="002B277D">
              <w:rPr>
                <w:lang w:val="en-US"/>
              </w:rPr>
              <w:t>7. Information from the school</w:t>
            </w:r>
          </w:p>
          <w:p w14:paraId="69C1D82B" w14:textId="77777777" w:rsidR="002B277D" w:rsidRPr="002B277D" w:rsidRDefault="002B277D" w:rsidP="002B277D">
            <w:pPr>
              <w:rPr>
                <w:lang w:val="en-US"/>
              </w:rPr>
            </w:pPr>
            <w:r w:rsidRPr="002B277D">
              <w:rPr>
                <w:lang w:val="en-US"/>
              </w:rPr>
              <w:t xml:space="preserve">8. </w:t>
            </w:r>
            <w:proofErr w:type="gramStart"/>
            <w:r w:rsidRPr="002B277D">
              <w:rPr>
                <w:lang w:val="en-US"/>
              </w:rPr>
              <w:t>Social Media</w:t>
            </w:r>
            <w:proofErr w:type="gramEnd"/>
          </w:p>
          <w:p w14:paraId="4C8EDE82" w14:textId="77777777" w:rsidR="002B277D" w:rsidRPr="002B277D" w:rsidRDefault="002B277D" w:rsidP="002B277D">
            <w:pPr>
              <w:rPr>
                <w:lang w:val="en-US"/>
              </w:rPr>
            </w:pPr>
            <w:r w:rsidRPr="002B277D">
              <w:rPr>
                <w:lang w:val="en-US"/>
              </w:rPr>
              <w:t>9. Meeting with the local community</w:t>
            </w:r>
          </w:p>
          <w:p w14:paraId="1FFB08DB" w14:textId="77777777" w:rsidR="002B277D" w:rsidRPr="002B277D" w:rsidRDefault="002B277D" w:rsidP="002B277D">
            <w:pPr>
              <w:rPr>
                <w:lang w:val="en-US"/>
              </w:rPr>
            </w:pPr>
            <w:r w:rsidRPr="002B277D">
              <w:rPr>
                <w:lang w:val="en-US"/>
              </w:rPr>
              <w:t>10. Phone</w:t>
            </w:r>
          </w:p>
          <w:p w14:paraId="7C8F750C" w14:textId="77777777" w:rsidR="002B277D" w:rsidRPr="002B277D" w:rsidRDefault="002B277D" w:rsidP="002B277D">
            <w:pPr>
              <w:rPr>
                <w:lang w:val="en-US"/>
              </w:rPr>
            </w:pPr>
            <w:r w:rsidRPr="002B277D">
              <w:rPr>
                <w:lang w:val="en-US"/>
              </w:rPr>
              <w:t>11. Email</w:t>
            </w:r>
          </w:p>
          <w:p w14:paraId="268A561B" w14:textId="77777777" w:rsidR="002B277D" w:rsidRPr="002B277D" w:rsidRDefault="002B277D" w:rsidP="002B277D">
            <w:pPr>
              <w:rPr>
                <w:lang w:val="en-US"/>
              </w:rPr>
            </w:pPr>
            <w:r w:rsidRPr="002B277D">
              <w:rPr>
                <w:lang w:val="en-US"/>
              </w:rPr>
              <w:t>12. Other</w:t>
            </w:r>
          </w:p>
          <w:p w14:paraId="45CD9A00" w14:textId="2596C1E3" w:rsidR="002B277D" w:rsidRDefault="002B277D" w:rsidP="002B277D">
            <w:pPr>
              <w:rPr>
                <w:lang w:val="en-US"/>
              </w:rPr>
            </w:pPr>
            <w:r w:rsidRPr="002B277D">
              <w:rPr>
                <w:lang w:val="en-US"/>
              </w:rPr>
              <w:t>9</w:t>
            </w:r>
            <w:r w:rsidR="000A53E8">
              <w:rPr>
                <w:lang w:val="en-US"/>
              </w:rPr>
              <w:t>9</w:t>
            </w:r>
            <w:r w:rsidRPr="002B277D">
              <w:rPr>
                <w:lang w:val="en-US"/>
              </w:rPr>
              <w:t>. I don't know/NA</w:t>
            </w:r>
          </w:p>
          <w:p w14:paraId="4C075A8F" w14:textId="77777777" w:rsidR="00F30B40" w:rsidRPr="00F30B40" w:rsidRDefault="00F30B40" w:rsidP="00F30B40">
            <w:pPr>
              <w:rPr>
                <w:color w:val="538135" w:themeColor="accent6" w:themeShade="BF"/>
                <w:lang w:val="nb-NO"/>
              </w:rPr>
            </w:pPr>
            <w:r w:rsidRPr="00F30B40">
              <w:rPr>
                <w:color w:val="538135" w:themeColor="accent6" w:themeShade="BF"/>
                <w:lang w:val="nb-NO"/>
              </w:rPr>
              <w:t>1. Jeg er ikke interessert i mer informasjon om radon</w:t>
            </w:r>
          </w:p>
          <w:p w14:paraId="5129F358" w14:textId="77777777" w:rsidR="00F30B40" w:rsidRPr="00F30B40" w:rsidRDefault="00F30B40" w:rsidP="00F30B40">
            <w:pPr>
              <w:rPr>
                <w:color w:val="538135" w:themeColor="accent6" w:themeShade="BF"/>
                <w:lang w:val="nb-NO"/>
              </w:rPr>
            </w:pPr>
            <w:r w:rsidRPr="00F30B40">
              <w:rPr>
                <w:color w:val="538135" w:themeColor="accent6" w:themeShade="BF"/>
                <w:lang w:val="nb-NO"/>
              </w:rPr>
              <w:t>2. TV</w:t>
            </w:r>
          </w:p>
          <w:p w14:paraId="5169572D" w14:textId="77777777" w:rsidR="00F30B40" w:rsidRPr="00F30B40" w:rsidRDefault="00F30B40" w:rsidP="00F30B40">
            <w:pPr>
              <w:rPr>
                <w:color w:val="538135" w:themeColor="accent6" w:themeShade="BF"/>
                <w:lang w:val="nb-NO"/>
              </w:rPr>
            </w:pPr>
            <w:r w:rsidRPr="00F30B40">
              <w:rPr>
                <w:color w:val="538135" w:themeColor="accent6" w:themeShade="BF"/>
                <w:lang w:val="nb-NO"/>
              </w:rPr>
              <w:t>3. Radio</w:t>
            </w:r>
          </w:p>
          <w:p w14:paraId="51423BE1" w14:textId="77777777" w:rsidR="00F30B40" w:rsidRPr="00F30B40" w:rsidRDefault="00F30B40" w:rsidP="00F30B40">
            <w:pPr>
              <w:rPr>
                <w:color w:val="538135" w:themeColor="accent6" w:themeShade="BF"/>
                <w:lang w:val="nb-NO"/>
              </w:rPr>
            </w:pPr>
            <w:r w:rsidRPr="00F30B40">
              <w:rPr>
                <w:color w:val="538135" w:themeColor="accent6" w:themeShade="BF"/>
                <w:lang w:val="nb-NO"/>
              </w:rPr>
              <w:t>4. Avis</w:t>
            </w:r>
          </w:p>
          <w:p w14:paraId="74FFFB1B" w14:textId="77777777" w:rsidR="00F30B40" w:rsidRPr="00F30B40" w:rsidRDefault="00F30B40" w:rsidP="00F30B40">
            <w:pPr>
              <w:rPr>
                <w:color w:val="538135" w:themeColor="accent6" w:themeShade="BF"/>
                <w:lang w:val="nb-NO"/>
              </w:rPr>
            </w:pPr>
            <w:r w:rsidRPr="00F30B40">
              <w:rPr>
                <w:color w:val="538135" w:themeColor="accent6" w:themeShade="BF"/>
                <w:lang w:val="nb-NO"/>
              </w:rPr>
              <w:t>5. Brosjyre</w:t>
            </w:r>
          </w:p>
          <w:p w14:paraId="1B5128E1" w14:textId="77777777" w:rsidR="00F30B40" w:rsidRPr="00F30B40" w:rsidRDefault="00F30B40" w:rsidP="00F30B40">
            <w:pPr>
              <w:rPr>
                <w:color w:val="538135" w:themeColor="accent6" w:themeShade="BF"/>
                <w:lang w:val="nb-NO"/>
              </w:rPr>
            </w:pPr>
            <w:r w:rsidRPr="00F30B40">
              <w:rPr>
                <w:color w:val="538135" w:themeColor="accent6" w:themeShade="BF"/>
                <w:lang w:val="nb-NO"/>
              </w:rPr>
              <w:t>6. Personlig informasjonsbrev</w:t>
            </w:r>
          </w:p>
          <w:p w14:paraId="139A1323" w14:textId="77777777" w:rsidR="00F30B40" w:rsidRPr="00F30B40" w:rsidRDefault="00F30B40" w:rsidP="00F30B40">
            <w:pPr>
              <w:rPr>
                <w:color w:val="538135" w:themeColor="accent6" w:themeShade="BF"/>
                <w:lang w:val="nb-NO"/>
              </w:rPr>
            </w:pPr>
            <w:r w:rsidRPr="00F30B40">
              <w:rPr>
                <w:color w:val="538135" w:themeColor="accent6" w:themeShade="BF"/>
                <w:lang w:val="nb-NO"/>
              </w:rPr>
              <w:t>7. Informasjon fra skolen</w:t>
            </w:r>
          </w:p>
          <w:p w14:paraId="18DCDF90" w14:textId="77777777" w:rsidR="00F30B40" w:rsidRPr="00F30B40" w:rsidRDefault="00F30B40" w:rsidP="00F30B40">
            <w:pPr>
              <w:rPr>
                <w:color w:val="538135" w:themeColor="accent6" w:themeShade="BF"/>
                <w:lang w:val="nb-NO"/>
              </w:rPr>
            </w:pPr>
            <w:r w:rsidRPr="00F30B40">
              <w:rPr>
                <w:color w:val="538135" w:themeColor="accent6" w:themeShade="BF"/>
                <w:lang w:val="nb-NO"/>
              </w:rPr>
              <w:t>8. Sosiale medier</w:t>
            </w:r>
          </w:p>
          <w:p w14:paraId="6C79537A" w14:textId="01A4770C" w:rsidR="00F30B40" w:rsidRPr="00F30B40" w:rsidRDefault="00F30B40" w:rsidP="00F30B40">
            <w:pPr>
              <w:rPr>
                <w:color w:val="538135" w:themeColor="accent6" w:themeShade="BF"/>
                <w:lang w:val="nb-NO"/>
              </w:rPr>
            </w:pPr>
            <w:r w:rsidRPr="00F30B40">
              <w:rPr>
                <w:color w:val="538135" w:themeColor="accent6" w:themeShade="BF"/>
                <w:lang w:val="nb-NO"/>
              </w:rPr>
              <w:t xml:space="preserve">9. </w:t>
            </w:r>
            <w:r w:rsidR="00EC3E7B">
              <w:rPr>
                <w:color w:val="538135" w:themeColor="accent6" w:themeShade="BF"/>
                <w:lang w:val="nb-NO"/>
              </w:rPr>
              <w:t>F</w:t>
            </w:r>
            <w:r>
              <w:rPr>
                <w:color w:val="538135" w:themeColor="accent6" w:themeShade="BF"/>
                <w:lang w:val="nb-NO"/>
              </w:rPr>
              <w:t xml:space="preserve">olkemøte </w:t>
            </w:r>
          </w:p>
          <w:p w14:paraId="05846A0F" w14:textId="77777777" w:rsidR="00F30B40" w:rsidRPr="00F30B40" w:rsidRDefault="00F30B40" w:rsidP="00F30B40">
            <w:pPr>
              <w:rPr>
                <w:color w:val="538135" w:themeColor="accent6" w:themeShade="BF"/>
                <w:lang w:val="nb-NO"/>
              </w:rPr>
            </w:pPr>
            <w:r w:rsidRPr="00F30B40">
              <w:rPr>
                <w:color w:val="538135" w:themeColor="accent6" w:themeShade="BF"/>
                <w:lang w:val="nb-NO"/>
              </w:rPr>
              <w:t>10. Telefon</w:t>
            </w:r>
          </w:p>
          <w:p w14:paraId="43E562F1" w14:textId="77777777" w:rsidR="00F30B40" w:rsidRPr="00F30B40" w:rsidRDefault="00F30B40" w:rsidP="00F30B40">
            <w:pPr>
              <w:rPr>
                <w:color w:val="538135" w:themeColor="accent6" w:themeShade="BF"/>
                <w:lang w:val="nb-NO"/>
              </w:rPr>
            </w:pPr>
            <w:r w:rsidRPr="00F30B40">
              <w:rPr>
                <w:color w:val="538135" w:themeColor="accent6" w:themeShade="BF"/>
                <w:lang w:val="nb-NO"/>
              </w:rPr>
              <w:t>11. E-post</w:t>
            </w:r>
          </w:p>
          <w:p w14:paraId="521198CF" w14:textId="77777777" w:rsidR="00F30B40" w:rsidRPr="00F30B40" w:rsidRDefault="00F30B40" w:rsidP="00F30B40">
            <w:pPr>
              <w:rPr>
                <w:color w:val="538135" w:themeColor="accent6" w:themeShade="BF"/>
                <w:lang w:val="nb-NO"/>
              </w:rPr>
            </w:pPr>
            <w:r w:rsidRPr="00F30B40">
              <w:rPr>
                <w:color w:val="538135" w:themeColor="accent6" w:themeShade="BF"/>
                <w:lang w:val="nb-NO"/>
              </w:rPr>
              <w:t>12. Annet</w:t>
            </w:r>
          </w:p>
          <w:p w14:paraId="24161051" w14:textId="7FC5C282" w:rsidR="00F30B40" w:rsidRPr="00F30B40" w:rsidRDefault="00F30B40" w:rsidP="00F30B40">
            <w:pPr>
              <w:rPr>
                <w:lang w:val="nb-NO"/>
              </w:rPr>
            </w:pPr>
            <w:r w:rsidRPr="00F30B40">
              <w:rPr>
                <w:color w:val="538135" w:themeColor="accent6" w:themeShade="BF"/>
                <w:lang w:val="nb-NO"/>
              </w:rPr>
              <w:t>9</w:t>
            </w:r>
            <w:r w:rsidR="00EC3E7B">
              <w:rPr>
                <w:color w:val="538135" w:themeColor="accent6" w:themeShade="BF"/>
                <w:lang w:val="nb-NO"/>
              </w:rPr>
              <w:t>9</w:t>
            </w:r>
            <w:r w:rsidRPr="00F30B40">
              <w:rPr>
                <w:color w:val="538135" w:themeColor="accent6" w:themeShade="BF"/>
                <w:lang w:val="nb-NO"/>
              </w:rPr>
              <w:t>. Jeg vet ikke/NA</w:t>
            </w:r>
          </w:p>
        </w:tc>
      </w:tr>
    </w:tbl>
    <w:p w14:paraId="376B606B" w14:textId="77777777" w:rsidR="002F017B" w:rsidRPr="00F30B40" w:rsidRDefault="002F017B">
      <w:pPr>
        <w:rPr>
          <w:lang w:val="nb-NO"/>
        </w:rPr>
      </w:pPr>
    </w:p>
    <w:p w14:paraId="2D5EC99B" w14:textId="77777777" w:rsidR="00C808D7" w:rsidRDefault="00C808D7">
      <w:pPr>
        <w:rPr>
          <w:lang w:val="en-US"/>
        </w:rPr>
      </w:pPr>
      <w:r>
        <w:rPr>
          <w:lang w:val="en-US"/>
        </w:rPr>
        <w:t xml:space="preserve">DEBRIEF: </w:t>
      </w:r>
    </w:p>
    <w:p w14:paraId="286905E5" w14:textId="2456DF2C" w:rsidR="00C808D7" w:rsidRDefault="00C808D7" w:rsidP="00C808D7">
      <w:pPr>
        <w:pStyle w:val="Default"/>
        <w:spacing w:before="240" w:line="276" w:lineRule="auto"/>
        <w:jc w:val="both"/>
        <w:rPr>
          <w:rFonts w:asciiTheme="minorHAnsi" w:eastAsia="Times New Roman" w:hAnsiTheme="minorHAnsi" w:cstheme="minorHAnsi"/>
          <w:sz w:val="22"/>
          <w:szCs w:val="22"/>
          <w:lang w:val="en"/>
        </w:rPr>
      </w:pPr>
      <w:r w:rsidRPr="00787DD7">
        <w:rPr>
          <w:rFonts w:eastAsia="Times New Roman" w:cstheme="minorHAnsi"/>
        </w:rPr>
        <w:t xml:space="preserve">Thank you </w:t>
      </w:r>
      <w:r>
        <w:rPr>
          <w:rFonts w:eastAsia="Times New Roman" w:cstheme="minorHAnsi"/>
        </w:rPr>
        <w:t xml:space="preserve">for taking part in this survey. This research </w:t>
      </w:r>
      <w:r>
        <w:rPr>
          <w:rFonts w:asciiTheme="minorHAnsi" w:eastAsia="Times New Roman" w:hAnsiTheme="minorHAnsi" w:cstheme="minorHAnsi"/>
          <w:sz w:val="22"/>
          <w:szCs w:val="22"/>
          <w:lang w:val="en"/>
        </w:rPr>
        <w:t>was conducted in the context of the European research project RadoNorm</w:t>
      </w:r>
      <w:r w:rsidR="002A7784">
        <w:rPr>
          <w:rFonts w:asciiTheme="minorHAnsi" w:eastAsia="Times New Roman" w:hAnsiTheme="minorHAnsi" w:cstheme="minorHAnsi"/>
          <w:sz w:val="22"/>
          <w:szCs w:val="22"/>
          <w:lang w:val="en"/>
        </w:rPr>
        <w:t xml:space="preserve">, see </w:t>
      </w:r>
      <w:hyperlink r:id="rId13" w:history="1">
        <w:r w:rsidR="002A7784" w:rsidRPr="00027705">
          <w:rPr>
            <w:rStyle w:val="Hyperlink"/>
            <w:rFonts w:asciiTheme="minorHAnsi" w:eastAsia="Times New Roman" w:hAnsiTheme="minorHAnsi" w:cstheme="minorHAnsi"/>
            <w:sz w:val="22"/>
            <w:szCs w:val="22"/>
            <w:lang w:val="en"/>
          </w:rPr>
          <w:t>https://www.radonorm.eu</w:t>
        </w:r>
      </w:hyperlink>
      <w:r w:rsidR="002A7784">
        <w:rPr>
          <w:rFonts w:asciiTheme="minorHAnsi" w:eastAsia="Times New Roman" w:hAnsiTheme="minorHAnsi" w:cstheme="minorHAnsi"/>
          <w:sz w:val="22"/>
          <w:szCs w:val="22"/>
          <w:lang w:val="en"/>
        </w:rPr>
        <w:t>.</w:t>
      </w:r>
      <w:r>
        <w:rPr>
          <w:rFonts w:asciiTheme="minorHAnsi" w:eastAsia="Times New Roman" w:hAnsiTheme="minorHAnsi" w:cstheme="minorHAnsi"/>
          <w:sz w:val="22"/>
          <w:szCs w:val="22"/>
          <w:lang w:val="en"/>
        </w:rPr>
        <w:t xml:space="preserve"> </w:t>
      </w:r>
      <w:r w:rsidR="002A7784" w:rsidRPr="00787DD7">
        <w:rPr>
          <w:rFonts w:eastAsia="Times New Roman" w:cstheme="minorHAnsi"/>
        </w:rPr>
        <w:t>If you have any questions or concerns about this study and the research pro</w:t>
      </w:r>
      <w:r w:rsidR="002A7784">
        <w:rPr>
          <w:rFonts w:eastAsia="Times New Roman" w:cstheme="minorHAnsi"/>
        </w:rPr>
        <w:t>cedures</w:t>
      </w:r>
      <w:r w:rsidR="00D75C2C">
        <w:rPr>
          <w:rFonts w:eastAsia="Times New Roman" w:cstheme="minorHAnsi"/>
        </w:rPr>
        <w:t xml:space="preserve"> used, you may contact …. (</w:t>
      </w:r>
      <w:r w:rsidR="00D75C2C" w:rsidRPr="00D75C2C">
        <w:rPr>
          <w:rFonts w:eastAsia="Times New Roman" w:cstheme="minorHAnsi"/>
          <w:i/>
        </w:rPr>
        <w:t>name</w:t>
      </w:r>
      <w:r w:rsidR="002A7784">
        <w:rPr>
          <w:rFonts w:eastAsia="Times New Roman" w:cstheme="minorHAnsi"/>
        </w:rPr>
        <w:t>).</w:t>
      </w:r>
      <w:r>
        <w:rPr>
          <w:rFonts w:asciiTheme="minorHAnsi" w:eastAsia="Times New Roman" w:hAnsiTheme="minorHAnsi" w:cstheme="minorHAnsi"/>
          <w:sz w:val="22"/>
          <w:szCs w:val="22"/>
          <w:lang w:val="en"/>
        </w:rPr>
        <w:t xml:space="preserve">  For more information </w:t>
      </w:r>
      <w:r w:rsidR="002A7784">
        <w:rPr>
          <w:rFonts w:asciiTheme="minorHAnsi" w:eastAsia="Times New Roman" w:hAnsiTheme="minorHAnsi" w:cstheme="minorHAnsi"/>
          <w:sz w:val="22"/>
          <w:szCs w:val="22"/>
          <w:lang w:val="en"/>
        </w:rPr>
        <w:t>about radon, testing and mitigation</w:t>
      </w:r>
      <w:r>
        <w:rPr>
          <w:rFonts w:asciiTheme="minorHAnsi" w:eastAsia="Times New Roman" w:hAnsiTheme="minorHAnsi" w:cstheme="minorHAnsi"/>
          <w:sz w:val="22"/>
          <w:szCs w:val="22"/>
          <w:lang w:val="en"/>
        </w:rPr>
        <w:t xml:space="preserve"> </w:t>
      </w:r>
      <w:r w:rsidR="002A7784">
        <w:rPr>
          <w:rFonts w:asciiTheme="minorHAnsi" w:eastAsia="Times New Roman" w:hAnsiTheme="minorHAnsi" w:cstheme="minorHAnsi"/>
          <w:sz w:val="22"/>
          <w:szCs w:val="22"/>
          <w:lang w:val="en"/>
        </w:rPr>
        <w:t xml:space="preserve">please consult </w:t>
      </w:r>
      <w:r w:rsidR="0099271E" w:rsidRPr="0099271E">
        <w:rPr>
          <w:rFonts w:asciiTheme="minorHAnsi" w:eastAsia="Times New Roman" w:hAnsiTheme="minorHAnsi" w:cstheme="minorHAnsi"/>
          <w:sz w:val="22"/>
          <w:szCs w:val="22"/>
          <w:lang w:val="en"/>
        </w:rPr>
        <w:t>https://dsa.no/radon</w:t>
      </w:r>
      <w:r>
        <w:rPr>
          <w:rFonts w:asciiTheme="minorHAnsi" w:eastAsia="Times New Roman" w:hAnsiTheme="minorHAnsi" w:cstheme="minorHAnsi"/>
          <w:sz w:val="22"/>
          <w:szCs w:val="22"/>
          <w:lang w:val="en"/>
        </w:rPr>
        <w:t xml:space="preserve">. </w:t>
      </w:r>
    </w:p>
    <w:p w14:paraId="43E385C6" w14:textId="77777777" w:rsidR="00AD171C" w:rsidRPr="00C276C7" w:rsidRDefault="00AD171C" w:rsidP="00C808D7">
      <w:pPr>
        <w:pStyle w:val="Default"/>
        <w:spacing w:before="240" w:line="276" w:lineRule="auto"/>
        <w:jc w:val="both"/>
        <w:rPr>
          <w:sz w:val="22"/>
          <w:szCs w:val="22"/>
          <w:lang w:val="en"/>
        </w:rPr>
      </w:pPr>
    </w:p>
    <w:p w14:paraId="6013D9B6" w14:textId="2E323D5D" w:rsidR="00C808D7" w:rsidRPr="0099271E" w:rsidRDefault="00AD171C">
      <w:pPr>
        <w:rPr>
          <w:color w:val="538135" w:themeColor="accent6" w:themeShade="BF"/>
          <w:lang w:val="nb-NO"/>
        </w:rPr>
      </w:pPr>
      <w:r w:rsidRPr="0099271E">
        <w:rPr>
          <w:color w:val="538135" w:themeColor="accent6" w:themeShade="BF"/>
          <w:lang w:val="nb-NO"/>
        </w:rPr>
        <w:t xml:space="preserve">Takk for at du deltok i denne undersøkelsen. Denne forskningen ble utført i </w:t>
      </w:r>
      <w:r w:rsidR="007849FA" w:rsidRPr="0099271E">
        <w:rPr>
          <w:color w:val="538135" w:themeColor="accent6" w:themeShade="BF"/>
          <w:lang w:val="nb-NO"/>
        </w:rPr>
        <w:t xml:space="preserve">forbindelse </w:t>
      </w:r>
      <w:r w:rsidRPr="0099271E">
        <w:rPr>
          <w:color w:val="538135" w:themeColor="accent6" w:themeShade="BF"/>
          <w:lang w:val="nb-NO"/>
        </w:rPr>
        <w:t>med det europeiske forskningsprosjektet RadoNorm, se https://www.radonorm.eu. Hvis du har spørsmål eller bekymringer angående denne studien og forskningsprosedyrene som er brukt, kan du kontakte</w:t>
      </w:r>
      <w:r w:rsidR="002C5BAA" w:rsidRPr="0099271E">
        <w:rPr>
          <w:color w:val="538135" w:themeColor="accent6" w:themeShade="BF"/>
          <w:lang w:val="nb-NO"/>
        </w:rPr>
        <w:t xml:space="preserve"> </w:t>
      </w:r>
      <w:r w:rsidR="00DC1235">
        <w:rPr>
          <w:color w:val="538135" w:themeColor="accent6" w:themeShade="BF"/>
          <w:lang w:val="nb-NO"/>
        </w:rPr>
        <w:t>XXX</w:t>
      </w:r>
      <w:r w:rsidRPr="0099271E">
        <w:rPr>
          <w:color w:val="538135" w:themeColor="accent6" w:themeShade="BF"/>
          <w:lang w:val="nb-NO"/>
        </w:rPr>
        <w:t xml:space="preserve">. For mer informasjon om radon, </w:t>
      </w:r>
      <w:r w:rsidR="00444885" w:rsidRPr="0099271E">
        <w:rPr>
          <w:color w:val="538135" w:themeColor="accent6" w:themeShade="BF"/>
          <w:lang w:val="nb-NO"/>
        </w:rPr>
        <w:t>måling og tiltak</w:t>
      </w:r>
      <w:r w:rsidRPr="0099271E">
        <w:rPr>
          <w:color w:val="538135" w:themeColor="accent6" w:themeShade="BF"/>
          <w:lang w:val="nb-NO"/>
        </w:rPr>
        <w:t xml:space="preserve">, vennligst se </w:t>
      </w:r>
      <w:r w:rsidR="0099271E" w:rsidRPr="0099271E">
        <w:rPr>
          <w:color w:val="538135" w:themeColor="accent6" w:themeShade="BF"/>
          <w:lang w:val="nb-NO"/>
        </w:rPr>
        <w:t>https://dsa.no/radon</w:t>
      </w:r>
      <w:r w:rsidRPr="0099271E">
        <w:rPr>
          <w:color w:val="538135" w:themeColor="accent6" w:themeShade="BF"/>
          <w:lang w:val="nb-NO"/>
        </w:rPr>
        <w:t>.</w:t>
      </w:r>
    </w:p>
    <w:sectPr w:rsidR="00C808D7" w:rsidRPr="0099271E" w:rsidSect="002B277D">
      <w:headerReference w:type="default" r:id="rId14"/>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Undisclosed Recipients" w:date="2022-11-08T10:45:00Z" w:initials="YT">
    <w:p w14:paraId="521B0679" w14:textId="052CDC6E" w:rsidR="004A48B0" w:rsidRDefault="004A48B0" w:rsidP="00AD0CDD">
      <w:pPr>
        <w:pStyle w:val="CommentText"/>
        <w:jc w:val="left"/>
      </w:pPr>
      <w:r>
        <w:rPr>
          <w:rStyle w:val="CommentReference"/>
        </w:rPr>
        <w:annotationRef/>
      </w:r>
      <w:r w:rsidRPr="00233EF2">
        <w:rPr>
          <w:lang w:val="en-US"/>
        </w:rPr>
        <w:t>Company should know correct answers, because those who don't answer correctly get video later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1B06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4B1B5" w16cex:dateUtc="2022-11-08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1B0679" w16cid:durableId="2714B1B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5FC77" w14:textId="77777777" w:rsidR="002B56E7" w:rsidRDefault="002B56E7" w:rsidP="005853EA">
      <w:pPr>
        <w:spacing w:after="0" w:line="240" w:lineRule="auto"/>
      </w:pPr>
      <w:r>
        <w:separator/>
      </w:r>
    </w:p>
  </w:endnote>
  <w:endnote w:type="continuationSeparator" w:id="0">
    <w:p w14:paraId="22DD009B" w14:textId="77777777" w:rsidR="002B56E7" w:rsidRDefault="002B56E7" w:rsidP="005853EA">
      <w:pPr>
        <w:spacing w:after="0" w:line="240" w:lineRule="auto"/>
      </w:pPr>
      <w:r>
        <w:continuationSeparator/>
      </w:r>
    </w:p>
  </w:endnote>
  <w:endnote w:type="continuationNotice" w:id="1">
    <w:p w14:paraId="58E77BC8" w14:textId="77777777" w:rsidR="002B56E7" w:rsidRDefault="002B56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0374464"/>
      <w:docPartObj>
        <w:docPartGallery w:val="Page Numbers (Bottom of Page)"/>
        <w:docPartUnique/>
      </w:docPartObj>
    </w:sdtPr>
    <w:sdtEndPr>
      <w:rPr>
        <w:noProof/>
      </w:rPr>
    </w:sdtEndPr>
    <w:sdtContent>
      <w:p w14:paraId="4E12393E" w14:textId="29814C89" w:rsidR="00583FEB" w:rsidRDefault="00583FEB">
        <w:pPr>
          <w:pStyle w:val="Footer"/>
          <w:jc w:val="right"/>
        </w:pPr>
        <w:r>
          <w:fldChar w:fldCharType="begin"/>
        </w:r>
        <w:r>
          <w:instrText xml:space="preserve"> PAGE   \* MERGEFORMAT </w:instrText>
        </w:r>
        <w:r>
          <w:fldChar w:fldCharType="separate"/>
        </w:r>
        <w:r w:rsidR="00173BCE">
          <w:rPr>
            <w:noProof/>
          </w:rPr>
          <w:t>1</w:t>
        </w:r>
        <w:r>
          <w:rPr>
            <w:noProof/>
          </w:rPr>
          <w:fldChar w:fldCharType="end"/>
        </w:r>
      </w:p>
    </w:sdtContent>
  </w:sdt>
  <w:p w14:paraId="2C2ADDEF" w14:textId="77777777" w:rsidR="00583FEB" w:rsidRDefault="00583F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295D2" w14:textId="77777777" w:rsidR="002B56E7" w:rsidRDefault="002B56E7" w:rsidP="005853EA">
      <w:pPr>
        <w:spacing w:after="0" w:line="240" w:lineRule="auto"/>
      </w:pPr>
      <w:r>
        <w:separator/>
      </w:r>
    </w:p>
  </w:footnote>
  <w:footnote w:type="continuationSeparator" w:id="0">
    <w:p w14:paraId="27E7124F" w14:textId="77777777" w:rsidR="002B56E7" w:rsidRDefault="002B56E7" w:rsidP="005853EA">
      <w:pPr>
        <w:spacing w:after="0" w:line="240" w:lineRule="auto"/>
      </w:pPr>
      <w:r>
        <w:continuationSeparator/>
      </w:r>
    </w:p>
  </w:footnote>
  <w:footnote w:type="continuationNotice" w:id="1">
    <w:p w14:paraId="7510B2E9" w14:textId="77777777" w:rsidR="002B56E7" w:rsidRDefault="002B56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87C31" w14:textId="1BFBC356" w:rsidR="00583FEB" w:rsidRPr="005853EA" w:rsidRDefault="00583FEB">
    <w:pPr>
      <w:pStyle w:val="Header"/>
      <w:rPr>
        <w:lang w:val="en-US"/>
      </w:rPr>
    </w:pPr>
    <w:r>
      <w:rPr>
        <w:lang w:val="en-US"/>
      </w:rPr>
      <w:t xml:space="preserve">RadoNorm Questionnaire, </w:t>
    </w:r>
    <w:r w:rsidR="00DC1235">
      <w:rPr>
        <w:lang w:val="en-US"/>
      </w:rPr>
      <w:t>Norway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14335"/>
    <w:multiLevelType w:val="hybridMultilevel"/>
    <w:tmpl w:val="FDA674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195E6D44"/>
    <w:multiLevelType w:val="hybridMultilevel"/>
    <w:tmpl w:val="656068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195F1644"/>
    <w:multiLevelType w:val="hybridMultilevel"/>
    <w:tmpl w:val="0C04760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25515856"/>
    <w:multiLevelType w:val="hybridMultilevel"/>
    <w:tmpl w:val="63DA001A"/>
    <w:lvl w:ilvl="0" w:tplc="58C269FA">
      <w:start w:val="1"/>
      <w:numFmt w:val="decimal"/>
      <w:lvlText w:val="%1."/>
      <w:lvlJc w:val="left"/>
      <w:pPr>
        <w:tabs>
          <w:tab w:val="num" w:pos="720"/>
        </w:tabs>
        <w:ind w:left="720" w:hanging="360"/>
      </w:pPr>
    </w:lvl>
    <w:lvl w:ilvl="1" w:tplc="3C08935C" w:tentative="1">
      <w:start w:val="1"/>
      <w:numFmt w:val="decimal"/>
      <w:lvlText w:val="%2."/>
      <w:lvlJc w:val="left"/>
      <w:pPr>
        <w:tabs>
          <w:tab w:val="num" w:pos="1440"/>
        </w:tabs>
        <w:ind w:left="1440" w:hanging="360"/>
      </w:pPr>
    </w:lvl>
    <w:lvl w:ilvl="2" w:tplc="AB54492E" w:tentative="1">
      <w:start w:val="1"/>
      <w:numFmt w:val="decimal"/>
      <w:lvlText w:val="%3."/>
      <w:lvlJc w:val="left"/>
      <w:pPr>
        <w:tabs>
          <w:tab w:val="num" w:pos="2160"/>
        </w:tabs>
        <w:ind w:left="2160" w:hanging="360"/>
      </w:pPr>
    </w:lvl>
    <w:lvl w:ilvl="3" w:tplc="B63CB894" w:tentative="1">
      <w:start w:val="1"/>
      <w:numFmt w:val="decimal"/>
      <w:lvlText w:val="%4."/>
      <w:lvlJc w:val="left"/>
      <w:pPr>
        <w:tabs>
          <w:tab w:val="num" w:pos="2880"/>
        </w:tabs>
        <w:ind w:left="2880" w:hanging="360"/>
      </w:pPr>
    </w:lvl>
    <w:lvl w:ilvl="4" w:tplc="8E0E58D6" w:tentative="1">
      <w:start w:val="1"/>
      <w:numFmt w:val="decimal"/>
      <w:lvlText w:val="%5."/>
      <w:lvlJc w:val="left"/>
      <w:pPr>
        <w:tabs>
          <w:tab w:val="num" w:pos="3600"/>
        </w:tabs>
        <w:ind w:left="3600" w:hanging="360"/>
      </w:pPr>
    </w:lvl>
    <w:lvl w:ilvl="5" w:tplc="72E65576" w:tentative="1">
      <w:start w:val="1"/>
      <w:numFmt w:val="decimal"/>
      <w:lvlText w:val="%6."/>
      <w:lvlJc w:val="left"/>
      <w:pPr>
        <w:tabs>
          <w:tab w:val="num" w:pos="4320"/>
        </w:tabs>
        <w:ind w:left="4320" w:hanging="360"/>
      </w:pPr>
    </w:lvl>
    <w:lvl w:ilvl="6" w:tplc="FD0E86CA" w:tentative="1">
      <w:start w:val="1"/>
      <w:numFmt w:val="decimal"/>
      <w:lvlText w:val="%7."/>
      <w:lvlJc w:val="left"/>
      <w:pPr>
        <w:tabs>
          <w:tab w:val="num" w:pos="5040"/>
        </w:tabs>
        <w:ind w:left="5040" w:hanging="360"/>
      </w:pPr>
    </w:lvl>
    <w:lvl w:ilvl="7" w:tplc="9AC2B37C" w:tentative="1">
      <w:start w:val="1"/>
      <w:numFmt w:val="decimal"/>
      <w:lvlText w:val="%8."/>
      <w:lvlJc w:val="left"/>
      <w:pPr>
        <w:tabs>
          <w:tab w:val="num" w:pos="5760"/>
        </w:tabs>
        <w:ind w:left="5760" w:hanging="360"/>
      </w:pPr>
    </w:lvl>
    <w:lvl w:ilvl="8" w:tplc="1A06AA78" w:tentative="1">
      <w:start w:val="1"/>
      <w:numFmt w:val="decimal"/>
      <w:lvlText w:val="%9."/>
      <w:lvlJc w:val="left"/>
      <w:pPr>
        <w:tabs>
          <w:tab w:val="num" w:pos="6480"/>
        </w:tabs>
        <w:ind w:left="6480" w:hanging="360"/>
      </w:pPr>
    </w:lvl>
  </w:abstractNum>
  <w:abstractNum w:abstractNumId="4" w15:restartNumberingAfterBreak="0">
    <w:nsid w:val="35E84EAE"/>
    <w:multiLevelType w:val="hybridMultilevel"/>
    <w:tmpl w:val="39D2B8DC"/>
    <w:lvl w:ilvl="0" w:tplc="855802A2">
      <w:start w:val="1"/>
      <w:numFmt w:val="decimal"/>
      <w:lvlText w:val="%1."/>
      <w:lvlJc w:val="left"/>
      <w:pPr>
        <w:tabs>
          <w:tab w:val="num" w:pos="720"/>
        </w:tabs>
        <w:ind w:left="720" w:hanging="360"/>
      </w:pPr>
    </w:lvl>
    <w:lvl w:ilvl="1" w:tplc="3FF4F348" w:tentative="1">
      <w:start w:val="1"/>
      <w:numFmt w:val="decimal"/>
      <w:lvlText w:val="%2."/>
      <w:lvlJc w:val="left"/>
      <w:pPr>
        <w:tabs>
          <w:tab w:val="num" w:pos="1440"/>
        </w:tabs>
        <w:ind w:left="1440" w:hanging="360"/>
      </w:pPr>
    </w:lvl>
    <w:lvl w:ilvl="2" w:tplc="9C8E7BC6" w:tentative="1">
      <w:start w:val="1"/>
      <w:numFmt w:val="decimal"/>
      <w:lvlText w:val="%3."/>
      <w:lvlJc w:val="left"/>
      <w:pPr>
        <w:tabs>
          <w:tab w:val="num" w:pos="2160"/>
        </w:tabs>
        <w:ind w:left="2160" w:hanging="360"/>
      </w:pPr>
    </w:lvl>
    <w:lvl w:ilvl="3" w:tplc="D7044AE2" w:tentative="1">
      <w:start w:val="1"/>
      <w:numFmt w:val="decimal"/>
      <w:lvlText w:val="%4."/>
      <w:lvlJc w:val="left"/>
      <w:pPr>
        <w:tabs>
          <w:tab w:val="num" w:pos="2880"/>
        </w:tabs>
        <w:ind w:left="2880" w:hanging="360"/>
      </w:pPr>
    </w:lvl>
    <w:lvl w:ilvl="4" w:tplc="37C858FC" w:tentative="1">
      <w:start w:val="1"/>
      <w:numFmt w:val="decimal"/>
      <w:lvlText w:val="%5."/>
      <w:lvlJc w:val="left"/>
      <w:pPr>
        <w:tabs>
          <w:tab w:val="num" w:pos="3600"/>
        </w:tabs>
        <w:ind w:left="3600" w:hanging="360"/>
      </w:pPr>
    </w:lvl>
    <w:lvl w:ilvl="5" w:tplc="41E07AD4" w:tentative="1">
      <w:start w:val="1"/>
      <w:numFmt w:val="decimal"/>
      <w:lvlText w:val="%6."/>
      <w:lvlJc w:val="left"/>
      <w:pPr>
        <w:tabs>
          <w:tab w:val="num" w:pos="4320"/>
        </w:tabs>
        <w:ind w:left="4320" w:hanging="360"/>
      </w:pPr>
    </w:lvl>
    <w:lvl w:ilvl="6" w:tplc="A294B060" w:tentative="1">
      <w:start w:val="1"/>
      <w:numFmt w:val="decimal"/>
      <w:lvlText w:val="%7."/>
      <w:lvlJc w:val="left"/>
      <w:pPr>
        <w:tabs>
          <w:tab w:val="num" w:pos="5040"/>
        </w:tabs>
        <w:ind w:left="5040" w:hanging="360"/>
      </w:pPr>
    </w:lvl>
    <w:lvl w:ilvl="7" w:tplc="F264658C" w:tentative="1">
      <w:start w:val="1"/>
      <w:numFmt w:val="decimal"/>
      <w:lvlText w:val="%8."/>
      <w:lvlJc w:val="left"/>
      <w:pPr>
        <w:tabs>
          <w:tab w:val="num" w:pos="5760"/>
        </w:tabs>
        <w:ind w:left="5760" w:hanging="360"/>
      </w:pPr>
    </w:lvl>
    <w:lvl w:ilvl="8" w:tplc="242E7478" w:tentative="1">
      <w:start w:val="1"/>
      <w:numFmt w:val="decimal"/>
      <w:lvlText w:val="%9."/>
      <w:lvlJc w:val="left"/>
      <w:pPr>
        <w:tabs>
          <w:tab w:val="num" w:pos="6480"/>
        </w:tabs>
        <w:ind w:left="6480" w:hanging="360"/>
      </w:pPr>
    </w:lvl>
  </w:abstractNum>
  <w:abstractNum w:abstractNumId="5" w15:restartNumberingAfterBreak="0">
    <w:nsid w:val="4A195EAD"/>
    <w:multiLevelType w:val="hybridMultilevel"/>
    <w:tmpl w:val="4FCCC7D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4ACA741B"/>
    <w:multiLevelType w:val="hybridMultilevel"/>
    <w:tmpl w:val="978A2D76"/>
    <w:lvl w:ilvl="0" w:tplc="04140011">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15:restartNumberingAfterBreak="0">
    <w:nsid w:val="544B7FF3"/>
    <w:multiLevelType w:val="hybridMultilevel"/>
    <w:tmpl w:val="CBDAE0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8" w15:restartNumberingAfterBreak="0">
    <w:nsid w:val="58EE603E"/>
    <w:multiLevelType w:val="hybridMultilevel"/>
    <w:tmpl w:val="C2B05F9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5AA95E00"/>
    <w:multiLevelType w:val="hybridMultilevel"/>
    <w:tmpl w:val="C4FA4A5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67C12B27"/>
    <w:multiLevelType w:val="hybridMultilevel"/>
    <w:tmpl w:val="C2E45BE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15:restartNumberingAfterBreak="0">
    <w:nsid w:val="768B7AD7"/>
    <w:multiLevelType w:val="hybridMultilevel"/>
    <w:tmpl w:val="26E8124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15:restartNumberingAfterBreak="0">
    <w:nsid w:val="78610528"/>
    <w:multiLevelType w:val="hybridMultilevel"/>
    <w:tmpl w:val="6C02F59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3" w15:restartNumberingAfterBreak="0">
    <w:nsid w:val="7B4B3B08"/>
    <w:multiLevelType w:val="hybridMultilevel"/>
    <w:tmpl w:val="570E4FE4"/>
    <w:lvl w:ilvl="0" w:tplc="DB8293BE">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974137544">
    <w:abstractNumId w:val="4"/>
  </w:num>
  <w:num w:numId="2" w16cid:durableId="1404568476">
    <w:abstractNumId w:val="3"/>
  </w:num>
  <w:num w:numId="3" w16cid:durableId="1582366937">
    <w:abstractNumId w:val="12"/>
  </w:num>
  <w:num w:numId="4" w16cid:durableId="241067357">
    <w:abstractNumId w:val="7"/>
  </w:num>
  <w:num w:numId="5" w16cid:durableId="1771002047">
    <w:abstractNumId w:val="10"/>
  </w:num>
  <w:num w:numId="6" w16cid:durableId="498884906">
    <w:abstractNumId w:val="8"/>
  </w:num>
  <w:num w:numId="7" w16cid:durableId="2077701553">
    <w:abstractNumId w:val="0"/>
  </w:num>
  <w:num w:numId="8" w16cid:durableId="725647252">
    <w:abstractNumId w:val="11"/>
  </w:num>
  <w:num w:numId="9" w16cid:durableId="1119840182">
    <w:abstractNumId w:val="2"/>
  </w:num>
  <w:num w:numId="10" w16cid:durableId="1116750255">
    <w:abstractNumId w:val="5"/>
  </w:num>
  <w:num w:numId="11" w16cid:durableId="1297568214">
    <w:abstractNumId w:val="1"/>
  </w:num>
  <w:num w:numId="12" w16cid:durableId="2040423248">
    <w:abstractNumId w:val="6"/>
  </w:num>
  <w:num w:numId="13" w16cid:durableId="1608200157">
    <w:abstractNumId w:val="13"/>
  </w:num>
  <w:num w:numId="14" w16cid:durableId="1672103667">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ndisclosed Recipients">
    <w15:presenceInfo w15:providerId="AD" w15:userId="S::yevgeniya.tomkiv@nmbu.no::7d1ddcbc-75f4-4b99-a1e8-749eba9cf835"/>
  </w15:person>
  <w15:person w15:author="Yevgeniya Tomkiv">
    <w15:presenceInfo w15:providerId="AD" w15:userId="S::yevgeniya.tomkiv@nmbu.no::7d1ddcbc-75f4-4b99-a1e8-749eba9cf8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MwtTA3NTQwNDI0tjBX0lEKTi0uzszPAykwrAUAFcz3+ywAAAA="/>
  </w:docVars>
  <w:rsids>
    <w:rsidRoot w:val="0068707B"/>
    <w:rsid w:val="00007627"/>
    <w:rsid w:val="00011C03"/>
    <w:rsid w:val="00020484"/>
    <w:rsid w:val="00021050"/>
    <w:rsid w:val="00022137"/>
    <w:rsid w:val="0002346C"/>
    <w:rsid w:val="00024AEF"/>
    <w:rsid w:val="00024E63"/>
    <w:rsid w:val="00032BAF"/>
    <w:rsid w:val="00050ECE"/>
    <w:rsid w:val="000553D7"/>
    <w:rsid w:val="000576F5"/>
    <w:rsid w:val="000640DB"/>
    <w:rsid w:val="000654CC"/>
    <w:rsid w:val="000658A9"/>
    <w:rsid w:val="000811A5"/>
    <w:rsid w:val="00081420"/>
    <w:rsid w:val="000833FA"/>
    <w:rsid w:val="00086FEB"/>
    <w:rsid w:val="000A53E8"/>
    <w:rsid w:val="000A7AE9"/>
    <w:rsid w:val="000B2FA4"/>
    <w:rsid w:val="000C2281"/>
    <w:rsid w:val="000D4295"/>
    <w:rsid w:val="000D5E58"/>
    <w:rsid w:val="000D7955"/>
    <w:rsid w:val="000D7B9F"/>
    <w:rsid w:val="000E48FF"/>
    <w:rsid w:val="000E545E"/>
    <w:rsid w:val="000F179F"/>
    <w:rsid w:val="000F1BD1"/>
    <w:rsid w:val="001032A1"/>
    <w:rsid w:val="001042CA"/>
    <w:rsid w:val="00104532"/>
    <w:rsid w:val="00106183"/>
    <w:rsid w:val="00110F69"/>
    <w:rsid w:val="00111359"/>
    <w:rsid w:val="00115A87"/>
    <w:rsid w:val="00117121"/>
    <w:rsid w:val="001173E7"/>
    <w:rsid w:val="00121023"/>
    <w:rsid w:val="00122335"/>
    <w:rsid w:val="00123249"/>
    <w:rsid w:val="00130D51"/>
    <w:rsid w:val="0014043D"/>
    <w:rsid w:val="001447C6"/>
    <w:rsid w:val="00146C98"/>
    <w:rsid w:val="00150269"/>
    <w:rsid w:val="00156347"/>
    <w:rsid w:val="001567D2"/>
    <w:rsid w:val="001628AA"/>
    <w:rsid w:val="001628EF"/>
    <w:rsid w:val="00171B2B"/>
    <w:rsid w:val="001733CC"/>
    <w:rsid w:val="001733E6"/>
    <w:rsid w:val="00173BCE"/>
    <w:rsid w:val="0017424F"/>
    <w:rsid w:val="00174493"/>
    <w:rsid w:val="00182675"/>
    <w:rsid w:val="00185E53"/>
    <w:rsid w:val="00190AD7"/>
    <w:rsid w:val="00191680"/>
    <w:rsid w:val="00192484"/>
    <w:rsid w:val="001944B2"/>
    <w:rsid w:val="0019791F"/>
    <w:rsid w:val="00197EB1"/>
    <w:rsid w:val="001A04E4"/>
    <w:rsid w:val="001A110C"/>
    <w:rsid w:val="001A3706"/>
    <w:rsid w:val="001A3E36"/>
    <w:rsid w:val="001A3E47"/>
    <w:rsid w:val="001A5ED0"/>
    <w:rsid w:val="001A5FE2"/>
    <w:rsid w:val="001B2C81"/>
    <w:rsid w:val="001C2E93"/>
    <w:rsid w:val="001C6FDB"/>
    <w:rsid w:val="001D527D"/>
    <w:rsid w:val="001D5829"/>
    <w:rsid w:val="0021496B"/>
    <w:rsid w:val="002158F4"/>
    <w:rsid w:val="002239B8"/>
    <w:rsid w:val="0022668F"/>
    <w:rsid w:val="00233EF2"/>
    <w:rsid w:val="002428F0"/>
    <w:rsid w:val="00245B9A"/>
    <w:rsid w:val="00250EFE"/>
    <w:rsid w:val="00253D7E"/>
    <w:rsid w:val="002551FA"/>
    <w:rsid w:val="00265394"/>
    <w:rsid w:val="00271681"/>
    <w:rsid w:val="00283F03"/>
    <w:rsid w:val="00285698"/>
    <w:rsid w:val="0029404B"/>
    <w:rsid w:val="002A162D"/>
    <w:rsid w:val="002A2753"/>
    <w:rsid w:val="002A6CD2"/>
    <w:rsid w:val="002A7784"/>
    <w:rsid w:val="002B277D"/>
    <w:rsid w:val="002B56E7"/>
    <w:rsid w:val="002C0473"/>
    <w:rsid w:val="002C231C"/>
    <w:rsid w:val="002C5BAA"/>
    <w:rsid w:val="002C6138"/>
    <w:rsid w:val="002C6593"/>
    <w:rsid w:val="002C7C40"/>
    <w:rsid w:val="002D3611"/>
    <w:rsid w:val="002D4371"/>
    <w:rsid w:val="002E20D8"/>
    <w:rsid w:val="002E4ADB"/>
    <w:rsid w:val="002E79EC"/>
    <w:rsid w:val="002F017B"/>
    <w:rsid w:val="002F2700"/>
    <w:rsid w:val="002F274C"/>
    <w:rsid w:val="002F368F"/>
    <w:rsid w:val="00310EAF"/>
    <w:rsid w:val="003142EF"/>
    <w:rsid w:val="00314631"/>
    <w:rsid w:val="0032495B"/>
    <w:rsid w:val="00334AA4"/>
    <w:rsid w:val="003377FE"/>
    <w:rsid w:val="003414A5"/>
    <w:rsid w:val="00341712"/>
    <w:rsid w:val="00351496"/>
    <w:rsid w:val="0035459C"/>
    <w:rsid w:val="0036015E"/>
    <w:rsid w:val="0036027D"/>
    <w:rsid w:val="00364B37"/>
    <w:rsid w:val="00366211"/>
    <w:rsid w:val="00371E72"/>
    <w:rsid w:val="003735AC"/>
    <w:rsid w:val="003738A8"/>
    <w:rsid w:val="00376FF2"/>
    <w:rsid w:val="00377CC5"/>
    <w:rsid w:val="003826BA"/>
    <w:rsid w:val="00384AD6"/>
    <w:rsid w:val="00386550"/>
    <w:rsid w:val="00394647"/>
    <w:rsid w:val="003A2C7D"/>
    <w:rsid w:val="003A4353"/>
    <w:rsid w:val="003C4846"/>
    <w:rsid w:val="003D4FD2"/>
    <w:rsid w:val="003D5C46"/>
    <w:rsid w:val="003D7DC5"/>
    <w:rsid w:val="003E702E"/>
    <w:rsid w:val="00411363"/>
    <w:rsid w:val="00423672"/>
    <w:rsid w:val="00424221"/>
    <w:rsid w:val="00426B1C"/>
    <w:rsid w:val="0043485B"/>
    <w:rsid w:val="00444885"/>
    <w:rsid w:val="0046480C"/>
    <w:rsid w:val="00471CD1"/>
    <w:rsid w:val="00473EB3"/>
    <w:rsid w:val="00483AB0"/>
    <w:rsid w:val="004903A7"/>
    <w:rsid w:val="004A03AA"/>
    <w:rsid w:val="004A3667"/>
    <w:rsid w:val="004A48B0"/>
    <w:rsid w:val="004B5A39"/>
    <w:rsid w:val="004B6785"/>
    <w:rsid w:val="004B7745"/>
    <w:rsid w:val="004C06C3"/>
    <w:rsid w:val="004D6CD1"/>
    <w:rsid w:val="004E2E7E"/>
    <w:rsid w:val="004E611E"/>
    <w:rsid w:val="004F0243"/>
    <w:rsid w:val="004F3339"/>
    <w:rsid w:val="004F356D"/>
    <w:rsid w:val="004F575A"/>
    <w:rsid w:val="00521D07"/>
    <w:rsid w:val="00522B91"/>
    <w:rsid w:val="00524885"/>
    <w:rsid w:val="00524AE5"/>
    <w:rsid w:val="00526630"/>
    <w:rsid w:val="00532845"/>
    <w:rsid w:val="005422FB"/>
    <w:rsid w:val="00545135"/>
    <w:rsid w:val="005460F8"/>
    <w:rsid w:val="0054664F"/>
    <w:rsid w:val="005574A0"/>
    <w:rsid w:val="00560921"/>
    <w:rsid w:val="00560993"/>
    <w:rsid w:val="005673B9"/>
    <w:rsid w:val="00571A26"/>
    <w:rsid w:val="00574BA1"/>
    <w:rsid w:val="00576782"/>
    <w:rsid w:val="00582E46"/>
    <w:rsid w:val="00583FEB"/>
    <w:rsid w:val="005841D6"/>
    <w:rsid w:val="005853EA"/>
    <w:rsid w:val="00585EE6"/>
    <w:rsid w:val="0058668B"/>
    <w:rsid w:val="00593F5F"/>
    <w:rsid w:val="00595F28"/>
    <w:rsid w:val="005A4569"/>
    <w:rsid w:val="005A48BE"/>
    <w:rsid w:val="005A660E"/>
    <w:rsid w:val="005B3ADD"/>
    <w:rsid w:val="005B7ACE"/>
    <w:rsid w:val="005C18E6"/>
    <w:rsid w:val="005D098E"/>
    <w:rsid w:val="005D3406"/>
    <w:rsid w:val="005D4FC1"/>
    <w:rsid w:val="005F13BB"/>
    <w:rsid w:val="005F67A6"/>
    <w:rsid w:val="0061139E"/>
    <w:rsid w:val="006128B7"/>
    <w:rsid w:val="006144D4"/>
    <w:rsid w:val="00616271"/>
    <w:rsid w:val="00623730"/>
    <w:rsid w:val="0064667F"/>
    <w:rsid w:val="00650E03"/>
    <w:rsid w:val="00656762"/>
    <w:rsid w:val="0066023E"/>
    <w:rsid w:val="00661655"/>
    <w:rsid w:val="00662BEB"/>
    <w:rsid w:val="00665751"/>
    <w:rsid w:val="00667F42"/>
    <w:rsid w:val="00683CDE"/>
    <w:rsid w:val="00684143"/>
    <w:rsid w:val="0068707B"/>
    <w:rsid w:val="0069019F"/>
    <w:rsid w:val="006915FF"/>
    <w:rsid w:val="006A58E8"/>
    <w:rsid w:val="006A6941"/>
    <w:rsid w:val="006B0F7C"/>
    <w:rsid w:val="006B19C9"/>
    <w:rsid w:val="006C34CB"/>
    <w:rsid w:val="006C6C55"/>
    <w:rsid w:val="006D4C56"/>
    <w:rsid w:val="006D5895"/>
    <w:rsid w:val="006D67B5"/>
    <w:rsid w:val="006D7034"/>
    <w:rsid w:val="006E103B"/>
    <w:rsid w:val="006E35F0"/>
    <w:rsid w:val="006F1351"/>
    <w:rsid w:val="006F5154"/>
    <w:rsid w:val="00700184"/>
    <w:rsid w:val="007024E3"/>
    <w:rsid w:val="00704B1A"/>
    <w:rsid w:val="00704F4D"/>
    <w:rsid w:val="00706D5B"/>
    <w:rsid w:val="00707181"/>
    <w:rsid w:val="007112C0"/>
    <w:rsid w:val="00722AB6"/>
    <w:rsid w:val="00725DA6"/>
    <w:rsid w:val="007377DA"/>
    <w:rsid w:val="00737920"/>
    <w:rsid w:val="00752F2C"/>
    <w:rsid w:val="007632AF"/>
    <w:rsid w:val="00776E75"/>
    <w:rsid w:val="00783914"/>
    <w:rsid w:val="007849FA"/>
    <w:rsid w:val="007974B6"/>
    <w:rsid w:val="007A1872"/>
    <w:rsid w:val="007A24E2"/>
    <w:rsid w:val="007A3BD9"/>
    <w:rsid w:val="007A6956"/>
    <w:rsid w:val="007A7252"/>
    <w:rsid w:val="007B3745"/>
    <w:rsid w:val="007B6E01"/>
    <w:rsid w:val="007C23F3"/>
    <w:rsid w:val="007C335D"/>
    <w:rsid w:val="007E1CBC"/>
    <w:rsid w:val="007E7B3A"/>
    <w:rsid w:val="007F414A"/>
    <w:rsid w:val="007F5D23"/>
    <w:rsid w:val="007F6E23"/>
    <w:rsid w:val="007F762B"/>
    <w:rsid w:val="00801FA8"/>
    <w:rsid w:val="00805937"/>
    <w:rsid w:val="00807F17"/>
    <w:rsid w:val="00812366"/>
    <w:rsid w:val="00816C85"/>
    <w:rsid w:val="00820B36"/>
    <w:rsid w:val="00824C5F"/>
    <w:rsid w:val="00830B72"/>
    <w:rsid w:val="00832DBD"/>
    <w:rsid w:val="008414BA"/>
    <w:rsid w:val="008420C6"/>
    <w:rsid w:val="00854223"/>
    <w:rsid w:val="00855825"/>
    <w:rsid w:val="00856033"/>
    <w:rsid w:val="008561FA"/>
    <w:rsid w:val="0086361B"/>
    <w:rsid w:val="008719DA"/>
    <w:rsid w:val="00871FD1"/>
    <w:rsid w:val="00886695"/>
    <w:rsid w:val="00891C56"/>
    <w:rsid w:val="008A468C"/>
    <w:rsid w:val="008A633F"/>
    <w:rsid w:val="008A6FB4"/>
    <w:rsid w:val="008B04F1"/>
    <w:rsid w:val="008B075F"/>
    <w:rsid w:val="008B28C0"/>
    <w:rsid w:val="008B4A9E"/>
    <w:rsid w:val="008B55C2"/>
    <w:rsid w:val="008B72EE"/>
    <w:rsid w:val="008C66FF"/>
    <w:rsid w:val="008C72C2"/>
    <w:rsid w:val="008D01FF"/>
    <w:rsid w:val="008D4508"/>
    <w:rsid w:val="008E0ADB"/>
    <w:rsid w:val="008E50CA"/>
    <w:rsid w:val="008F4629"/>
    <w:rsid w:val="008F5DE7"/>
    <w:rsid w:val="008F636F"/>
    <w:rsid w:val="00900AB5"/>
    <w:rsid w:val="009031E2"/>
    <w:rsid w:val="0091038F"/>
    <w:rsid w:val="00912EB2"/>
    <w:rsid w:val="00914AD3"/>
    <w:rsid w:val="0092459A"/>
    <w:rsid w:val="00925A24"/>
    <w:rsid w:val="00927CE8"/>
    <w:rsid w:val="00937CC0"/>
    <w:rsid w:val="00941D20"/>
    <w:rsid w:val="009424FA"/>
    <w:rsid w:val="00946F37"/>
    <w:rsid w:val="00947AC8"/>
    <w:rsid w:val="00950C52"/>
    <w:rsid w:val="00957104"/>
    <w:rsid w:val="00963AFF"/>
    <w:rsid w:val="00966962"/>
    <w:rsid w:val="00970635"/>
    <w:rsid w:val="00972047"/>
    <w:rsid w:val="00981A65"/>
    <w:rsid w:val="00987A14"/>
    <w:rsid w:val="0099271E"/>
    <w:rsid w:val="00993CB7"/>
    <w:rsid w:val="00996EE7"/>
    <w:rsid w:val="009B04AB"/>
    <w:rsid w:val="009C4B3C"/>
    <w:rsid w:val="009E2904"/>
    <w:rsid w:val="009E381C"/>
    <w:rsid w:val="009E48AF"/>
    <w:rsid w:val="009E76A6"/>
    <w:rsid w:val="009F14E9"/>
    <w:rsid w:val="009F2669"/>
    <w:rsid w:val="009F3FED"/>
    <w:rsid w:val="009F492B"/>
    <w:rsid w:val="009F5440"/>
    <w:rsid w:val="009F600F"/>
    <w:rsid w:val="00A03676"/>
    <w:rsid w:val="00A068C8"/>
    <w:rsid w:val="00A07FCC"/>
    <w:rsid w:val="00A17874"/>
    <w:rsid w:val="00A2004B"/>
    <w:rsid w:val="00A21722"/>
    <w:rsid w:val="00A330F2"/>
    <w:rsid w:val="00A333FA"/>
    <w:rsid w:val="00A35CFD"/>
    <w:rsid w:val="00A405A8"/>
    <w:rsid w:val="00A43A7F"/>
    <w:rsid w:val="00A541B9"/>
    <w:rsid w:val="00A72101"/>
    <w:rsid w:val="00A7549B"/>
    <w:rsid w:val="00A817A0"/>
    <w:rsid w:val="00A84EE1"/>
    <w:rsid w:val="00A9339E"/>
    <w:rsid w:val="00A94134"/>
    <w:rsid w:val="00AB05BB"/>
    <w:rsid w:val="00AC49C0"/>
    <w:rsid w:val="00AD0646"/>
    <w:rsid w:val="00AD130E"/>
    <w:rsid w:val="00AD171C"/>
    <w:rsid w:val="00AD30A3"/>
    <w:rsid w:val="00AD37EB"/>
    <w:rsid w:val="00AD64AA"/>
    <w:rsid w:val="00AE384F"/>
    <w:rsid w:val="00B0057B"/>
    <w:rsid w:val="00B02C13"/>
    <w:rsid w:val="00B02CC7"/>
    <w:rsid w:val="00B03DBC"/>
    <w:rsid w:val="00B05425"/>
    <w:rsid w:val="00B12750"/>
    <w:rsid w:val="00B24957"/>
    <w:rsid w:val="00B33746"/>
    <w:rsid w:val="00B41254"/>
    <w:rsid w:val="00B43913"/>
    <w:rsid w:val="00B630B5"/>
    <w:rsid w:val="00B6420D"/>
    <w:rsid w:val="00B82685"/>
    <w:rsid w:val="00B8334B"/>
    <w:rsid w:val="00B8771A"/>
    <w:rsid w:val="00BB06F6"/>
    <w:rsid w:val="00BC2CD8"/>
    <w:rsid w:val="00BC2F18"/>
    <w:rsid w:val="00BC468F"/>
    <w:rsid w:val="00BE2ACA"/>
    <w:rsid w:val="00BE350F"/>
    <w:rsid w:val="00BE7310"/>
    <w:rsid w:val="00BF63F8"/>
    <w:rsid w:val="00C0333D"/>
    <w:rsid w:val="00C106C4"/>
    <w:rsid w:val="00C1095F"/>
    <w:rsid w:val="00C10CEE"/>
    <w:rsid w:val="00C12D02"/>
    <w:rsid w:val="00C2215C"/>
    <w:rsid w:val="00C2286A"/>
    <w:rsid w:val="00C2394D"/>
    <w:rsid w:val="00C2705C"/>
    <w:rsid w:val="00C317AE"/>
    <w:rsid w:val="00C3642C"/>
    <w:rsid w:val="00C40CBC"/>
    <w:rsid w:val="00C57FA7"/>
    <w:rsid w:val="00C616DB"/>
    <w:rsid w:val="00C7365B"/>
    <w:rsid w:val="00C77C63"/>
    <w:rsid w:val="00C808D7"/>
    <w:rsid w:val="00C90561"/>
    <w:rsid w:val="00CA0654"/>
    <w:rsid w:val="00CA2607"/>
    <w:rsid w:val="00CA273A"/>
    <w:rsid w:val="00CA5A73"/>
    <w:rsid w:val="00CA6718"/>
    <w:rsid w:val="00CA6836"/>
    <w:rsid w:val="00CB11C4"/>
    <w:rsid w:val="00CB1D8E"/>
    <w:rsid w:val="00CC0E64"/>
    <w:rsid w:val="00CC2927"/>
    <w:rsid w:val="00CD02D3"/>
    <w:rsid w:val="00CD2449"/>
    <w:rsid w:val="00CE1393"/>
    <w:rsid w:val="00CE4723"/>
    <w:rsid w:val="00D0095B"/>
    <w:rsid w:val="00D0123D"/>
    <w:rsid w:val="00D01E95"/>
    <w:rsid w:val="00D12B68"/>
    <w:rsid w:val="00D14D58"/>
    <w:rsid w:val="00D15503"/>
    <w:rsid w:val="00D21042"/>
    <w:rsid w:val="00D30CE6"/>
    <w:rsid w:val="00D345BD"/>
    <w:rsid w:val="00D3770D"/>
    <w:rsid w:val="00D40C9A"/>
    <w:rsid w:val="00D41BF8"/>
    <w:rsid w:val="00D41C90"/>
    <w:rsid w:val="00D4609A"/>
    <w:rsid w:val="00D61FAC"/>
    <w:rsid w:val="00D73F57"/>
    <w:rsid w:val="00D75C2C"/>
    <w:rsid w:val="00D766B3"/>
    <w:rsid w:val="00D80158"/>
    <w:rsid w:val="00D971FE"/>
    <w:rsid w:val="00DA3548"/>
    <w:rsid w:val="00DB2604"/>
    <w:rsid w:val="00DB5688"/>
    <w:rsid w:val="00DC1235"/>
    <w:rsid w:val="00DC6630"/>
    <w:rsid w:val="00DD214B"/>
    <w:rsid w:val="00DD2414"/>
    <w:rsid w:val="00DD33C2"/>
    <w:rsid w:val="00DD37B5"/>
    <w:rsid w:val="00DD3894"/>
    <w:rsid w:val="00DD5E94"/>
    <w:rsid w:val="00DD5F1E"/>
    <w:rsid w:val="00DE3EDB"/>
    <w:rsid w:val="00DE69A1"/>
    <w:rsid w:val="00DE75D0"/>
    <w:rsid w:val="00DF32E3"/>
    <w:rsid w:val="00DF3DDE"/>
    <w:rsid w:val="00DF44D7"/>
    <w:rsid w:val="00DF6CC2"/>
    <w:rsid w:val="00E0119A"/>
    <w:rsid w:val="00E037FB"/>
    <w:rsid w:val="00E03DE5"/>
    <w:rsid w:val="00E04DDA"/>
    <w:rsid w:val="00E100B2"/>
    <w:rsid w:val="00E12330"/>
    <w:rsid w:val="00E12682"/>
    <w:rsid w:val="00E21AA4"/>
    <w:rsid w:val="00E335EC"/>
    <w:rsid w:val="00E57C08"/>
    <w:rsid w:val="00E57CBC"/>
    <w:rsid w:val="00E63F51"/>
    <w:rsid w:val="00E71C52"/>
    <w:rsid w:val="00E80EA1"/>
    <w:rsid w:val="00E8446B"/>
    <w:rsid w:val="00EA0D13"/>
    <w:rsid w:val="00EA0F33"/>
    <w:rsid w:val="00EA3597"/>
    <w:rsid w:val="00EB4BD4"/>
    <w:rsid w:val="00EC1280"/>
    <w:rsid w:val="00EC331E"/>
    <w:rsid w:val="00EC3E7B"/>
    <w:rsid w:val="00EC59D9"/>
    <w:rsid w:val="00EC7620"/>
    <w:rsid w:val="00ED5CD8"/>
    <w:rsid w:val="00ED6626"/>
    <w:rsid w:val="00EE2072"/>
    <w:rsid w:val="00EF277D"/>
    <w:rsid w:val="00EF442B"/>
    <w:rsid w:val="00EF4DB6"/>
    <w:rsid w:val="00EF61D3"/>
    <w:rsid w:val="00F0145F"/>
    <w:rsid w:val="00F024F5"/>
    <w:rsid w:val="00F05C40"/>
    <w:rsid w:val="00F12D49"/>
    <w:rsid w:val="00F13150"/>
    <w:rsid w:val="00F15EB7"/>
    <w:rsid w:val="00F16409"/>
    <w:rsid w:val="00F16C00"/>
    <w:rsid w:val="00F24084"/>
    <w:rsid w:val="00F24412"/>
    <w:rsid w:val="00F30B40"/>
    <w:rsid w:val="00F40A56"/>
    <w:rsid w:val="00F4363E"/>
    <w:rsid w:val="00F43A14"/>
    <w:rsid w:val="00F44CD0"/>
    <w:rsid w:val="00F4506B"/>
    <w:rsid w:val="00F60E4A"/>
    <w:rsid w:val="00F63A8B"/>
    <w:rsid w:val="00F70F6E"/>
    <w:rsid w:val="00F72DC5"/>
    <w:rsid w:val="00F779BD"/>
    <w:rsid w:val="00F77D43"/>
    <w:rsid w:val="00F80846"/>
    <w:rsid w:val="00F816A4"/>
    <w:rsid w:val="00F83DB1"/>
    <w:rsid w:val="00F974AB"/>
    <w:rsid w:val="00FA0605"/>
    <w:rsid w:val="00FB131A"/>
    <w:rsid w:val="00FB3D57"/>
    <w:rsid w:val="00FB5774"/>
    <w:rsid w:val="00FC2B45"/>
    <w:rsid w:val="00FC7A1F"/>
    <w:rsid w:val="00FD17D0"/>
    <w:rsid w:val="00FD46B1"/>
    <w:rsid w:val="00FD69B9"/>
    <w:rsid w:val="00FE2370"/>
    <w:rsid w:val="00FE50FD"/>
    <w:rsid w:val="00FF0676"/>
    <w:rsid w:val="00FF3D4C"/>
    <w:rsid w:val="00FF7BE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DEE6F"/>
  <w15:docId w15:val="{2810E70E-C863-428D-97A9-BFA2ACE27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2E3"/>
    <w:pPr>
      <w:jc w:val="both"/>
    </w:pPr>
    <w:rPr>
      <w:lang w:val="en-GB"/>
    </w:rPr>
  </w:style>
  <w:style w:type="paragraph" w:styleId="Heading1">
    <w:name w:val="heading 1"/>
    <w:basedOn w:val="Normal"/>
    <w:next w:val="Normal"/>
    <w:link w:val="Heading1Char"/>
    <w:uiPriority w:val="99"/>
    <w:qFormat/>
    <w:rsid w:val="00265394"/>
    <w:pPr>
      <w:keepNext/>
      <w:spacing w:after="0" w:line="240" w:lineRule="auto"/>
      <w:jc w:val="left"/>
      <w:outlineLvl w:val="0"/>
    </w:pPr>
    <w:rPr>
      <w:rFonts w:ascii="Garamond" w:eastAsia="Times New Roman" w:hAnsi="Garamond" w:cs="Arial"/>
      <w:b/>
      <w:sz w:val="24"/>
      <w:szCs w:val="24"/>
      <w:lang w:val="nb-NO"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420D"/>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Default">
    <w:name w:val="Default"/>
    <w:rsid w:val="00C808D7"/>
    <w:pPr>
      <w:autoSpaceDE w:val="0"/>
      <w:autoSpaceDN w:val="0"/>
      <w:adjustRightInd w:val="0"/>
      <w:spacing w:after="0" w:line="240" w:lineRule="auto"/>
    </w:pPr>
    <w:rPr>
      <w:rFonts w:ascii="Calibri" w:hAnsi="Calibri" w:cs="Calibri"/>
      <w:color w:val="000000"/>
      <w:sz w:val="24"/>
      <w:szCs w:val="24"/>
      <w:lang w:val="en-US"/>
    </w:rPr>
  </w:style>
  <w:style w:type="character" w:styleId="Hyperlink">
    <w:name w:val="Hyperlink"/>
    <w:basedOn w:val="DefaultParagraphFont"/>
    <w:uiPriority w:val="99"/>
    <w:unhideWhenUsed/>
    <w:rsid w:val="00C808D7"/>
    <w:rPr>
      <w:color w:val="0563C1" w:themeColor="hyperlink"/>
      <w:u w:val="single"/>
    </w:rPr>
  </w:style>
  <w:style w:type="paragraph" w:styleId="Header">
    <w:name w:val="header"/>
    <w:basedOn w:val="Normal"/>
    <w:link w:val="HeaderChar"/>
    <w:uiPriority w:val="99"/>
    <w:unhideWhenUsed/>
    <w:rsid w:val="005853EA"/>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53EA"/>
    <w:rPr>
      <w:lang w:val="en-GB"/>
    </w:rPr>
  </w:style>
  <w:style w:type="paragraph" w:styleId="Footer">
    <w:name w:val="footer"/>
    <w:basedOn w:val="Normal"/>
    <w:link w:val="FooterChar"/>
    <w:uiPriority w:val="99"/>
    <w:unhideWhenUsed/>
    <w:rsid w:val="005853EA"/>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53EA"/>
    <w:rPr>
      <w:lang w:val="en-GB"/>
    </w:rPr>
  </w:style>
  <w:style w:type="paragraph" w:styleId="BalloonText">
    <w:name w:val="Balloon Text"/>
    <w:basedOn w:val="Normal"/>
    <w:link w:val="BalloonTextChar"/>
    <w:uiPriority w:val="99"/>
    <w:semiHidden/>
    <w:unhideWhenUsed/>
    <w:rsid w:val="00324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95B"/>
    <w:rPr>
      <w:rFonts w:ascii="Tahoma" w:hAnsi="Tahoma" w:cs="Tahoma"/>
      <w:sz w:val="16"/>
      <w:szCs w:val="16"/>
      <w:lang w:val="en-GB"/>
    </w:rPr>
  </w:style>
  <w:style w:type="character" w:styleId="CommentReference">
    <w:name w:val="annotation reference"/>
    <w:basedOn w:val="DefaultParagraphFont"/>
    <w:uiPriority w:val="99"/>
    <w:semiHidden/>
    <w:unhideWhenUsed/>
    <w:rsid w:val="00914AD3"/>
    <w:rPr>
      <w:sz w:val="16"/>
      <w:szCs w:val="16"/>
    </w:rPr>
  </w:style>
  <w:style w:type="paragraph" w:styleId="CommentText">
    <w:name w:val="annotation text"/>
    <w:basedOn w:val="Normal"/>
    <w:link w:val="CommentTextChar"/>
    <w:uiPriority w:val="99"/>
    <w:unhideWhenUsed/>
    <w:rsid w:val="00914AD3"/>
    <w:pPr>
      <w:spacing w:line="240" w:lineRule="auto"/>
    </w:pPr>
    <w:rPr>
      <w:sz w:val="20"/>
      <w:szCs w:val="20"/>
    </w:rPr>
  </w:style>
  <w:style w:type="character" w:customStyle="1" w:styleId="CommentTextChar">
    <w:name w:val="Comment Text Char"/>
    <w:basedOn w:val="DefaultParagraphFont"/>
    <w:link w:val="CommentText"/>
    <w:uiPriority w:val="99"/>
    <w:rsid w:val="00914AD3"/>
    <w:rPr>
      <w:sz w:val="20"/>
      <w:szCs w:val="20"/>
      <w:lang w:val="en-GB"/>
    </w:rPr>
  </w:style>
  <w:style w:type="paragraph" w:styleId="CommentSubject">
    <w:name w:val="annotation subject"/>
    <w:basedOn w:val="CommentText"/>
    <w:next w:val="CommentText"/>
    <w:link w:val="CommentSubjectChar"/>
    <w:uiPriority w:val="99"/>
    <w:semiHidden/>
    <w:unhideWhenUsed/>
    <w:rsid w:val="00914AD3"/>
    <w:rPr>
      <w:b/>
      <w:bCs/>
    </w:rPr>
  </w:style>
  <w:style w:type="character" w:customStyle="1" w:styleId="CommentSubjectChar">
    <w:name w:val="Comment Subject Char"/>
    <w:basedOn w:val="CommentTextChar"/>
    <w:link w:val="CommentSubject"/>
    <w:uiPriority w:val="99"/>
    <w:semiHidden/>
    <w:rsid w:val="00914AD3"/>
    <w:rPr>
      <w:b/>
      <w:bCs/>
      <w:sz w:val="20"/>
      <w:szCs w:val="20"/>
      <w:lang w:val="en-GB"/>
    </w:rPr>
  </w:style>
  <w:style w:type="paragraph" w:styleId="Revision">
    <w:name w:val="Revision"/>
    <w:hidden/>
    <w:uiPriority w:val="99"/>
    <w:semiHidden/>
    <w:rsid w:val="00F63A8B"/>
    <w:pPr>
      <w:spacing w:after="0" w:line="240" w:lineRule="auto"/>
    </w:pPr>
    <w:rPr>
      <w:lang w:val="en-GB"/>
    </w:rPr>
  </w:style>
  <w:style w:type="character" w:customStyle="1" w:styleId="rynqvb">
    <w:name w:val="rynqvb"/>
    <w:basedOn w:val="DefaultParagraphFont"/>
    <w:rsid w:val="00667F42"/>
  </w:style>
  <w:style w:type="paragraph" w:styleId="ListParagraph">
    <w:name w:val="List Paragraph"/>
    <w:basedOn w:val="Normal"/>
    <w:uiPriority w:val="34"/>
    <w:qFormat/>
    <w:rsid w:val="000D7955"/>
    <w:pPr>
      <w:ind w:left="720"/>
      <w:contextualSpacing/>
    </w:pPr>
  </w:style>
  <w:style w:type="character" w:customStyle="1" w:styleId="cf01">
    <w:name w:val="cf01"/>
    <w:basedOn w:val="DefaultParagraphFont"/>
    <w:rsid w:val="002C7C40"/>
    <w:rPr>
      <w:rFonts w:ascii="Segoe UI" w:hAnsi="Segoe UI" w:cs="Segoe UI" w:hint="default"/>
      <w:sz w:val="18"/>
      <w:szCs w:val="18"/>
    </w:rPr>
  </w:style>
  <w:style w:type="paragraph" w:styleId="BodyText">
    <w:name w:val="Body Text"/>
    <w:basedOn w:val="Normal"/>
    <w:link w:val="BodyTextChar"/>
    <w:uiPriority w:val="99"/>
    <w:unhideWhenUsed/>
    <w:rsid w:val="00E8446B"/>
    <w:pPr>
      <w:spacing w:after="0" w:line="240" w:lineRule="auto"/>
      <w:jc w:val="left"/>
    </w:pPr>
    <w:rPr>
      <w:rFonts w:ascii="Garamond" w:eastAsia="Times New Roman" w:hAnsi="Garamond" w:cs="Times New Roman"/>
      <w:iCs/>
      <w:szCs w:val="24"/>
      <w:lang w:val="nb-NO" w:eastAsia="nb-NO"/>
    </w:rPr>
  </w:style>
  <w:style w:type="character" w:customStyle="1" w:styleId="BodyTextChar">
    <w:name w:val="Body Text Char"/>
    <w:basedOn w:val="DefaultParagraphFont"/>
    <w:link w:val="BodyText"/>
    <w:uiPriority w:val="99"/>
    <w:rsid w:val="00E8446B"/>
    <w:rPr>
      <w:rFonts w:ascii="Garamond" w:eastAsia="Times New Roman" w:hAnsi="Garamond" w:cs="Times New Roman"/>
      <w:iCs/>
      <w:szCs w:val="24"/>
      <w:lang w:val="nb-NO" w:eastAsia="nb-NO"/>
    </w:rPr>
  </w:style>
  <w:style w:type="character" w:customStyle="1" w:styleId="Heading1Char">
    <w:name w:val="Heading 1 Char"/>
    <w:basedOn w:val="DefaultParagraphFont"/>
    <w:link w:val="Heading1"/>
    <w:uiPriority w:val="99"/>
    <w:rsid w:val="00265394"/>
    <w:rPr>
      <w:rFonts w:ascii="Garamond" w:eastAsia="Times New Roman" w:hAnsi="Garamond" w:cs="Arial"/>
      <w:b/>
      <w:sz w:val="24"/>
      <w:szCs w:val="24"/>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30543">
      <w:bodyDiv w:val="1"/>
      <w:marLeft w:val="0"/>
      <w:marRight w:val="0"/>
      <w:marTop w:val="0"/>
      <w:marBottom w:val="0"/>
      <w:divBdr>
        <w:top w:val="none" w:sz="0" w:space="0" w:color="auto"/>
        <w:left w:val="none" w:sz="0" w:space="0" w:color="auto"/>
        <w:bottom w:val="none" w:sz="0" w:space="0" w:color="auto"/>
        <w:right w:val="none" w:sz="0" w:space="0" w:color="auto"/>
      </w:divBdr>
    </w:div>
    <w:div w:id="128716414">
      <w:bodyDiv w:val="1"/>
      <w:marLeft w:val="0"/>
      <w:marRight w:val="0"/>
      <w:marTop w:val="0"/>
      <w:marBottom w:val="0"/>
      <w:divBdr>
        <w:top w:val="none" w:sz="0" w:space="0" w:color="auto"/>
        <w:left w:val="none" w:sz="0" w:space="0" w:color="auto"/>
        <w:bottom w:val="none" w:sz="0" w:space="0" w:color="auto"/>
        <w:right w:val="none" w:sz="0" w:space="0" w:color="auto"/>
      </w:divBdr>
    </w:div>
    <w:div w:id="139002932">
      <w:bodyDiv w:val="1"/>
      <w:marLeft w:val="0"/>
      <w:marRight w:val="0"/>
      <w:marTop w:val="0"/>
      <w:marBottom w:val="0"/>
      <w:divBdr>
        <w:top w:val="none" w:sz="0" w:space="0" w:color="auto"/>
        <w:left w:val="none" w:sz="0" w:space="0" w:color="auto"/>
        <w:bottom w:val="none" w:sz="0" w:space="0" w:color="auto"/>
        <w:right w:val="none" w:sz="0" w:space="0" w:color="auto"/>
      </w:divBdr>
    </w:div>
    <w:div w:id="150603457">
      <w:bodyDiv w:val="1"/>
      <w:marLeft w:val="0"/>
      <w:marRight w:val="0"/>
      <w:marTop w:val="0"/>
      <w:marBottom w:val="0"/>
      <w:divBdr>
        <w:top w:val="none" w:sz="0" w:space="0" w:color="auto"/>
        <w:left w:val="none" w:sz="0" w:space="0" w:color="auto"/>
        <w:bottom w:val="none" w:sz="0" w:space="0" w:color="auto"/>
        <w:right w:val="none" w:sz="0" w:space="0" w:color="auto"/>
      </w:divBdr>
    </w:div>
    <w:div w:id="202519342">
      <w:bodyDiv w:val="1"/>
      <w:marLeft w:val="0"/>
      <w:marRight w:val="0"/>
      <w:marTop w:val="0"/>
      <w:marBottom w:val="0"/>
      <w:divBdr>
        <w:top w:val="none" w:sz="0" w:space="0" w:color="auto"/>
        <w:left w:val="none" w:sz="0" w:space="0" w:color="auto"/>
        <w:bottom w:val="none" w:sz="0" w:space="0" w:color="auto"/>
        <w:right w:val="none" w:sz="0" w:space="0" w:color="auto"/>
      </w:divBdr>
    </w:div>
    <w:div w:id="269633627">
      <w:bodyDiv w:val="1"/>
      <w:marLeft w:val="0"/>
      <w:marRight w:val="0"/>
      <w:marTop w:val="0"/>
      <w:marBottom w:val="0"/>
      <w:divBdr>
        <w:top w:val="none" w:sz="0" w:space="0" w:color="auto"/>
        <w:left w:val="none" w:sz="0" w:space="0" w:color="auto"/>
        <w:bottom w:val="none" w:sz="0" w:space="0" w:color="auto"/>
        <w:right w:val="none" w:sz="0" w:space="0" w:color="auto"/>
      </w:divBdr>
    </w:div>
    <w:div w:id="270017341">
      <w:bodyDiv w:val="1"/>
      <w:marLeft w:val="0"/>
      <w:marRight w:val="0"/>
      <w:marTop w:val="0"/>
      <w:marBottom w:val="0"/>
      <w:divBdr>
        <w:top w:val="none" w:sz="0" w:space="0" w:color="auto"/>
        <w:left w:val="none" w:sz="0" w:space="0" w:color="auto"/>
        <w:bottom w:val="none" w:sz="0" w:space="0" w:color="auto"/>
        <w:right w:val="none" w:sz="0" w:space="0" w:color="auto"/>
      </w:divBdr>
    </w:div>
    <w:div w:id="304043649">
      <w:bodyDiv w:val="1"/>
      <w:marLeft w:val="0"/>
      <w:marRight w:val="0"/>
      <w:marTop w:val="0"/>
      <w:marBottom w:val="0"/>
      <w:divBdr>
        <w:top w:val="none" w:sz="0" w:space="0" w:color="auto"/>
        <w:left w:val="none" w:sz="0" w:space="0" w:color="auto"/>
        <w:bottom w:val="none" w:sz="0" w:space="0" w:color="auto"/>
        <w:right w:val="none" w:sz="0" w:space="0" w:color="auto"/>
      </w:divBdr>
    </w:div>
    <w:div w:id="352651802">
      <w:bodyDiv w:val="1"/>
      <w:marLeft w:val="0"/>
      <w:marRight w:val="0"/>
      <w:marTop w:val="0"/>
      <w:marBottom w:val="0"/>
      <w:divBdr>
        <w:top w:val="none" w:sz="0" w:space="0" w:color="auto"/>
        <w:left w:val="none" w:sz="0" w:space="0" w:color="auto"/>
        <w:bottom w:val="none" w:sz="0" w:space="0" w:color="auto"/>
        <w:right w:val="none" w:sz="0" w:space="0" w:color="auto"/>
      </w:divBdr>
    </w:div>
    <w:div w:id="362245423">
      <w:bodyDiv w:val="1"/>
      <w:marLeft w:val="0"/>
      <w:marRight w:val="0"/>
      <w:marTop w:val="0"/>
      <w:marBottom w:val="0"/>
      <w:divBdr>
        <w:top w:val="none" w:sz="0" w:space="0" w:color="auto"/>
        <w:left w:val="none" w:sz="0" w:space="0" w:color="auto"/>
        <w:bottom w:val="none" w:sz="0" w:space="0" w:color="auto"/>
        <w:right w:val="none" w:sz="0" w:space="0" w:color="auto"/>
      </w:divBdr>
    </w:div>
    <w:div w:id="386685452">
      <w:bodyDiv w:val="1"/>
      <w:marLeft w:val="0"/>
      <w:marRight w:val="0"/>
      <w:marTop w:val="0"/>
      <w:marBottom w:val="0"/>
      <w:divBdr>
        <w:top w:val="none" w:sz="0" w:space="0" w:color="auto"/>
        <w:left w:val="none" w:sz="0" w:space="0" w:color="auto"/>
        <w:bottom w:val="none" w:sz="0" w:space="0" w:color="auto"/>
        <w:right w:val="none" w:sz="0" w:space="0" w:color="auto"/>
      </w:divBdr>
    </w:div>
    <w:div w:id="390081426">
      <w:bodyDiv w:val="1"/>
      <w:marLeft w:val="0"/>
      <w:marRight w:val="0"/>
      <w:marTop w:val="0"/>
      <w:marBottom w:val="0"/>
      <w:divBdr>
        <w:top w:val="none" w:sz="0" w:space="0" w:color="auto"/>
        <w:left w:val="none" w:sz="0" w:space="0" w:color="auto"/>
        <w:bottom w:val="none" w:sz="0" w:space="0" w:color="auto"/>
        <w:right w:val="none" w:sz="0" w:space="0" w:color="auto"/>
      </w:divBdr>
    </w:div>
    <w:div w:id="419449711">
      <w:bodyDiv w:val="1"/>
      <w:marLeft w:val="0"/>
      <w:marRight w:val="0"/>
      <w:marTop w:val="0"/>
      <w:marBottom w:val="0"/>
      <w:divBdr>
        <w:top w:val="none" w:sz="0" w:space="0" w:color="auto"/>
        <w:left w:val="none" w:sz="0" w:space="0" w:color="auto"/>
        <w:bottom w:val="none" w:sz="0" w:space="0" w:color="auto"/>
        <w:right w:val="none" w:sz="0" w:space="0" w:color="auto"/>
      </w:divBdr>
    </w:div>
    <w:div w:id="445928109">
      <w:bodyDiv w:val="1"/>
      <w:marLeft w:val="0"/>
      <w:marRight w:val="0"/>
      <w:marTop w:val="0"/>
      <w:marBottom w:val="0"/>
      <w:divBdr>
        <w:top w:val="none" w:sz="0" w:space="0" w:color="auto"/>
        <w:left w:val="none" w:sz="0" w:space="0" w:color="auto"/>
        <w:bottom w:val="none" w:sz="0" w:space="0" w:color="auto"/>
        <w:right w:val="none" w:sz="0" w:space="0" w:color="auto"/>
      </w:divBdr>
    </w:div>
    <w:div w:id="458185018">
      <w:bodyDiv w:val="1"/>
      <w:marLeft w:val="0"/>
      <w:marRight w:val="0"/>
      <w:marTop w:val="0"/>
      <w:marBottom w:val="0"/>
      <w:divBdr>
        <w:top w:val="none" w:sz="0" w:space="0" w:color="auto"/>
        <w:left w:val="none" w:sz="0" w:space="0" w:color="auto"/>
        <w:bottom w:val="none" w:sz="0" w:space="0" w:color="auto"/>
        <w:right w:val="none" w:sz="0" w:space="0" w:color="auto"/>
      </w:divBdr>
    </w:div>
    <w:div w:id="522207232">
      <w:bodyDiv w:val="1"/>
      <w:marLeft w:val="0"/>
      <w:marRight w:val="0"/>
      <w:marTop w:val="0"/>
      <w:marBottom w:val="0"/>
      <w:divBdr>
        <w:top w:val="none" w:sz="0" w:space="0" w:color="auto"/>
        <w:left w:val="none" w:sz="0" w:space="0" w:color="auto"/>
        <w:bottom w:val="none" w:sz="0" w:space="0" w:color="auto"/>
        <w:right w:val="none" w:sz="0" w:space="0" w:color="auto"/>
      </w:divBdr>
    </w:div>
    <w:div w:id="557279813">
      <w:bodyDiv w:val="1"/>
      <w:marLeft w:val="0"/>
      <w:marRight w:val="0"/>
      <w:marTop w:val="0"/>
      <w:marBottom w:val="0"/>
      <w:divBdr>
        <w:top w:val="none" w:sz="0" w:space="0" w:color="auto"/>
        <w:left w:val="none" w:sz="0" w:space="0" w:color="auto"/>
        <w:bottom w:val="none" w:sz="0" w:space="0" w:color="auto"/>
        <w:right w:val="none" w:sz="0" w:space="0" w:color="auto"/>
      </w:divBdr>
    </w:div>
    <w:div w:id="627322949">
      <w:bodyDiv w:val="1"/>
      <w:marLeft w:val="0"/>
      <w:marRight w:val="0"/>
      <w:marTop w:val="0"/>
      <w:marBottom w:val="0"/>
      <w:divBdr>
        <w:top w:val="none" w:sz="0" w:space="0" w:color="auto"/>
        <w:left w:val="none" w:sz="0" w:space="0" w:color="auto"/>
        <w:bottom w:val="none" w:sz="0" w:space="0" w:color="auto"/>
        <w:right w:val="none" w:sz="0" w:space="0" w:color="auto"/>
      </w:divBdr>
    </w:div>
    <w:div w:id="772288242">
      <w:bodyDiv w:val="1"/>
      <w:marLeft w:val="0"/>
      <w:marRight w:val="0"/>
      <w:marTop w:val="0"/>
      <w:marBottom w:val="0"/>
      <w:divBdr>
        <w:top w:val="none" w:sz="0" w:space="0" w:color="auto"/>
        <w:left w:val="none" w:sz="0" w:space="0" w:color="auto"/>
        <w:bottom w:val="none" w:sz="0" w:space="0" w:color="auto"/>
        <w:right w:val="none" w:sz="0" w:space="0" w:color="auto"/>
      </w:divBdr>
    </w:div>
    <w:div w:id="797261679">
      <w:bodyDiv w:val="1"/>
      <w:marLeft w:val="0"/>
      <w:marRight w:val="0"/>
      <w:marTop w:val="0"/>
      <w:marBottom w:val="0"/>
      <w:divBdr>
        <w:top w:val="none" w:sz="0" w:space="0" w:color="auto"/>
        <w:left w:val="none" w:sz="0" w:space="0" w:color="auto"/>
        <w:bottom w:val="none" w:sz="0" w:space="0" w:color="auto"/>
        <w:right w:val="none" w:sz="0" w:space="0" w:color="auto"/>
      </w:divBdr>
    </w:div>
    <w:div w:id="843520953">
      <w:bodyDiv w:val="1"/>
      <w:marLeft w:val="0"/>
      <w:marRight w:val="0"/>
      <w:marTop w:val="0"/>
      <w:marBottom w:val="0"/>
      <w:divBdr>
        <w:top w:val="none" w:sz="0" w:space="0" w:color="auto"/>
        <w:left w:val="none" w:sz="0" w:space="0" w:color="auto"/>
        <w:bottom w:val="none" w:sz="0" w:space="0" w:color="auto"/>
        <w:right w:val="none" w:sz="0" w:space="0" w:color="auto"/>
      </w:divBdr>
    </w:div>
    <w:div w:id="853804902">
      <w:bodyDiv w:val="1"/>
      <w:marLeft w:val="0"/>
      <w:marRight w:val="0"/>
      <w:marTop w:val="0"/>
      <w:marBottom w:val="0"/>
      <w:divBdr>
        <w:top w:val="none" w:sz="0" w:space="0" w:color="auto"/>
        <w:left w:val="none" w:sz="0" w:space="0" w:color="auto"/>
        <w:bottom w:val="none" w:sz="0" w:space="0" w:color="auto"/>
        <w:right w:val="none" w:sz="0" w:space="0" w:color="auto"/>
      </w:divBdr>
    </w:div>
    <w:div w:id="886719184">
      <w:bodyDiv w:val="1"/>
      <w:marLeft w:val="0"/>
      <w:marRight w:val="0"/>
      <w:marTop w:val="0"/>
      <w:marBottom w:val="0"/>
      <w:divBdr>
        <w:top w:val="none" w:sz="0" w:space="0" w:color="auto"/>
        <w:left w:val="none" w:sz="0" w:space="0" w:color="auto"/>
        <w:bottom w:val="none" w:sz="0" w:space="0" w:color="auto"/>
        <w:right w:val="none" w:sz="0" w:space="0" w:color="auto"/>
      </w:divBdr>
    </w:div>
    <w:div w:id="888877509">
      <w:bodyDiv w:val="1"/>
      <w:marLeft w:val="0"/>
      <w:marRight w:val="0"/>
      <w:marTop w:val="0"/>
      <w:marBottom w:val="0"/>
      <w:divBdr>
        <w:top w:val="none" w:sz="0" w:space="0" w:color="auto"/>
        <w:left w:val="none" w:sz="0" w:space="0" w:color="auto"/>
        <w:bottom w:val="none" w:sz="0" w:space="0" w:color="auto"/>
        <w:right w:val="none" w:sz="0" w:space="0" w:color="auto"/>
      </w:divBdr>
      <w:divsChild>
        <w:div w:id="758671915">
          <w:marLeft w:val="547"/>
          <w:marRight w:val="0"/>
          <w:marTop w:val="0"/>
          <w:marBottom w:val="0"/>
          <w:divBdr>
            <w:top w:val="none" w:sz="0" w:space="0" w:color="auto"/>
            <w:left w:val="none" w:sz="0" w:space="0" w:color="auto"/>
            <w:bottom w:val="none" w:sz="0" w:space="0" w:color="auto"/>
            <w:right w:val="none" w:sz="0" w:space="0" w:color="auto"/>
          </w:divBdr>
        </w:div>
        <w:div w:id="1166899982">
          <w:marLeft w:val="547"/>
          <w:marRight w:val="0"/>
          <w:marTop w:val="0"/>
          <w:marBottom w:val="0"/>
          <w:divBdr>
            <w:top w:val="none" w:sz="0" w:space="0" w:color="auto"/>
            <w:left w:val="none" w:sz="0" w:space="0" w:color="auto"/>
            <w:bottom w:val="none" w:sz="0" w:space="0" w:color="auto"/>
            <w:right w:val="none" w:sz="0" w:space="0" w:color="auto"/>
          </w:divBdr>
        </w:div>
      </w:divsChild>
    </w:div>
    <w:div w:id="896209418">
      <w:bodyDiv w:val="1"/>
      <w:marLeft w:val="0"/>
      <w:marRight w:val="0"/>
      <w:marTop w:val="0"/>
      <w:marBottom w:val="0"/>
      <w:divBdr>
        <w:top w:val="none" w:sz="0" w:space="0" w:color="auto"/>
        <w:left w:val="none" w:sz="0" w:space="0" w:color="auto"/>
        <w:bottom w:val="none" w:sz="0" w:space="0" w:color="auto"/>
        <w:right w:val="none" w:sz="0" w:space="0" w:color="auto"/>
      </w:divBdr>
    </w:div>
    <w:div w:id="899485916">
      <w:bodyDiv w:val="1"/>
      <w:marLeft w:val="0"/>
      <w:marRight w:val="0"/>
      <w:marTop w:val="0"/>
      <w:marBottom w:val="0"/>
      <w:divBdr>
        <w:top w:val="none" w:sz="0" w:space="0" w:color="auto"/>
        <w:left w:val="none" w:sz="0" w:space="0" w:color="auto"/>
        <w:bottom w:val="none" w:sz="0" w:space="0" w:color="auto"/>
        <w:right w:val="none" w:sz="0" w:space="0" w:color="auto"/>
      </w:divBdr>
    </w:div>
    <w:div w:id="905454960">
      <w:bodyDiv w:val="1"/>
      <w:marLeft w:val="0"/>
      <w:marRight w:val="0"/>
      <w:marTop w:val="0"/>
      <w:marBottom w:val="0"/>
      <w:divBdr>
        <w:top w:val="none" w:sz="0" w:space="0" w:color="auto"/>
        <w:left w:val="none" w:sz="0" w:space="0" w:color="auto"/>
        <w:bottom w:val="none" w:sz="0" w:space="0" w:color="auto"/>
        <w:right w:val="none" w:sz="0" w:space="0" w:color="auto"/>
      </w:divBdr>
    </w:div>
    <w:div w:id="913004513">
      <w:bodyDiv w:val="1"/>
      <w:marLeft w:val="0"/>
      <w:marRight w:val="0"/>
      <w:marTop w:val="0"/>
      <w:marBottom w:val="0"/>
      <w:divBdr>
        <w:top w:val="none" w:sz="0" w:space="0" w:color="auto"/>
        <w:left w:val="none" w:sz="0" w:space="0" w:color="auto"/>
        <w:bottom w:val="none" w:sz="0" w:space="0" w:color="auto"/>
        <w:right w:val="none" w:sz="0" w:space="0" w:color="auto"/>
      </w:divBdr>
    </w:div>
    <w:div w:id="917133502">
      <w:bodyDiv w:val="1"/>
      <w:marLeft w:val="0"/>
      <w:marRight w:val="0"/>
      <w:marTop w:val="0"/>
      <w:marBottom w:val="0"/>
      <w:divBdr>
        <w:top w:val="none" w:sz="0" w:space="0" w:color="auto"/>
        <w:left w:val="none" w:sz="0" w:space="0" w:color="auto"/>
        <w:bottom w:val="none" w:sz="0" w:space="0" w:color="auto"/>
        <w:right w:val="none" w:sz="0" w:space="0" w:color="auto"/>
      </w:divBdr>
    </w:div>
    <w:div w:id="934442704">
      <w:bodyDiv w:val="1"/>
      <w:marLeft w:val="0"/>
      <w:marRight w:val="0"/>
      <w:marTop w:val="0"/>
      <w:marBottom w:val="0"/>
      <w:divBdr>
        <w:top w:val="none" w:sz="0" w:space="0" w:color="auto"/>
        <w:left w:val="none" w:sz="0" w:space="0" w:color="auto"/>
        <w:bottom w:val="none" w:sz="0" w:space="0" w:color="auto"/>
        <w:right w:val="none" w:sz="0" w:space="0" w:color="auto"/>
      </w:divBdr>
    </w:div>
    <w:div w:id="936593955">
      <w:bodyDiv w:val="1"/>
      <w:marLeft w:val="0"/>
      <w:marRight w:val="0"/>
      <w:marTop w:val="0"/>
      <w:marBottom w:val="0"/>
      <w:divBdr>
        <w:top w:val="none" w:sz="0" w:space="0" w:color="auto"/>
        <w:left w:val="none" w:sz="0" w:space="0" w:color="auto"/>
        <w:bottom w:val="none" w:sz="0" w:space="0" w:color="auto"/>
        <w:right w:val="none" w:sz="0" w:space="0" w:color="auto"/>
      </w:divBdr>
    </w:div>
    <w:div w:id="942882740">
      <w:bodyDiv w:val="1"/>
      <w:marLeft w:val="0"/>
      <w:marRight w:val="0"/>
      <w:marTop w:val="0"/>
      <w:marBottom w:val="0"/>
      <w:divBdr>
        <w:top w:val="none" w:sz="0" w:space="0" w:color="auto"/>
        <w:left w:val="none" w:sz="0" w:space="0" w:color="auto"/>
        <w:bottom w:val="none" w:sz="0" w:space="0" w:color="auto"/>
        <w:right w:val="none" w:sz="0" w:space="0" w:color="auto"/>
      </w:divBdr>
    </w:div>
    <w:div w:id="1026835634">
      <w:bodyDiv w:val="1"/>
      <w:marLeft w:val="0"/>
      <w:marRight w:val="0"/>
      <w:marTop w:val="0"/>
      <w:marBottom w:val="0"/>
      <w:divBdr>
        <w:top w:val="none" w:sz="0" w:space="0" w:color="auto"/>
        <w:left w:val="none" w:sz="0" w:space="0" w:color="auto"/>
        <w:bottom w:val="none" w:sz="0" w:space="0" w:color="auto"/>
        <w:right w:val="none" w:sz="0" w:space="0" w:color="auto"/>
      </w:divBdr>
    </w:div>
    <w:div w:id="1081875256">
      <w:bodyDiv w:val="1"/>
      <w:marLeft w:val="0"/>
      <w:marRight w:val="0"/>
      <w:marTop w:val="0"/>
      <w:marBottom w:val="0"/>
      <w:divBdr>
        <w:top w:val="none" w:sz="0" w:space="0" w:color="auto"/>
        <w:left w:val="none" w:sz="0" w:space="0" w:color="auto"/>
        <w:bottom w:val="none" w:sz="0" w:space="0" w:color="auto"/>
        <w:right w:val="none" w:sz="0" w:space="0" w:color="auto"/>
      </w:divBdr>
    </w:div>
    <w:div w:id="1085374057">
      <w:bodyDiv w:val="1"/>
      <w:marLeft w:val="0"/>
      <w:marRight w:val="0"/>
      <w:marTop w:val="0"/>
      <w:marBottom w:val="0"/>
      <w:divBdr>
        <w:top w:val="none" w:sz="0" w:space="0" w:color="auto"/>
        <w:left w:val="none" w:sz="0" w:space="0" w:color="auto"/>
        <w:bottom w:val="none" w:sz="0" w:space="0" w:color="auto"/>
        <w:right w:val="none" w:sz="0" w:space="0" w:color="auto"/>
      </w:divBdr>
    </w:div>
    <w:div w:id="1114834459">
      <w:bodyDiv w:val="1"/>
      <w:marLeft w:val="0"/>
      <w:marRight w:val="0"/>
      <w:marTop w:val="0"/>
      <w:marBottom w:val="0"/>
      <w:divBdr>
        <w:top w:val="none" w:sz="0" w:space="0" w:color="auto"/>
        <w:left w:val="none" w:sz="0" w:space="0" w:color="auto"/>
        <w:bottom w:val="none" w:sz="0" w:space="0" w:color="auto"/>
        <w:right w:val="none" w:sz="0" w:space="0" w:color="auto"/>
      </w:divBdr>
    </w:div>
    <w:div w:id="1183209486">
      <w:bodyDiv w:val="1"/>
      <w:marLeft w:val="0"/>
      <w:marRight w:val="0"/>
      <w:marTop w:val="0"/>
      <w:marBottom w:val="0"/>
      <w:divBdr>
        <w:top w:val="none" w:sz="0" w:space="0" w:color="auto"/>
        <w:left w:val="none" w:sz="0" w:space="0" w:color="auto"/>
        <w:bottom w:val="none" w:sz="0" w:space="0" w:color="auto"/>
        <w:right w:val="none" w:sz="0" w:space="0" w:color="auto"/>
      </w:divBdr>
    </w:div>
    <w:div w:id="1225021137">
      <w:bodyDiv w:val="1"/>
      <w:marLeft w:val="0"/>
      <w:marRight w:val="0"/>
      <w:marTop w:val="0"/>
      <w:marBottom w:val="0"/>
      <w:divBdr>
        <w:top w:val="none" w:sz="0" w:space="0" w:color="auto"/>
        <w:left w:val="none" w:sz="0" w:space="0" w:color="auto"/>
        <w:bottom w:val="none" w:sz="0" w:space="0" w:color="auto"/>
        <w:right w:val="none" w:sz="0" w:space="0" w:color="auto"/>
      </w:divBdr>
    </w:div>
    <w:div w:id="1283463635">
      <w:bodyDiv w:val="1"/>
      <w:marLeft w:val="0"/>
      <w:marRight w:val="0"/>
      <w:marTop w:val="0"/>
      <w:marBottom w:val="0"/>
      <w:divBdr>
        <w:top w:val="none" w:sz="0" w:space="0" w:color="auto"/>
        <w:left w:val="none" w:sz="0" w:space="0" w:color="auto"/>
        <w:bottom w:val="none" w:sz="0" w:space="0" w:color="auto"/>
        <w:right w:val="none" w:sz="0" w:space="0" w:color="auto"/>
      </w:divBdr>
    </w:div>
    <w:div w:id="1331713464">
      <w:bodyDiv w:val="1"/>
      <w:marLeft w:val="0"/>
      <w:marRight w:val="0"/>
      <w:marTop w:val="0"/>
      <w:marBottom w:val="0"/>
      <w:divBdr>
        <w:top w:val="none" w:sz="0" w:space="0" w:color="auto"/>
        <w:left w:val="none" w:sz="0" w:space="0" w:color="auto"/>
        <w:bottom w:val="none" w:sz="0" w:space="0" w:color="auto"/>
        <w:right w:val="none" w:sz="0" w:space="0" w:color="auto"/>
      </w:divBdr>
    </w:div>
    <w:div w:id="1390616583">
      <w:bodyDiv w:val="1"/>
      <w:marLeft w:val="0"/>
      <w:marRight w:val="0"/>
      <w:marTop w:val="0"/>
      <w:marBottom w:val="0"/>
      <w:divBdr>
        <w:top w:val="none" w:sz="0" w:space="0" w:color="auto"/>
        <w:left w:val="none" w:sz="0" w:space="0" w:color="auto"/>
        <w:bottom w:val="none" w:sz="0" w:space="0" w:color="auto"/>
        <w:right w:val="none" w:sz="0" w:space="0" w:color="auto"/>
      </w:divBdr>
    </w:div>
    <w:div w:id="1553226075">
      <w:bodyDiv w:val="1"/>
      <w:marLeft w:val="0"/>
      <w:marRight w:val="0"/>
      <w:marTop w:val="0"/>
      <w:marBottom w:val="0"/>
      <w:divBdr>
        <w:top w:val="none" w:sz="0" w:space="0" w:color="auto"/>
        <w:left w:val="none" w:sz="0" w:space="0" w:color="auto"/>
        <w:bottom w:val="none" w:sz="0" w:space="0" w:color="auto"/>
        <w:right w:val="none" w:sz="0" w:space="0" w:color="auto"/>
      </w:divBdr>
    </w:div>
    <w:div w:id="1578202460">
      <w:bodyDiv w:val="1"/>
      <w:marLeft w:val="0"/>
      <w:marRight w:val="0"/>
      <w:marTop w:val="0"/>
      <w:marBottom w:val="0"/>
      <w:divBdr>
        <w:top w:val="none" w:sz="0" w:space="0" w:color="auto"/>
        <w:left w:val="none" w:sz="0" w:space="0" w:color="auto"/>
        <w:bottom w:val="none" w:sz="0" w:space="0" w:color="auto"/>
        <w:right w:val="none" w:sz="0" w:space="0" w:color="auto"/>
      </w:divBdr>
    </w:div>
    <w:div w:id="1597205718">
      <w:bodyDiv w:val="1"/>
      <w:marLeft w:val="0"/>
      <w:marRight w:val="0"/>
      <w:marTop w:val="0"/>
      <w:marBottom w:val="0"/>
      <w:divBdr>
        <w:top w:val="none" w:sz="0" w:space="0" w:color="auto"/>
        <w:left w:val="none" w:sz="0" w:space="0" w:color="auto"/>
        <w:bottom w:val="none" w:sz="0" w:space="0" w:color="auto"/>
        <w:right w:val="none" w:sz="0" w:space="0" w:color="auto"/>
      </w:divBdr>
    </w:div>
    <w:div w:id="1628242773">
      <w:bodyDiv w:val="1"/>
      <w:marLeft w:val="0"/>
      <w:marRight w:val="0"/>
      <w:marTop w:val="0"/>
      <w:marBottom w:val="0"/>
      <w:divBdr>
        <w:top w:val="none" w:sz="0" w:space="0" w:color="auto"/>
        <w:left w:val="none" w:sz="0" w:space="0" w:color="auto"/>
        <w:bottom w:val="none" w:sz="0" w:space="0" w:color="auto"/>
        <w:right w:val="none" w:sz="0" w:space="0" w:color="auto"/>
      </w:divBdr>
    </w:div>
    <w:div w:id="1631595524">
      <w:bodyDiv w:val="1"/>
      <w:marLeft w:val="0"/>
      <w:marRight w:val="0"/>
      <w:marTop w:val="0"/>
      <w:marBottom w:val="0"/>
      <w:divBdr>
        <w:top w:val="none" w:sz="0" w:space="0" w:color="auto"/>
        <w:left w:val="none" w:sz="0" w:space="0" w:color="auto"/>
        <w:bottom w:val="none" w:sz="0" w:space="0" w:color="auto"/>
        <w:right w:val="none" w:sz="0" w:space="0" w:color="auto"/>
      </w:divBdr>
    </w:div>
    <w:div w:id="1649554529">
      <w:bodyDiv w:val="1"/>
      <w:marLeft w:val="0"/>
      <w:marRight w:val="0"/>
      <w:marTop w:val="0"/>
      <w:marBottom w:val="0"/>
      <w:divBdr>
        <w:top w:val="none" w:sz="0" w:space="0" w:color="auto"/>
        <w:left w:val="none" w:sz="0" w:space="0" w:color="auto"/>
        <w:bottom w:val="none" w:sz="0" w:space="0" w:color="auto"/>
        <w:right w:val="none" w:sz="0" w:space="0" w:color="auto"/>
      </w:divBdr>
    </w:div>
    <w:div w:id="1697148077">
      <w:bodyDiv w:val="1"/>
      <w:marLeft w:val="0"/>
      <w:marRight w:val="0"/>
      <w:marTop w:val="0"/>
      <w:marBottom w:val="0"/>
      <w:divBdr>
        <w:top w:val="none" w:sz="0" w:space="0" w:color="auto"/>
        <w:left w:val="none" w:sz="0" w:space="0" w:color="auto"/>
        <w:bottom w:val="none" w:sz="0" w:space="0" w:color="auto"/>
        <w:right w:val="none" w:sz="0" w:space="0" w:color="auto"/>
      </w:divBdr>
    </w:div>
    <w:div w:id="1757286920">
      <w:bodyDiv w:val="1"/>
      <w:marLeft w:val="0"/>
      <w:marRight w:val="0"/>
      <w:marTop w:val="0"/>
      <w:marBottom w:val="0"/>
      <w:divBdr>
        <w:top w:val="none" w:sz="0" w:space="0" w:color="auto"/>
        <w:left w:val="none" w:sz="0" w:space="0" w:color="auto"/>
        <w:bottom w:val="none" w:sz="0" w:space="0" w:color="auto"/>
        <w:right w:val="none" w:sz="0" w:space="0" w:color="auto"/>
      </w:divBdr>
    </w:div>
    <w:div w:id="1783450708">
      <w:bodyDiv w:val="1"/>
      <w:marLeft w:val="0"/>
      <w:marRight w:val="0"/>
      <w:marTop w:val="0"/>
      <w:marBottom w:val="0"/>
      <w:divBdr>
        <w:top w:val="none" w:sz="0" w:space="0" w:color="auto"/>
        <w:left w:val="none" w:sz="0" w:space="0" w:color="auto"/>
        <w:bottom w:val="none" w:sz="0" w:space="0" w:color="auto"/>
        <w:right w:val="none" w:sz="0" w:space="0" w:color="auto"/>
      </w:divBdr>
    </w:div>
    <w:div w:id="1806001443">
      <w:bodyDiv w:val="1"/>
      <w:marLeft w:val="0"/>
      <w:marRight w:val="0"/>
      <w:marTop w:val="0"/>
      <w:marBottom w:val="0"/>
      <w:divBdr>
        <w:top w:val="none" w:sz="0" w:space="0" w:color="auto"/>
        <w:left w:val="none" w:sz="0" w:space="0" w:color="auto"/>
        <w:bottom w:val="none" w:sz="0" w:space="0" w:color="auto"/>
        <w:right w:val="none" w:sz="0" w:space="0" w:color="auto"/>
      </w:divBdr>
    </w:div>
    <w:div w:id="1817407533">
      <w:bodyDiv w:val="1"/>
      <w:marLeft w:val="0"/>
      <w:marRight w:val="0"/>
      <w:marTop w:val="0"/>
      <w:marBottom w:val="0"/>
      <w:divBdr>
        <w:top w:val="none" w:sz="0" w:space="0" w:color="auto"/>
        <w:left w:val="none" w:sz="0" w:space="0" w:color="auto"/>
        <w:bottom w:val="none" w:sz="0" w:space="0" w:color="auto"/>
        <w:right w:val="none" w:sz="0" w:space="0" w:color="auto"/>
      </w:divBdr>
    </w:div>
    <w:div w:id="1861696782">
      <w:bodyDiv w:val="1"/>
      <w:marLeft w:val="0"/>
      <w:marRight w:val="0"/>
      <w:marTop w:val="0"/>
      <w:marBottom w:val="0"/>
      <w:divBdr>
        <w:top w:val="none" w:sz="0" w:space="0" w:color="auto"/>
        <w:left w:val="none" w:sz="0" w:space="0" w:color="auto"/>
        <w:bottom w:val="none" w:sz="0" w:space="0" w:color="auto"/>
        <w:right w:val="none" w:sz="0" w:space="0" w:color="auto"/>
      </w:divBdr>
    </w:div>
    <w:div w:id="1862082250">
      <w:bodyDiv w:val="1"/>
      <w:marLeft w:val="0"/>
      <w:marRight w:val="0"/>
      <w:marTop w:val="0"/>
      <w:marBottom w:val="0"/>
      <w:divBdr>
        <w:top w:val="none" w:sz="0" w:space="0" w:color="auto"/>
        <w:left w:val="none" w:sz="0" w:space="0" w:color="auto"/>
        <w:bottom w:val="none" w:sz="0" w:space="0" w:color="auto"/>
        <w:right w:val="none" w:sz="0" w:space="0" w:color="auto"/>
      </w:divBdr>
    </w:div>
    <w:div w:id="1894535963">
      <w:bodyDiv w:val="1"/>
      <w:marLeft w:val="0"/>
      <w:marRight w:val="0"/>
      <w:marTop w:val="0"/>
      <w:marBottom w:val="0"/>
      <w:divBdr>
        <w:top w:val="none" w:sz="0" w:space="0" w:color="auto"/>
        <w:left w:val="none" w:sz="0" w:space="0" w:color="auto"/>
        <w:bottom w:val="none" w:sz="0" w:space="0" w:color="auto"/>
        <w:right w:val="none" w:sz="0" w:space="0" w:color="auto"/>
      </w:divBdr>
    </w:div>
    <w:div w:id="2021467417">
      <w:bodyDiv w:val="1"/>
      <w:marLeft w:val="0"/>
      <w:marRight w:val="0"/>
      <w:marTop w:val="0"/>
      <w:marBottom w:val="0"/>
      <w:divBdr>
        <w:top w:val="none" w:sz="0" w:space="0" w:color="auto"/>
        <w:left w:val="none" w:sz="0" w:space="0" w:color="auto"/>
        <w:bottom w:val="none" w:sz="0" w:space="0" w:color="auto"/>
        <w:right w:val="none" w:sz="0" w:space="0" w:color="auto"/>
      </w:divBdr>
    </w:div>
    <w:div w:id="2022776856">
      <w:bodyDiv w:val="1"/>
      <w:marLeft w:val="0"/>
      <w:marRight w:val="0"/>
      <w:marTop w:val="0"/>
      <w:marBottom w:val="0"/>
      <w:divBdr>
        <w:top w:val="none" w:sz="0" w:space="0" w:color="auto"/>
        <w:left w:val="none" w:sz="0" w:space="0" w:color="auto"/>
        <w:bottom w:val="none" w:sz="0" w:space="0" w:color="auto"/>
        <w:right w:val="none" w:sz="0" w:space="0" w:color="auto"/>
      </w:divBdr>
    </w:div>
    <w:div w:id="2082020688">
      <w:bodyDiv w:val="1"/>
      <w:marLeft w:val="0"/>
      <w:marRight w:val="0"/>
      <w:marTop w:val="0"/>
      <w:marBottom w:val="0"/>
      <w:divBdr>
        <w:top w:val="none" w:sz="0" w:space="0" w:color="auto"/>
        <w:left w:val="none" w:sz="0" w:space="0" w:color="auto"/>
        <w:bottom w:val="none" w:sz="0" w:space="0" w:color="auto"/>
        <w:right w:val="none" w:sz="0" w:space="0" w:color="auto"/>
      </w:divBdr>
    </w:div>
    <w:div w:id="2090350448">
      <w:bodyDiv w:val="1"/>
      <w:marLeft w:val="0"/>
      <w:marRight w:val="0"/>
      <w:marTop w:val="0"/>
      <w:marBottom w:val="0"/>
      <w:divBdr>
        <w:top w:val="none" w:sz="0" w:space="0" w:color="auto"/>
        <w:left w:val="none" w:sz="0" w:space="0" w:color="auto"/>
        <w:bottom w:val="none" w:sz="0" w:space="0" w:color="auto"/>
        <w:right w:val="none" w:sz="0" w:space="0" w:color="auto"/>
      </w:divBdr>
    </w:div>
    <w:div w:id="2096392350">
      <w:bodyDiv w:val="1"/>
      <w:marLeft w:val="0"/>
      <w:marRight w:val="0"/>
      <w:marTop w:val="0"/>
      <w:marBottom w:val="0"/>
      <w:divBdr>
        <w:top w:val="none" w:sz="0" w:space="0" w:color="auto"/>
        <w:left w:val="none" w:sz="0" w:space="0" w:color="auto"/>
        <w:bottom w:val="none" w:sz="0" w:space="0" w:color="auto"/>
        <w:right w:val="none" w:sz="0" w:space="0" w:color="auto"/>
      </w:divBdr>
    </w:div>
    <w:div w:id="212607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radonorm.e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A9E21-BA85-493F-A46E-C990AFE2E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26</Pages>
  <Words>6187</Words>
  <Characters>32795</Characters>
  <Application>Microsoft Office Word</Application>
  <DocSecurity>0</DocSecurity>
  <Lines>273</Lines>
  <Paragraphs>77</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SCK-CEN</Company>
  <LinksUpToDate>false</LinksUpToDate>
  <CharactersWithSpaces>38905</CharactersWithSpaces>
  <SharedDoc>false</SharedDoc>
  <HLinks>
    <vt:vector size="6" baseType="variant">
      <vt:variant>
        <vt:i4>917521</vt:i4>
      </vt:variant>
      <vt:variant>
        <vt:i4>0</vt:i4>
      </vt:variant>
      <vt:variant>
        <vt:i4>0</vt:i4>
      </vt:variant>
      <vt:variant>
        <vt:i4>5</vt:i4>
      </vt:variant>
      <vt:variant>
        <vt:lpwstr>https://www.radonorm.eu/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Perko Tanja</dc:creator>
  <cp:lastModifiedBy>Yevgeniya Tomkiv</cp:lastModifiedBy>
  <cp:revision>143</cp:revision>
  <cp:lastPrinted>2022-05-03T13:39:00Z</cp:lastPrinted>
  <dcterms:created xsi:type="dcterms:W3CDTF">2022-12-21T15:57:00Z</dcterms:created>
  <dcterms:modified xsi:type="dcterms:W3CDTF">2023-07-21T08:52:00Z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470f2a26-a029-36d9-b40b-024d4e5c42aa</vt:lpwstr>
  </property>
  <property fmtid="{D5CDD505-2E9C-101B-9397-08002B2CF9AE}" pid="4" name="MSIP_Label_d0484126-3486-41a9-802e-7f1e2277276c_Enabled">
    <vt:lpwstr>true</vt:lpwstr>
  </property>
  <property fmtid="{D5CDD505-2E9C-101B-9397-08002B2CF9AE}" pid="5" name="MSIP_Label_d0484126-3486-41a9-802e-7f1e2277276c_SetDate">
    <vt:lpwstr>2022-10-04T14:58:07Z</vt:lpwstr>
  </property>
  <property fmtid="{D5CDD505-2E9C-101B-9397-08002B2CF9AE}" pid="6" name="MSIP_Label_d0484126-3486-41a9-802e-7f1e2277276c_Method">
    <vt:lpwstr>Standard</vt:lpwstr>
  </property>
  <property fmtid="{D5CDD505-2E9C-101B-9397-08002B2CF9AE}" pid="7" name="MSIP_Label_d0484126-3486-41a9-802e-7f1e2277276c_Name">
    <vt:lpwstr>d0484126-3486-41a9-802e-7f1e2277276c</vt:lpwstr>
  </property>
  <property fmtid="{D5CDD505-2E9C-101B-9397-08002B2CF9AE}" pid="8" name="MSIP_Label_d0484126-3486-41a9-802e-7f1e2277276c_SiteId">
    <vt:lpwstr>eec01f8e-737f-43e3-9ed5-f8a59913bd82</vt:lpwstr>
  </property>
  <property fmtid="{D5CDD505-2E9C-101B-9397-08002B2CF9AE}" pid="9" name="MSIP_Label_d0484126-3486-41a9-802e-7f1e2277276c_ActionId">
    <vt:lpwstr>97b68ceb-e206-4307-9d4a-f2a6218c2806</vt:lpwstr>
  </property>
  <property fmtid="{D5CDD505-2E9C-101B-9397-08002B2CF9AE}" pid="10" name="MSIP_Label_d0484126-3486-41a9-802e-7f1e2277276c_ContentBits">
    <vt:lpwstr>0</vt:lpwstr>
  </property>
</Properties>
</file>